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20E07D" w14:textId="0E709C99" w:rsidR="00A720B5" w:rsidRPr="00A720B5" w:rsidRDefault="00A720B5" w:rsidP="00A720B5">
      <w:pPr>
        <w:shd w:val="clear" w:color="auto" w:fill="FFFFFF"/>
        <w:spacing w:before="200" w:after="200" w:line="240" w:lineRule="auto"/>
        <w:jc w:val="center"/>
        <w:rPr>
          <w:rFonts w:ascii="Tahoma" w:eastAsia="Times New Roman" w:hAnsi="Tahoma" w:cs="Tahoma"/>
          <w:color w:val="000000"/>
          <w:sz w:val="32"/>
          <w:szCs w:val="32"/>
          <w:lang w:eastAsia="da-DK"/>
        </w:rPr>
      </w:pPr>
      <w:bookmarkStart w:id="0" w:name="_GoBack"/>
      <w:bookmarkEnd w:id="0"/>
      <w:r w:rsidRPr="00A720B5">
        <w:rPr>
          <w:rFonts w:ascii="Tahoma" w:eastAsia="Times New Roman" w:hAnsi="Tahoma" w:cs="Tahoma"/>
          <w:color w:val="000000"/>
          <w:sz w:val="32"/>
          <w:szCs w:val="32"/>
          <w:lang w:eastAsia="da-DK"/>
        </w:rPr>
        <w:t>Bekendtgørelse om regulering af fiskeriet</w:t>
      </w:r>
      <w:del w:id="1" w:author="Martin Chemnitz Mortensen" w:date="2018-09-19T09:53:00Z">
        <w:r w:rsidRPr="00A720B5" w:rsidDel="003158F5">
          <w:rPr>
            <w:rFonts w:ascii="Tahoma" w:eastAsia="Times New Roman" w:hAnsi="Tahoma" w:cs="Tahoma"/>
            <w:color w:val="000000"/>
            <w:sz w:val="32"/>
            <w:szCs w:val="32"/>
            <w:lang w:eastAsia="da-DK"/>
          </w:rPr>
          <w:delText xml:space="preserve"> i 2014-2020</w:delText>
        </w:r>
      </w:del>
      <w:r>
        <w:rPr>
          <w:rStyle w:val="Fodnotehenvisning"/>
          <w:rFonts w:ascii="Tahoma" w:eastAsia="Times New Roman" w:hAnsi="Tahoma" w:cs="Tahoma"/>
          <w:color w:val="000000"/>
          <w:sz w:val="32"/>
          <w:szCs w:val="32"/>
          <w:lang w:eastAsia="da-DK"/>
        </w:rPr>
        <w:footnoteReference w:id="1"/>
      </w:r>
    </w:p>
    <w:p w14:paraId="3A50F134" w14:textId="28BB1D60"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I medfør af § 10, stk. 1 og 2, § 10 d, §§ 10 g - 10 j, § 16, stk. </w:t>
      </w:r>
      <w:r w:rsidR="00225BB8">
        <w:rPr>
          <w:rFonts w:ascii="Tahoma" w:eastAsia="Times New Roman" w:hAnsi="Tahoma" w:cs="Tahoma"/>
          <w:color w:val="000000"/>
          <w:sz w:val="19"/>
          <w:szCs w:val="19"/>
          <w:lang w:eastAsia="da-DK"/>
        </w:rPr>
        <w:t>4</w:t>
      </w:r>
      <w:r w:rsidRPr="00A720B5">
        <w:rPr>
          <w:rFonts w:ascii="Tahoma" w:eastAsia="Times New Roman" w:hAnsi="Tahoma" w:cs="Tahoma"/>
          <w:color w:val="000000"/>
          <w:sz w:val="19"/>
          <w:szCs w:val="19"/>
          <w:lang w:eastAsia="da-DK"/>
        </w:rPr>
        <w:t xml:space="preserve">, </w:t>
      </w:r>
      <w:ins w:id="2" w:author="Martin Chemnitz Mortensen" w:date="2018-09-17T14:34:00Z">
        <w:r w:rsidR="00AD5DD0">
          <w:rPr>
            <w:rFonts w:ascii="Tahoma" w:eastAsia="Times New Roman" w:hAnsi="Tahoma" w:cs="Tahoma"/>
            <w:color w:val="000000"/>
            <w:sz w:val="19"/>
            <w:szCs w:val="19"/>
            <w:lang w:eastAsia="da-DK"/>
          </w:rPr>
          <w:t xml:space="preserve">§ 16 b, stk. 1, </w:t>
        </w:r>
      </w:ins>
      <w:r w:rsidRPr="00A720B5">
        <w:rPr>
          <w:rFonts w:ascii="Tahoma" w:eastAsia="Times New Roman" w:hAnsi="Tahoma" w:cs="Tahoma"/>
          <w:color w:val="000000"/>
          <w:sz w:val="19"/>
          <w:szCs w:val="19"/>
          <w:lang w:eastAsia="da-DK"/>
        </w:rPr>
        <w:t>§ 30, § 34, stk. 1, § 36, stk. 1, § 37, stk. 1, § 38, stk. 2, § 110, stk. 2, § 112, stk. 1, § 112 a, stk. 2 og 3, § 112 b, § 121, stk. 2, § 122, stk. 4, § 124, stk. 1, og § 130, stk. 2, i lov om fiskeri og fiskeopdræt (fiskeriloven), jf. lovbekendtgørelse nr. 764 af 19. juni 2017,</w:t>
      </w:r>
      <w:r w:rsidR="00225BB8">
        <w:rPr>
          <w:rFonts w:ascii="Tahoma" w:eastAsia="Times New Roman" w:hAnsi="Tahoma" w:cs="Tahoma"/>
          <w:color w:val="000000"/>
          <w:sz w:val="19"/>
          <w:szCs w:val="19"/>
          <w:lang w:eastAsia="da-DK"/>
        </w:rPr>
        <w:t xml:space="preserve"> som</w:t>
      </w:r>
      <w:r w:rsidR="00331207">
        <w:rPr>
          <w:rFonts w:ascii="Tahoma" w:eastAsia="Times New Roman" w:hAnsi="Tahoma" w:cs="Tahoma"/>
          <w:color w:val="000000"/>
          <w:sz w:val="19"/>
          <w:szCs w:val="19"/>
          <w:lang w:eastAsia="da-DK"/>
        </w:rPr>
        <w:t xml:space="preserve"> senest</w:t>
      </w:r>
      <w:r w:rsidR="00225BB8">
        <w:rPr>
          <w:rFonts w:ascii="Tahoma" w:eastAsia="Times New Roman" w:hAnsi="Tahoma" w:cs="Tahoma"/>
          <w:color w:val="000000"/>
          <w:sz w:val="19"/>
          <w:szCs w:val="19"/>
          <w:lang w:eastAsia="da-DK"/>
        </w:rPr>
        <w:t xml:space="preserve"> ændret ved lov nr. </w:t>
      </w:r>
      <w:r w:rsidR="00331207">
        <w:rPr>
          <w:rFonts w:ascii="Tahoma" w:eastAsia="Times New Roman" w:hAnsi="Tahoma" w:cs="Tahoma"/>
          <w:color w:val="000000"/>
          <w:sz w:val="19"/>
          <w:szCs w:val="19"/>
          <w:lang w:eastAsia="da-DK"/>
        </w:rPr>
        <w:t xml:space="preserve">736 </w:t>
      </w:r>
      <w:r w:rsidR="00225BB8">
        <w:rPr>
          <w:rFonts w:ascii="Tahoma" w:eastAsia="Times New Roman" w:hAnsi="Tahoma" w:cs="Tahoma"/>
          <w:color w:val="000000"/>
          <w:sz w:val="19"/>
          <w:szCs w:val="19"/>
          <w:lang w:eastAsia="da-DK"/>
        </w:rPr>
        <w:t xml:space="preserve">af </w:t>
      </w:r>
      <w:r w:rsidR="00331207">
        <w:rPr>
          <w:rFonts w:ascii="Tahoma" w:eastAsia="Times New Roman" w:hAnsi="Tahoma" w:cs="Tahoma"/>
          <w:color w:val="000000"/>
          <w:sz w:val="19"/>
          <w:szCs w:val="19"/>
          <w:lang w:eastAsia="da-DK"/>
        </w:rPr>
        <w:t>8. juni 2018</w:t>
      </w:r>
      <w:r w:rsidR="00225BB8">
        <w:rPr>
          <w:rFonts w:ascii="Tahoma" w:eastAsia="Times New Roman" w:hAnsi="Tahoma" w:cs="Tahoma"/>
          <w:color w:val="000000"/>
          <w:sz w:val="19"/>
          <w:szCs w:val="19"/>
          <w:lang w:eastAsia="da-DK"/>
        </w:rPr>
        <w:t>,</w:t>
      </w:r>
      <w:r w:rsidRPr="00A720B5">
        <w:rPr>
          <w:rFonts w:ascii="Tahoma" w:eastAsia="Times New Roman" w:hAnsi="Tahoma" w:cs="Tahoma"/>
          <w:color w:val="000000"/>
          <w:sz w:val="19"/>
          <w:szCs w:val="19"/>
          <w:lang w:eastAsia="da-DK"/>
        </w:rPr>
        <w:t xml:space="preserve"> fastsættes:</w:t>
      </w:r>
    </w:p>
    <w:p w14:paraId="4E4230E8" w14:textId="77777777" w:rsidR="00A720B5" w:rsidRPr="00A720B5" w:rsidRDefault="00A720B5" w:rsidP="00A720B5">
      <w:pPr>
        <w:shd w:val="clear" w:color="auto" w:fill="FFFFFF"/>
        <w:spacing w:before="400" w:after="100" w:line="240" w:lineRule="auto"/>
        <w:jc w:val="center"/>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1</w:t>
      </w:r>
    </w:p>
    <w:p w14:paraId="5C5B0607" w14:textId="77777777" w:rsidR="00A720B5" w:rsidRPr="00A720B5" w:rsidRDefault="00A720B5" w:rsidP="00A720B5">
      <w:pPr>
        <w:shd w:val="clear" w:color="auto" w:fill="FFFFFF"/>
        <w:spacing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Generel regulering</w:t>
      </w:r>
    </w:p>
    <w:p w14:paraId="2B031AE7"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Anvendelsesområde</w:t>
      </w:r>
    </w:p>
    <w:p w14:paraId="312BDA06"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1.</w:t>
      </w:r>
      <w:r w:rsidRPr="00A720B5">
        <w:rPr>
          <w:rFonts w:ascii="Tahoma" w:eastAsia="Times New Roman" w:hAnsi="Tahoma" w:cs="Tahoma"/>
          <w:color w:val="000000"/>
          <w:sz w:val="19"/>
          <w:szCs w:val="19"/>
          <w:lang w:eastAsia="da-DK"/>
        </w:rPr>
        <w:t> Bekendtgørelsen omfatter aktiviteter i forbindelse med erhvervsmæssigt fiskeri, samt danske fiskeres og dansk indregistrerede fiskerfartøjers erhvervsmæssige udnyttelse af fisk i alle farvande. Bekendtgørelsen omfatter desuden landinger, omsætning m.v. i Danmark, der stammer fra udenlandske indregistrerede fiskerfartøjer.</w:t>
      </w:r>
    </w:p>
    <w:p w14:paraId="7A57E44E"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Uanset hvor fiskeriet har fundet sted, skal føreren af et fartøj, der er indregistreret i et medlemsland af Den Europæiske Union, ved landing i dansk havn overholde de bestemmelser for fangstsammensætningen om procentvise andele af målarter og andre arter for de anvendte fiskeredskaber og intervaller af maskestørrelser i de enkelte regioner eller geografiske områder, der er fastsat i Den Europæiske Unions forordninger om bevarelse af fiskeressourcerne gennem tekniske foranstaltninger til beskyttelse af de marine ressourcer.</w:t>
      </w:r>
    </w:p>
    <w:p w14:paraId="18DE7328"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Ændring af vilkår for fiskeriet</w:t>
      </w:r>
    </w:p>
    <w:p w14:paraId="28F491E3"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2.</w:t>
      </w:r>
      <w:r w:rsidRPr="00A720B5">
        <w:rPr>
          <w:rFonts w:ascii="Tahoma" w:eastAsia="Times New Roman" w:hAnsi="Tahoma" w:cs="Tahoma"/>
          <w:color w:val="000000"/>
          <w:sz w:val="19"/>
          <w:szCs w:val="19"/>
          <w:lang w:eastAsia="da-DK"/>
        </w:rPr>
        <w:t xml:space="preserve"> Fiskeristyrelsen kan i overensstemmelse med bilag 6 udsende meddelelse om regler for fiskeriet, herunder indstilling af og ændrede vilkår for nærmere angivne fiskerier. Ikrafttrædelsestidspunktet fremgår af meddelelsen.</w:t>
      </w:r>
    </w:p>
    <w:p w14:paraId="498D6876"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3.</w:t>
      </w:r>
      <w:r w:rsidRPr="00A720B5">
        <w:rPr>
          <w:rFonts w:ascii="Tahoma" w:eastAsia="Times New Roman" w:hAnsi="Tahoma" w:cs="Tahoma"/>
          <w:color w:val="000000"/>
          <w:sz w:val="19"/>
          <w:szCs w:val="19"/>
          <w:lang w:eastAsia="da-DK"/>
        </w:rPr>
        <w:t> Når de samlede tilladte fangstmængder af en fiskeart eller den fiskeriindsats m.v., der er tildelt Danmark i henhold til Den Europæiske Unions forordninger, eller der er afsat til en bestemt periode, fartøjskategori m.v., er opfisket eller opbrugt, eller dette skønnes nært forestående, indstiller Fiskeristyrelsen det pågældende fiskeri. Meddelelse herom udsendes i overensstemmelse med bilag 6.</w:t>
      </w:r>
    </w:p>
    <w:p w14:paraId="50ED5D25"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Der kan i meddelelsen fastsættes særlige vilkår for fiskeriet efter tidspunktet for udsendelsen af meddelelsen, herunder at kun fartøjer, der har påbegyndt en fangstrejse, kan fiske, efter at meddelelsen er oplæst over Lyngby Radio.</w:t>
      </w:r>
    </w:p>
    <w:p w14:paraId="3D1B2BF5"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Forbud mod at medbringe fisk fra det pågældende fiskeri træder i kraft 2 døgn efter tidspunktet for fiskeriforbuddets ikrafttræden, medmindre der er fastsat andet i meddelelsen.</w:t>
      </w:r>
    </w:p>
    <w:p w14:paraId="567235D6"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4.</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kan efter høring af Erhvervsfiskeriudvalget, og i lyset af størrelsen af de mængder, der er til rådighed, fangst, forsynings- og afsætningssituationen for de mængder, der landes i en given periode, og forbruget af fangstindsats, fastsætte ændrede regler for fiskeriet. Der udsendes meddelelse om vilkårene i overensstemmelse med bilag 6.</w:t>
      </w:r>
    </w:p>
    <w:p w14:paraId="768838CB" w14:textId="77777777" w:rsidR="00A720B5" w:rsidRPr="003324A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3324A5">
        <w:rPr>
          <w:rFonts w:ascii="Tahoma" w:eastAsia="Times New Roman" w:hAnsi="Tahoma" w:cs="Tahoma"/>
          <w:i/>
          <w:iCs/>
          <w:color w:val="000000"/>
          <w:sz w:val="19"/>
          <w:szCs w:val="19"/>
          <w:lang w:eastAsia="da-DK"/>
        </w:rPr>
        <w:t>Stk. 2.</w:t>
      </w:r>
      <w:r w:rsidRPr="003324A5">
        <w:rPr>
          <w:rFonts w:ascii="Tahoma" w:eastAsia="Times New Roman" w:hAnsi="Tahoma" w:cs="Tahoma"/>
          <w:color w:val="000000"/>
          <w:sz w:val="19"/>
          <w:szCs w:val="19"/>
          <w:lang w:eastAsia="da-DK"/>
        </w:rPr>
        <w:t> Der kan blandt andet fastsættes ændringer vedrørende følgende:</w:t>
      </w:r>
    </w:p>
    <w:p w14:paraId="62F7ACB8" w14:textId="77777777" w:rsidR="00A720B5" w:rsidRPr="003324A5" w:rsidRDefault="00A720B5" w:rsidP="00A720B5">
      <w:pPr>
        <w:pStyle w:val="Listeafsnit"/>
        <w:numPr>
          <w:ilvl w:val="0"/>
          <w:numId w:val="2"/>
        </w:numPr>
        <w:rPr>
          <w:rFonts w:ascii="Tahoma" w:hAnsi="Tahoma" w:cs="Tahoma"/>
          <w:sz w:val="19"/>
          <w:szCs w:val="19"/>
          <w:lang w:eastAsia="da-DK"/>
        </w:rPr>
      </w:pPr>
      <w:r w:rsidRPr="003324A5">
        <w:rPr>
          <w:rFonts w:ascii="Tahoma" w:hAnsi="Tahoma" w:cs="Tahoma"/>
          <w:sz w:val="19"/>
          <w:szCs w:val="19"/>
          <w:lang w:eastAsia="da-DK"/>
        </w:rPr>
        <w:lastRenderedPageBreak/>
        <w:t>De disponible mængder for bestemte perioder.</w:t>
      </w:r>
    </w:p>
    <w:p w14:paraId="52A9FB1D" w14:textId="77777777" w:rsidR="00A720B5" w:rsidRPr="003324A5" w:rsidRDefault="00A720B5" w:rsidP="00A720B5">
      <w:pPr>
        <w:pStyle w:val="Listeafsnit"/>
        <w:numPr>
          <w:ilvl w:val="0"/>
          <w:numId w:val="2"/>
        </w:numPr>
        <w:rPr>
          <w:rFonts w:ascii="Tahoma" w:hAnsi="Tahoma" w:cs="Tahoma"/>
          <w:sz w:val="19"/>
          <w:szCs w:val="19"/>
          <w:lang w:eastAsia="da-DK"/>
        </w:rPr>
      </w:pPr>
      <w:r w:rsidRPr="003324A5">
        <w:rPr>
          <w:rFonts w:ascii="Tahoma" w:hAnsi="Tahoma" w:cs="Tahoma"/>
          <w:sz w:val="19"/>
          <w:szCs w:val="19"/>
          <w:lang w:eastAsia="da-DK"/>
        </w:rPr>
        <w:t>Rationer eller antal havdage, kW-dage m.v. i bestemt angivne fiskerier.</w:t>
      </w:r>
    </w:p>
    <w:p w14:paraId="5E13736E" w14:textId="77777777" w:rsidR="00A720B5" w:rsidRPr="003324A5" w:rsidRDefault="00A720B5" w:rsidP="00A720B5">
      <w:pPr>
        <w:pStyle w:val="Listeafsnit"/>
        <w:numPr>
          <w:ilvl w:val="0"/>
          <w:numId w:val="2"/>
        </w:numPr>
        <w:rPr>
          <w:rFonts w:ascii="Tahoma" w:hAnsi="Tahoma" w:cs="Tahoma"/>
          <w:sz w:val="19"/>
          <w:szCs w:val="19"/>
          <w:lang w:eastAsia="da-DK"/>
        </w:rPr>
      </w:pPr>
      <w:r w:rsidRPr="003324A5">
        <w:rPr>
          <w:rFonts w:ascii="Tahoma" w:hAnsi="Tahoma" w:cs="Tahoma"/>
          <w:sz w:val="19"/>
          <w:szCs w:val="19"/>
          <w:lang w:eastAsia="da-DK"/>
        </w:rPr>
        <w:t>Overgang til krav om særlig tilladelse i bestemte fiskerier.</w:t>
      </w:r>
    </w:p>
    <w:p w14:paraId="2B403262" w14:textId="77777777" w:rsidR="00A720B5" w:rsidRPr="003324A5" w:rsidRDefault="00A720B5" w:rsidP="00A720B5">
      <w:pPr>
        <w:pStyle w:val="Listeafsnit"/>
        <w:numPr>
          <w:ilvl w:val="0"/>
          <w:numId w:val="2"/>
        </w:numPr>
        <w:rPr>
          <w:rFonts w:ascii="Tahoma" w:hAnsi="Tahoma" w:cs="Tahoma"/>
          <w:sz w:val="19"/>
          <w:szCs w:val="19"/>
          <w:lang w:eastAsia="da-DK"/>
        </w:rPr>
      </w:pPr>
      <w:r w:rsidRPr="003324A5">
        <w:rPr>
          <w:rFonts w:ascii="Tahoma" w:hAnsi="Tahoma" w:cs="Tahoma"/>
          <w:sz w:val="19"/>
          <w:szCs w:val="19"/>
          <w:lang w:eastAsia="da-DK"/>
        </w:rPr>
        <w:t>Krav om, at fiskeriet forbeholdes nærmere angivne typer eller grupper af fartøjer.</w:t>
      </w:r>
    </w:p>
    <w:p w14:paraId="58D990E6" w14:textId="77777777" w:rsidR="00A720B5" w:rsidRPr="003324A5" w:rsidRDefault="00A720B5" w:rsidP="00A720B5">
      <w:pPr>
        <w:pStyle w:val="Listeafsnit"/>
        <w:numPr>
          <w:ilvl w:val="0"/>
          <w:numId w:val="2"/>
        </w:numPr>
        <w:rPr>
          <w:rFonts w:ascii="Tahoma" w:hAnsi="Tahoma" w:cs="Tahoma"/>
          <w:sz w:val="19"/>
          <w:szCs w:val="19"/>
          <w:lang w:eastAsia="da-DK"/>
        </w:rPr>
      </w:pPr>
      <w:r w:rsidRPr="003324A5">
        <w:rPr>
          <w:rFonts w:ascii="Tahoma" w:hAnsi="Tahoma" w:cs="Tahoma"/>
          <w:sz w:val="19"/>
          <w:szCs w:val="19"/>
          <w:lang w:eastAsia="da-DK"/>
        </w:rPr>
        <w:t>Krav om, at fiskeri og landing foregår på særlige vilkår, herunder i nærmere angivne geografiske områder.</w:t>
      </w:r>
    </w:p>
    <w:p w14:paraId="2D98A358" w14:textId="77777777" w:rsidR="00A720B5" w:rsidRPr="003324A5" w:rsidRDefault="00A720B5" w:rsidP="00A720B5">
      <w:pPr>
        <w:pStyle w:val="Listeafsnit"/>
        <w:numPr>
          <w:ilvl w:val="0"/>
          <w:numId w:val="2"/>
        </w:numPr>
        <w:rPr>
          <w:rFonts w:ascii="Tahoma" w:hAnsi="Tahoma" w:cs="Tahoma"/>
          <w:sz w:val="19"/>
          <w:szCs w:val="19"/>
          <w:lang w:eastAsia="da-DK"/>
        </w:rPr>
      </w:pPr>
      <w:r w:rsidRPr="003324A5">
        <w:rPr>
          <w:rFonts w:ascii="Tahoma" w:hAnsi="Tahoma" w:cs="Tahoma"/>
          <w:sz w:val="19"/>
          <w:szCs w:val="19"/>
          <w:lang w:eastAsia="da-DK"/>
        </w:rPr>
        <w:t>Anvendelse af fangsten.</w:t>
      </w:r>
    </w:p>
    <w:p w14:paraId="53BF2E00" w14:textId="77777777" w:rsidR="00A720B5" w:rsidRPr="003324A5" w:rsidRDefault="00A720B5" w:rsidP="00A720B5">
      <w:pPr>
        <w:pStyle w:val="Listeafsnit"/>
        <w:numPr>
          <w:ilvl w:val="0"/>
          <w:numId w:val="2"/>
        </w:numPr>
        <w:rPr>
          <w:rFonts w:ascii="Tahoma" w:hAnsi="Tahoma" w:cs="Tahoma"/>
          <w:sz w:val="19"/>
          <w:szCs w:val="19"/>
          <w:lang w:eastAsia="da-DK"/>
        </w:rPr>
      </w:pPr>
      <w:r w:rsidRPr="003324A5">
        <w:rPr>
          <w:rFonts w:ascii="Tahoma" w:hAnsi="Tahoma" w:cs="Tahoma"/>
          <w:sz w:val="19"/>
          <w:szCs w:val="19"/>
          <w:lang w:eastAsia="da-DK"/>
        </w:rPr>
        <w:t>Indstilling af bestemte angivne fiskerier.</w:t>
      </w:r>
    </w:p>
    <w:p w14:paraId="68549754" w14:textId="77777777" w:rsidR="00A720B5" w:rsidRPr="003324A5" w:rsidRDefault="00A720B5" w:rsidP="00A720B5">
      <w:pPr>
        <w:pStyle w:val="Listeafsnit"/>
        <w:numPr>
          <w:ilvl w:val="0"/>
          <w:numId w:val="2"/>
        </w:numPr>
        <w:rPr>
          <w:rFonts w:ascii="Tahoma" w:hAnsi="Tahoma" w:cs="Tahoma"/>
          <w:sz w:val="19"/>
          <w:szCs w:val="19"/>
          <w:lang w:eastAsia="da-DK"/>
        </w:rPr>
      </w:pPr>
      <w:r w:rsidRPr="003324A5">
        <w:rPr>
          <w:rFonts w:ascii="Tahoma" w:hAnsi="Tahoma" w:cs="Tahoma"/>
          <w:sz w:val="19"/>
          <w:szCs w:val="19"/>
          <w:lang w:eastAsia="da-DK"/>
        </w:rPr>
        <w:t>Krav om, at landing i en periode begrænses som led i en fiskeplan, der skal medvirke til, at de landede mængder løbende kan afsættes.</w:t>
      </w:r>
    </w:p>
    <w:p w14:paraId="103E6FD9" w14:textId="77777777" w:rsidR="00A720B5" w:rsidRPr="003324A5" w:rsidRDefault="00A720B5" w:rsidP="00A720B5">
      <w:pPr>
        <w:pStyle w:val="Listeafsnit"/>
        <w:numPr>
          <w:ilvl w:val="0"/>
          <w:numId w:val="2"/>
        </w:numPr>
        <w:rPr>
          <w:rFonts w:ascii="Tahoma" w:hAnsi="Tahoma" w:cs="Tahoma"/>
          <w:sz w:val="19"/>
          <w:szCs w:val="19"/>
          <w:lang w:eastAsia="da-DK"/>
        </w:rPr>
      </w:pPr>
      <w:r w:rsidRPr="003324A5">
        <w:rPr>
          <w:rFonts w:ascii="Tahoma" w:hAnsi="Tahoma" w:cs="Tahoma"/>
          <w:sz w:val="19"/>
          <w:szCs w:val="19"/>
          <w:lang w:eastAsia="da-DK"/>
        </w:rPr>
        <w:t>Ændrede vilkår for allerede udstedte tilladelser.</w:t>
      </w:r>
    </w:p>
    <w:p w14:paraId="465594C0" w14:textId="77777777" w:rsidR="00A720B5" w:rsidRPr="003324A5" w:rsidRDefault="00A720B5" w:rsidP="00A720B5">
      <w:pPr>
        <w:pStyle w:val="Listeafsnit"/>
        <w:numPr>
          <w:ilvl w:val="0"/>
          <w:numId w:val="2"/>
        </w:numPr>
        <w:rPr>
          <w:rFonts w:ascii="Tahoma" w:hAnsi="Tahoma" w:cs="Tahoma"/>
          <w:sz w:val="19"/>
          <w:szCs w:val="19"/>
          <w:lang w:eastAsia="da-DK"/>
        </w:rPr>
      </w:pPr>
      <w:r w:rsidRPr="003324A5">
        <w:rPr>
          <w:rFonts w:ascii="Tahoma" w:hAnsi="Tahoma" w:cs="Tahoma"/>
          <w:sz w:val="19"/>
          <w:szCs w:val="19"/>
          <w:lang w:eastAsia="da-DK"/>
        </w:rPr>
        <w:t>Vilkår for tildelingen af fiskerimuligheder for Fiskefonden og kW-fonden til enkeltfartøjer.</w:t>
      </w:r>
    </w:p>
    <w:p w14:paraId="5C385713"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Generelle bestemmelser</w:t>
      </w:r>
    </w:p>
    <w:p w14:paraId="78715F1F"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5.</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kan efter ansøgning meddele dispensation fra og træffe afgørelser om fiskerimuligheder m.v. for grupper af fartøjer eller enkelte fartøjer under hensyn til særlige forhold.</w:t>
      </w:r>
    </w:p>
    <w:p w14:paraId="305B25B1"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En afgørelse efter denne bekendtgørelse kan betinges af overholdelse af vilkår, herunder om omfanget af fiskeriaktivitet, personlig deltagelse i fiskeriet, begrænsning i mulighederne for at overføre kvoteandele til andre fartøjer samt deltagelse i puljefiskeri. Hvis et vilkår, der er stillet som betingelse for tildeling af kvoteandele eller årsmængder, ikke overholdes, kan Fiskeristyrelsen overføre de tildelte kvoteandele til Fiskefonden.</w:t>
      </w:r>
    </w:p>
    <w:p w14:paraId="33C1D3D7" w14:textId="77777777" w:rsidR="00A720B5" w:rsidRPr="003324A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3324A5">
        <w:rPr>
          <w:rFonts w:ascii="Tahoma" w:eastAsia="Times New Roman" w:hAnsi="Tahoma" w:cs="Tahoma"/>
          <w:b/>
          <w:bCs/>
          <w:color w:val="000000"/>
          <w:sz w:val="19"/>
          <w:szCs w:val="19"/>
          <w:lang w:eastAsia="da-DK"/>
        </w:rPr>
        <w:t>§ 6.</w:t>
      </w:r>
      <w:r w:rsidRPr="003324A5">
        <w:rPr>
          <w:rFonts w:ascii="Tahoma" w:eastAsia="Times New Roman" w:hAnsi="Tahoma" w:cs="Tahoma"/>
          <w:color w:val="000000"/>
          <w:sz w:val="19"/>
          <w:szCs w:val="19"/>
          <w:lang w:eastAsia="da-DK"/>
        </w:rPr>
        <w:t> I det omfang, der i beregningsgrundlaget i forbindelse med tildeling af rettigheder lægges vægt på landinger fra et fartøj, fradrages landinger, der kan henføres til ulovligt fiskeri, som er konstateret ved:</w:t>
      </w:r>
    </w:p>
    <w:p w14:paraId="2DE89F18" w14:textId="77777777" w:rsidR="00A720B5" w:rsidRPr="003324A5" w:rsidRDefault="00A720B5" w:rsidP="00D23B1D">
      <w:pPr>
        <w:pStyle w:val="Listeafsnit"/>
        <w:numPr>
          <w:ilvl w:val="0"/>
          <w:numId w:val="3"/>
        </w:numPr>
        <w:rPr>
          <w:rFonts w:ascii="Tahoma" w:hAnsi="Tahoma" w:cs="Tahoma"/>
          <w:sz w:val="19"/>
          <w:szCs w:val="19"/>
          <w:lang w:eastAsia="da-DK"/>
        </w:rPr>
      </w:pPr>
      <w:r w:rsidRPr="003324A5">
        <w:rPr>
          <w:rFonts w:ascii="Tahoma" w:hAnsi="Tahoma" w:cs="Tahoma"/>
          <w:sz w:val="19"/>
          <w:szCs w:val="19"/>
          <w:lang w:eastAsia="da-DK"/>
        </w:rPr>
        <w:t>endelig dom,</w:t>
      </w:r>
    </w:p>
    <w:p w14:paraId="502C3A34" w14:textId="77777777" w:rsidR="00A720B5" w:rsidRPr="003324A5" w:rsidRDefault="00A720B5" w:rsidP="00D23B1D">
      <w:pPr>
        <w:pStyle w:val="Listeafsnit"/>
        <w:numPr>
          <w:ilvl w:val="0"/>
          <w:numId w:val="3"/>
        </w:numPr>
        <w:rPr>
          <w:rFonts w:ascii="Tahoma" w:hAnsi="Tahoma" w:cs="Tahoma"/>
          <w:sz w:val="19"/>
          <w:szCs w:val="19"/>
          <w:lang w:eastAsia="da-DK"/>
        </w:rPr>
      </w:pPr>
      <w:r w:rsidRPr="003324A5">
        <w:rPr>
          <w:rFonts w:ascii="Tahoma" w:hAnsi="Tahoma" w:cs="Tahoma"/>
          <w:sz w:val="19"/>
          <w:szCs w:val="19"/>
          <w:lang w:eastAsia="da-DK"/>
        </w:rPr>
        <w:t>vedtaget bødeforlæg,</w:t>
      </w:r>
    </w:p>
    <w:p w14:paraId="4BC1B89A" w14:textId="77777777" w:rsidR="00A720B5" w:rsidRPr="003324A5" w:rsidRDefault="00A720B5" w:rsidP="00D23B1D">
      <w:pPr>
        <w:pStyle w:val="Listeafsnit"/>
        <w:numPr>
          <w:ilvl w:val="0"/>
          <w:numId w:val="3"/>
        </w:numPr>
        <w:rPr>
          <w:rFonts w:ascii="Tahoma" w:hAnsi="Tahoma" w:cs="Tahoma"/>
          <w:sz w:val="19"/>
          <w:szCs w:val="19"/>
          <w:lang w:eastAsia="da-DK"/>
        </w:rPr>
      </w:pPr>
      <w:r w:rsidRPr="003324A5">
        <w:rPr>
          <w:rFonts w:ascii="Tahoma" w:hAnsi="Tahoma" w:cs="Tahoma"/>
          <w:sz w:val="19"/>
          <w:szCs w:val="19"/>
          <w:lang w:eastAsia="da-DK"/>
        </w:rPr>
        <w:t>vedtaget konfiskationsforlæg, eller</w:t>
      </w:r>
    </w:p>
    <w:p w14:paraId="61D3D25F" w14:textId="77777777" w:rsidR="00A720B5" w:rsidRPr="003324A5" w:rsidRDefault="00A720B5" w:rsidP="00D23B1D">
      <w:pPr>
        <w:pStyle w:val="Listeafsnit"/>
        <w:numPr>
          <w:ilvl w:val="0"/>
          <w:numId w:val="3"/>
        </w:numPr>
        <w:rPr>
          <w:rFonts w:ascii="Tahoma" w:hAnsi="Tahoma" w:cs="Tahoma"/>
          <w:sz w:val="19"/>
          <w:szCs w:val="19"/>
          <w:lang w:eastAsia="da-DK"/>
        </w:rPr>
      </w:pPr>
      <w:r w:rsidRPr="003324A5">
        <w:rPr>
          <w:rFonts w:ascii="Tahoma" w:hAnsi="Tahoma" w:cs="Tahoma"/>
          <w:sz w:val="19"/>
          <w:szCs w:val="19"/>
          <w:lang w:eastAsia="da-DK"/>
        </w:rPr>
        <w:t>endelig afgørelse om administrativ tilbagekaldelse af fiskeritilladelse i henhold til § 37, stk. 2 og 3, i fiskeriloven.</w:t>
      </w:r>
    </w:p>
    <w:p w14:paraId="163A6BF8"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3324A5">
        <w:rPr>
          <w:rFonts w:ascii="Tahoma" w:eastAsia="Times New Roman" w:hAnsi="Tahoma" w:cs="Tahoma"/>
          <w:i/>
          <w:iCs/>
          <w:color w:val="000000"/>
          <w:sz w:val="19"/>
          <w:szCs w:val="19"/>
          <w:lang w:eastAsia="da-DK"/>
        </w:rPr>
        <w:t>Stk. 2.</w:t>
      </w:r>
      <w:r w:rsidR="00225BB8" w:rsidRPr="003324A5">
        <w:rPr>
          <w:rFonts w:ascii="Tahoma" w:eastAsia="Times New Roman" w:hAnsi="Tahoma" w:cs="Tahoma"/>
          <w:color w:val="000000"/>
          <w:sz w:val="19"/>
          <w:szCs w:val="19"/>
          <w:lang w:eastAsia="da-DK"/>
        </w:rPr>
        <w:t xml:space="preserve"> Fiskeristyrelsen</w:t>
      </w:r>
      <w:r w:rsidRPr="003324A5">
        <w:rPr>
          <w:rFonts w:ascii="Tahoma" w:eastAsia="Times New Roman" w:hAnsi="Tahoma" w:cs="Tahoma"/>
          <w:color w:val="000000"/>
          <w:sz w:val="19"/>
          <w:szCs w:val="19"/>
          <w:lang w:eastAsia="da-DK"/>
        </w:rPr>
        <w:t xml:space="preserve"> kan senere foretage fradrag i tildelte FKA og IOK i det omfang, at landinger, der indgår i beregningsgrundlaget, efter tildelingen</w:t>
      </w:r>
      <w:r w:rsidRPr="00A720B5">
        <w:rPr>
          <w:rFonts w:ascii="Tahoma" w:eastAsia="Times New Roman" w:hAnsi="Tahoma" w:cs="Tahoma"/>
          <w:color w:val="000000"/>
          <w:sz w:val="19"/>
          <w:szCs w:val="19"/>
          <w:lang w:eastAsia="da-DK"/>
        </w:rPr>
        <w:t xml:space="preserve"> konstateres at kunne henføres til ulovligt fiskeri ifølge afgørelser, herunder bøde og konfiskationsforlæg, som er nævnt i stk. 1.</w:t>
      </w:r>
    </w:p>
    <w:p w14:paraId="5A4CBA52"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I det omfang der foretages fradrag i kvoteandele, foretages samtidig tilsvarende fradrag i udmeldte årsmængder.</w:t>
      </w:r>
    </w:p>
    <w:p w14:paraId="4C94C297"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4.</w:t>
      </w:r>
      <w:r w:rsidRPr="00A720B5">
        <w:rPr>
          <w:rFonts w:ascii="Tahoma" w:eastAsia="Times New Roman" w:hAnsi="Tahoma" w:cs="Tahoma"/>
          <w:color w:val="000000"/>
          <w:sz w:val="19"/>
          <w:szCs w:val="19"/>
          <w:lang w:eastAsia="da-DK"/>
        </w:rPr>
        <w:t> Fradrag efter stk. 1-3 kan foretages, uanset om fartøjet har skiftet ejer, kvoteandelene er overført, eller fartøjet er udgået som registreret fiskerfartøj, efter at det ulovlige fiskeri har fundet sted.</w:t>
      </w:r>
    </w:p>
    <w:p w14:paraId="01F9FCCA"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5.</w:t>
      </w:r>
      <w:r w:rsidRPr="00A720B5">
        <w:rPr>
          <w:rFonts w:ascii="Tahoma" w:eastAsia="Times New Roman" w:hAnsi="Tahoma" w:cs="Tahoma"/>
          <w:color w:val="000000"/>
          <w:sz w:val="19"/>
          <w:szCs w:val="19"/>
          <w:lang w:eastAsia="da-DK"/>
        </w:rPr>
        <w:t> Fradragne kvoteandele og årsmængder indgår i Fiskefonden.</w:t>
      </w:r>
    </w:p>
    <w:p w14:paraId="6E63945E"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7.</w:t>
      </w:r>
      <w:r w:rsidRPr="00A720B5">
        <w:rPr>
          <w:rFonts w:ascii="Tahoma" w:eastAsia="Times New Roman" w:hAnsi="Tahoma" w:cs="Tahoma"/>
          <w:color w:val="000000"/>
          <w:sz w:val="19"/>
          <w:szCs w:val="19"/>
          <w:lang w:eastAsia="da-DK"/>
        </w:rPr>
        <w:t> Et fartøjs ejerkreds kan disponere over fartøjets kvoteandele og de dertil knyttede årsmængder efter de regler, der gælder for FKA og IOK.</w:t>
      </w:r>
    </w:p>
    <w:p w14:paraId="7D3FC2D2" w14:textId="24724D90"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Kvoteandelene og de dertil knyttede årsmængder må kun anvendes af fartøjer, der er registreret i Fiskeristyrelsens fartøjsregister, og som ejes af personer eller selskaber, der er berettiget til at udøve erhvervsmæssigt fiskeri, jf. § 39 i fiskeriloven. Kvoteandele må kun overdrages til personer, der er berettiget til at udøve erhvervsmæssigt fiskeri, jf. §</w:t>
      </w:r>
      <w:r w:rsidR="00A731AF">
        <w:rPr>
          <w:rFonts w:ascii="Tahoma" w:eastAsia="Times New Roman" w:hAnsi="Tahoma" w:cs="Tahoma"/>
          <w:color w:val="000000"/>
          <w:sz w:val="19"/>
          <w:szCs w:val="19"/>
          <w:lang w:eastAsia="da-DK"/>
        </w:rPr>
        <w:t>§</w:t>
      </w:r>
      <w:r w:rsidRPr="00A720B5">
        <w:rPr>
          <w:rFonts w:ascii="Tahoma" w:eastAsia="Times New Roman" w:hAnsi="Tahoma" w:cs="Tahoma"/>
          <w:color w:val="000000"/>
          <w:sz w:val="19"/>
          <w:szCs w:val="19"/>
          <w:lang w:eastAsia="da-DK"/>
        </w:rPr>
        <w:t xml:space="preserve"> </w:t>
      </w:r>
      <w:r w:rsidR="007C10BF" w:rsidRPr="00A720B5">
        <w:rPr>
          <w:rFonts w:ascii="Tahoma" w:eastAsia="Times New Roman" w:hAnsi="Tahoma" w:cs="Tahoma"/>
          <w:color w:val="000000"/>
          <w:sz w:val="19"/>
          <w:szCs w:val="19"/>
          <w:lang w:eastAsia="da-DK"/>
        </w:rPr>
        <w:t>1</w:t>
      </w:r>
      <w:r w:rsidR="007C10BF">
        <w:rPr>
          <w:rFonts w:ascii="Tahoma" w:eastAsia="Times New Roman" w:hAnsi="Tahoma" w:cs="Tahoma"/>
          <w:color w:val="000000"/>
          <w:sz w:val="19"/>
          <w:szCs w:val="19"/>
          <w:lang w:eastAsia="da-DK"/>
        </w:rPr>
        <w:t>4</w:t>
      </w:r>
      <w:r w:rsidR="007C10BF" w:rsidRPr="00A720B5">
        <w:rPr>
          <w:rFonts w:ascii="Tahoma" w:eastAsia="Times New Roman" w:hAnsi="Tahoma" w:cs="Tahoma"/>
          <w:color w:val="000000"/>
          <w:sz w:val="19"/>
          <w:szCs w:val="19"/>
          <w:lang w:eastAsia="da-DK"/>
        </w:rPr>
        <w:t xml:space="preserve"> </w:t>
      </w:r>
      <w:r w:rsidR="00A731AF">
        <w:rPr>
          <w:rFonts w:ascii="Tahoma" w:eastAsia="Times New Roman" w:hAnsi="Tahoma" w:cs="Tahoma"/>
          <w:color w:val="000000"/>
          <w:sz w:val="19"/>
          <w:szCs w:val="19"/>
          <w:lang w:eastAsia="da-DK"/>
        </w:rPr>
        <w:t xml:space="preserve">og 17 </w:t>
      </w:r>
      <w:r w:rsidRPr="00A720B5">
        <w:rPr>
          <w:rFonts w:ascii="Tahoma" w:eastAsia="Times New Roman" w:hAnsi="Tahoma" w:cs="Tahoma"/>
          <w:color w:val="000000"/>
          <w:sz w:val="19"/>
          <w:szCs w:val="19"/>
          <w:lang w:eastAsia="da-DK"/>
        </w:rPr>
        <w:t>i fiskeriloven.</w:t>
      </w:r>
    </w:p>
    <w:p w14:paraId="1221FFFB"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Hvis der er mere end en ejer af et fartøj, udpeger og anmelder ejerkredsen over for Fiskeristyrelsen en fuldmægtig, som er bemyndiget til på hele ejerkredsens vegne at give og modtage bindende meddelelser i forhold til styrelsen.</w:t>
      </w:r>
    </w:p>
    <w:p w14:paraId="3D66063E"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4.</w:t>
      </w:r>
      <w:r w:rsidRPr="00A720B5">
        <w:rPr>
          <w:rFonts w:ascii="Tahoma" w:eastAsia="Times New Roman" w:hAnsi="Tahoma" w:cs="Tahoma"/>
          <w:color w:val="000000"/>
          <w:sz w:val="19"/>
          <w:szCs w:val="19"/>
          <w:lang w:eastAsia="da-DK"/>
        </w:rPr>
        <w:t> Hvis der sker ændringer i ejerkredsen, skal det over for Fiskeristyrelsen oplyses, om der er udpeget en ny fuldmægtig. Indtil Fiskeristyrelsen har modtaget meddelelse fra ejerkredsen om udskiftning af fuldmægtigen, er den person, der er udpeget som fuldmægtig, fortsat legitimeret til at give og modtage meddelelser i forhold til styrelsen.</w:t>
      </w:r>
    </w:p>
    <w:p w14:paraId="0E0A4BFF"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8.</w:t>
      </w:r>
      <w:r w:rsidRPr="00A720B5">
        <w:rPr>
          <w:rFonts w:ascii="Tahoma" w:eastAsia="Times New Roman" w:hAnsi="Tahoma" w:cs="Tahoma"/>
          <w:color w:val="000000"/>
          <w:sz w:val="19"/>
          <w:szCs w:val="19"/>
          <w:lang w:eastAsia="da-DK"/>
        </w:rPr>
        <w:t> Farvandene Nordsøen, Den Engelske Kanal, Skagerrak, Kattegat samt Østersøen og Bælterne med ICES-underområder afgrænses i bilag 1.</w:t>
      </w:r>
    </w:p>
    <w:p w14:paraId="3C123673"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lastRenderedPageBreak/>
        <w:t>§ 9.</w:t>
      </w:r>
      <w:r w:rsidRPr="00A720B5">
        <w:rPr>
          <w:rFonts w:ascii="Tahoma" w:eastAsia="Times New Roman" w:hAnsi="Tahoma" w:cs="Tahoma"/>
          <w:color w:val="000000"/>
          <w:sz w:val="19"/>
          <w:szCs w:val="19"/>
          <w:lang w:eastAsia="da-DK"/>
        </w:rPr>
        <w:t> Uanset hvilke reguleringsformer, der anvendes, er alle angivne mængder af fisk i denne bekendtgørelse, i meddelelser i overensstemmelse med bilag 6 samt i tilladelser udstedt i medfør af bekendtgørelsen, angivet i levende vægt. For laks opgøres mængder dog i styk (antal laks).</w:t>
      </w:r>
    </w:p>
    <w:p w14:paraId="21BFB830"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Hvis fisken landes med en anden behandlingsgrad end levende vægt, anvendes de i bilag 4 anførte omregningsfaktorer for omregning til levende vægt. Landing af fisk i en behandlingsgrad, der ikke er anført behandlingsgrad for i bilag 4, må kun finde sted efter forudgående tilladelse fra Fiskeristyrelsen.</w:t>
      </w:r>
    </w:p>
    <w:p w14:paraId="5309DE2E"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For laks, der fiskes i Østersøen og Bælterne, skal fangsten angives i fartøjets logbog både i styk (antal laks) og i levende vægt. I tilladelser til fiskeriet kan også stilles krav om opdeling og angivelse af fangsten i størrelseskategorier.</w:t>
      </w:r>
    </w:p>
    <w:p w14:paraId="3C9D7542"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10.</w:t>
      </w:r>
      <w:r w:rsidRPr="00A720B5">
        <w:rPr>
          <w:rFonts w:ascii="Tahoma" w:eastAsia="Times New Roman" w:hAnsi="Tahoma" w:cs="Tahoma"/>
          <w:color w:val="000000"/>
          <w:sz w:val="19"/>
          <w:szCs w:val="19"/>
          <w:lang w:eastAsia="da-DK"/>
        </w:rPr>
        <w:t> Retten til at råde over FKA og IOK kan opsiges med 16 års varsel. Opsigelse vil blive fastsat ved bekendtgørelse samt meddelt ejerne af de fartøjer for hvilke, det er noteret i Fiskeristyrelsen, at fartøjet disponerer over kvoteandele.</w:t>
      </w:r>
    </w:p>
    <w:p w14:paraId="7FA84A0D"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Dispositioner over tildelte FKA og IOK, udøvelse af fiskeriet og tildelinger af fiskerirettigheder i det enkelte år skal være i overensstemmelse med de til enhver tid gældende regler, som udstedes i perioden af Den Europæiske Union og af danske myndigheder.</w:t>
      </w:r>
    </w:p>
    <w:p w14:paraId="762DD632"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Offentligt tilgængelige oplysninger om FKA og IOK</w:t>
      </w:r>
    </w:p>
    <w:p w14:paraId="577F3792"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11.</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fører edb-register over overdragelige kvoteandele (FKA og IOK), jf. § 37, stk. 1, i fiskeriloven. Registret er offentligt tilgængeligt, jf. § 112 a, stk. 1, i fiskeriloven.</w:t>
      </w:r>
    </w:p>
    <w:p w14:paraId="4683BC2C"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Oplysninger i Fiskeristyrelsens registre over indehavere af kW-tilladelser samt det til enhver tid værende forbrug af årsmængder er offentligt tilgængelige.</w:t>
      </w:r>
    </w:p>
    <w:p w14:paraId="46D6BF8C"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12.</w:t>
      </w:r>
      <w:r w:rsidRPr="00A720B5">
        <w:rPr>
          <w:rFonts w:ascii="Tahoma" w:eastAsia="Times New Roman" w:hAnsi="Tahoma" w:cs="Tahoma"/>
          <w:color w:val="000000"/>
          <w:sz w:val="19"/>
          <w:szCs w:val="19"/>
          <w:lang w:eastAsia="da-DK"/>
        </w:rPr>
        <w:t> Samtidig med oplysning om overdragelse af kvoteandele skal fartøjsejeren eller kontaktpersonen indberette salgsprisen for de IOK andele, der overdrages, jf. bilag 7. Salgsprisen indgår i de offentligt tilgængelige registre, jf. § 11.</w:t>
      </w:r>
    </w:p>
    <w:p w14:paraId="377F365A"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Definitioner</w:t>
      </w:r>
    </w:p>
    <w:p w14:paraId="2654E207"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13.</w:t>
      </w:r>
      <w:r w:rsidRPr="00A720B5">
        <w:rPr>
          <w:rFonts w:ascii="Tahoma" w:eastAsia="Times New Roman" w:hAnsi="Tahoma" w:cs="Tahoma"/>
          <w:color w:val="000000"/>
          <w:sz w:val="19"/>
          <w:szCs w:val="19"/>
          <w:lang w:eastAsia="da-DK"/>
        </w:rPr>
        <w:t> I denne bekendtgørelse forstås ved:</w:t>
      </w:r>
    </w:p>
    <w:p w14:paraId="216FFD63"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Arter omfattet af flerårige planer: Torsk i ICES-område III, IV, VIa, VIIa og VIId, kulmule i ICES-område IIIa, IV, Vb, VIa, VII og </w:t>
      </w:r>
      <w:proofErr w:type="gramStart"/>
      <w:r w:rsidRPr="00A720B5">
        <w:rPr>
          <w:rFonts w:ascii="Tahoma" w:eastAsia="Times New Roman" w:hAnsi="Tahoma" w:cs="Tahoma"/>
          <w:color w:val="000000"/>
          <w:sz w:val="19"/>
          <w:szCs w:val="19"/>
          <w:lang w:eastAsia="da-DK"/>
        </w:rPr>
        <w:t>VIIIa,b</w:t>
      </w:r>
      <w:proofErr w:type="gramEnd"/>
      <w:r w:rsidRPr="00A720B5">
        <w:rPr>
          <w:rFonts w:ascii="Tahoma" w:eastAsia="Times New Roman" w:hAnsi="Tahoma" w:cs="Tahoma"/>
          <w:color w:val="000000"/>
          <w:sz w:val="19"/>
          <w:szCs w:val="19"/>
          <w:lang w:eastAsia="da-DK"/>
        </w:rPr>
        <w:t>,d og e, rødspætte i ICES-område IV, tunge i ICES-område IV og VIIe samt laks i ICES-underområde 22-32.</w:t>
      </w:r>
    </w:p>
    <w:p w14:paraId="60588672"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Atlantoskandisk sild: Sild i ICES-underområde I, II, V og XIV.</w:t>
      </w:r>
    </w:p>
    <w:p w14:paraId="3F2AA831"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Beregningsgrundlaget: Landinger i bestemte dele af referenceperioden, der henføres til et konkret fartøj og de mængder, som det i øvrigt er besluttet at indlægge i beregningsgrundlaget ved tildeling af andele af den enkelte kvote eller fangstindsats.</w:t>
      </w:r>
    </w:p>
    <w:p w14:paraId="62834567"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Bestemmende indflydelse: Mulighed for at træffe bestemmelse af økonomisk og driftsmæssig karakter i forbindelse med fangst og landing samt overdragelse ved salg af kvoteandele og leje af årsmængder.</w:t>
      </w:r>
    </w:p>
    <w:p w14:paraId="610A65F2"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Bruttoomsætning: Den værdi af landingerne for et fartøj, der er registreret i Fiskeristyrelsens registre.</w:t>
      </w:r>
    </w:p>
    <w:p w14:paraId="66F5D379"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Disponibel kapacitet: Bruttotonnage målt i BT og motoreffekt målt i kW, som kan henføres til et bestemt fartøj, der er slettet i Søfartsstyrelsens registre og i Fiskeristyrelsens fartøjsregister, og som kan genanvendes helt eller delvist til indsættelse af et registreret fiskerfartøj eller kapacitetsudvidende modernisering.</w:t>
      </w:r>
    </w:p>
    <w:p w14:paraId="7FBEABA2"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Ejerandele: De samlede andele i promille af de kvoter, som afsættes til fordeling som FKA eller IOK, som en person råder over via helt eller delvist ejerskab af fiskefartøjer, helt eller delvist ejerskab af selskaber som ejer fiskefartøjer, eller via helt eller delvist ejerskab af selskaber, som ejer selskaber, der ejer fiskefartøjer.</w:t>
      </w:r>
    </w:p>
    <w:p w14:paraId="50CB6E85"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En halv kalendermåned: Perioden fra den 1. til og med den 15. i en måned eller fra den 16. til månedens udløb.</w:t>
      </w:r>
    </w:p>
    <w:p w14:paraId="275BCA25"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EU-farvande: De områder, der er omfattet af EU-medlemslandenes fiskeriterritorium.</w:t>
      </w:r>
    </w:p>
    <w:p w14:paraId="0766C184"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Erhvervsfiskeriudvalget: Udvalget for Erhvervsfiskeri, jf. § 6, i fiskeriloven.</w:t>
      </w:r>
    </w:p>
    <w:p w14:paraId="0C1A90CA"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Fangstrejse: En fangstrejses varighed regnes fra tidspunktet, hvor fartøjet forlader havn, til tidspunktet for fartøjets ankomst til havn.</w:t>
      </w:r>
    </w:p>
    <w:p w14:paraId="723152D2"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Fartøjsejeren: Et fartøjs samlede ejerkreds, som denne fremgår af Søfartsstyrelsens registre og Fiskeristyrelsens fartøjsregister.</w:t>
      </w:r>
    </w:p>
    <w:p w14:paraId="69434064"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Fartøjskategorier: FKA-fartøj, FKA-kystfiskerfartøj, MAF-fartøj eller Øvrigt Fartøj.</w:t>
      </w:r>
    </w:p>
    <w:p w14:paraId="540A3124"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lastRenderedPageBreak/>
        <w:t>Fartøjskvoteandele (FKA): Kvoteandele, der kan fiskes, medbringes og landes af et konkret fartøj, og som et fartøjs samlede ejerkreds kan overføre helt, eller under visse betingelser delvist, til andre fartøjer.</w:t>
      </w:r>
    </w:p>
    <w:p w14:paraId="260C12BD"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Fartøjets længde: Fartøjets længde overalt, og for fartøjer, hvor fartøjets længde overalt ikke er opgjort, fartøjets kendingslængde. Længden overalt eller kendingslængden skal være i overensstemmelse med registreringen i Fiskeristyrelsens fartøjsregister.</w:t>
      </w:r>
    </w:p>
    <w:p w14:paraId="38379C46"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Fiskefonden: Reserveandele af kvoterne, der permanent eller i det enkelte år holdes uden for tildelingen som FKA eller IOK.</w:t>
      </w:r>
    </w:p>
    <w:p w14:paraId="48730B70"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Fiske, medbringe og lande: Enhver fiskeriaktivitet fra fangstredskaber udsættes i vandet, til fisken er landet.</w:t>
      </w:r>
    </w:p>
    <w:p w14:paraId="008A91A5"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Fiskeriindsats: Et fartøjs fiskeri, sejlads og andre fiskerirelaterede aktiviteter under nærmere angivne vilkår.</w:t>
      </w:r>
    </w:p>
    <w:p w14:paraId="5F022521"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FKA-fartøj: Et fartøj, der i 2006 af Miljø- og Fødevareministeriet er indplaceret som FKA-fartøj med ret til at fiske visse kvoter med FKA, eller som har fået overført FKA, og hvor Fiskeristyrelsen har bekræftet overførslen.</w:t>
      </w:r>
    </w:p>
    <w:p w14:paraId="70575A0C"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FKA-FE fartøj: Et fartøj, der på baggrund af, at en eller flere førstegangsetablerede er ejer eller medejer af fartøjet, har opnået Fiskeristyrelsens godkendelse af, at fartøjet for en periode har status som FKA-fartøj på særlige vilkår.</w:t>
      </w:r>
    </w:p>
    <w:p w14:paraId="62267BB6"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FKA-kystfiskerfartøj: Et fartøj, der er tilmeldt den tidsubegrænsede kystfiskerordning. Fartøjets FKA-andele, årsmængder, kW og bt. bindes i den tidsubegrænsede kystfiskerordning, og kan ved overdragelse kun anvendes i den tidsubegrænsede kystfiskerordning.</w:t>
      </w:r>
    </w:p>
    <w:p w14:paraId="7964F0F8" w14:textId="30ADF13F" w:rsidR="00A720B5" w:rsidRDefault="00A720B5" w:rsidP="00D23B1D">
      <w:pPr>
        <w:pStyle w:val="Listeafsnit"/>
        <w:numPr>
          <w:ilvl w:val="0"/>
          <w:numId w:val="4"/>
        </w:numPr>
        <w:shd w:val="clear" w:color="auto" w:fill="FFFFFF"/>
        <w:spacing w:line="240" w:lineRule="auto"/>
        <w:rPr>
          <w:ins w:id="3" w:author="Martin Chemnitz Mortensen" w:date="2018-09-17T14:30:00Z"/>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FKA-kystfiskerkapacitet: Disponibel kapacitet, der kan henføres til et FKA-kystfiskerfartøj.</w:t>
      </w:r>
    </w:p>
    <w:p w14:paraId="1C0CC539" w14:textId="453C725D" w:rsidR="00480A8F" w:rsidRPr="00A720B5" w:rsidRDefault="00480A8F"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ins w:id="4" w:author="Martin Chemnitz Mortensen" w:date="2018-09-17T14:30:00Z">
        <w:r>
          <w:rPr>
            <w:rFonts w:ascii="Tahoma" w:eastAsia="Times New Roman" w:hAnsi="Tahoma" w:cs="Tahoma"/>
            <w:color w:val="000000"/>
            <w:sz w:val="19"/>
            <w:szCs w:val="19"/>
            <w:lang w:eastAsia="da-DK"/>
          </w:rPr>
          <w:t>Forenings</w:t>
        </w:r>
      </w:ins>
      <w:ins w:id="5" w:author="Martin Chemnitz Mortensen" w:date="2018-09-17T16:34:00Z">
        <w:r w:rsidR="009419E4">
          <w:rPr>
            <w:rFonts w:ascii="Tahoma" w:eastAsia="Times New Roman" w:hAnsi="Tahoma" w:cs="Tahoma"/>
            <w:color w:val="000000"/>
            <w:sz w:val="19"/>
            <w:szCs w:val="19"/>
            <w:lang w:eastAsia="da-DK"/>
          </w:rPr>
          <w:t>kystfisker</w:t>
        </w:r>
      </w:ins>
      <w:ins w:id="6" w:author="Martin Chemnitz Mortensen" w:date="2018-09-17T14:30:00Z">
        <w:r>
          <w:rPr>
            <w:rFonts w:ascii="Tahoma" w:eastAsia="Times New Roman" w:hAnsi="Tahoma" w:cs="Tahoma"/>
            <w:color w:val="000000"/>
            <w:sz w:val="19"/>
            <w:szCs w:val="19"/>
            <w:lang w:eastAsia="da-DK"/>
          </w:rPr>
          <w:t xml:space="preserve">fartøj: </w:t>
        </w:r>
      </w:ins>
      <w:ins w:id="7" w:author="Martin Chemnitz Mortensen" w:date="2018-09-17T14:33:00Z">
        <w:r>
          <w:rPr>
            <w:rFonts w:ascii="Tahoma" w:eastAsia="Times New Roman" w:hAnsi="Tahoma" w:cs="Tahoma"/>
            <w:color w:val="000000"/>
            <w:sz w:val="19"/>
            <w:szCs w:val="19"/>
            <w:lang w:eastAsia="da-DK"/>
          </w:rPr>
          <w:t>Et fartøj der drives af en forening, som er godkendt i henhold til fiskerilovens § 16 b, stk. 1.</w:t>
        </w:r>
      </w:ins>
    </w:p>
    <w:p w14:paraId="307D63F7"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Havdage: Antal dage, hvor et fartøj, der benytter bestemte redskabstyper, må være til havs i visse farvande i henhold til regler fastsat af Den Europæiske Union.</w:t>
      </w:r>
    </w:p>
    <w:p w14:paraId="5570B699"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Individuelle kvotebytter: Overførelse af retten til at anvende årsmængder til fartøjer fra andre EU-lande imod overførelse af fangstmængder, der stilles til rådighed for bestemte dansk indregistrerede enkeltfartøjer.</w:t>
      </w:r>
    </w:p>
    <w:p w14:paraId="6019EA71"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Individuelle overdragelige kvoteandele (IOK): Kvoteandele, der kan fiskes, medbringes og landes af et konkret fartøj, og som et fartøjs samlede ejerkreds kan overføre helt eller delvist til et eller flere fartøjer.</w:t>
      </w:r>
    </w:p>
    <w:p w14:paraId="5D43C93D"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Industrifisk: Fisk, der landes til andre formål end konsum.</w:t>
      </w:r>
    </w:p>
    <w:p w14:paraId="0C8C2159"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Industrifiskeri: Fiskeri, hvor et fartøj fisker, medbringer eller lander fisk til andre formål end konsum.</w:t>
      </w:r>
    </w:p>
    <w:p w14:paraId="76E8144B"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Kalenderuge: En uge, der påbegyndes midnat natten mellem søndag og mandag.</w:t>
      </w:r>
    </w:p>
    <w:p w14:paraId="405F6D98"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Kalendermåned: Perioden fra den 1. til månedens udløb.</w:t>
      </w:r>
    </w:p>
    <w:p w14:paraId="27FC2CDF"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Kvote: Den mængde af en bestand i et nærmere angivet farvandsområde, som står til rådighed for dansk fiskeri i et kalenderår.</w:t>
      </w:r>
    </w:p>
    <w:p w14:paraId="105239E3" w14:textId="77777777" w:rsid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Kvoteandele: De andele i promille, som et fartøj er tildelt eller har fået overført af den del af en given dansk kvote, der afsættes til fordeling som FKA eller IOK. Kvoteandele danner grundlag for tildeling af årsmængde af dele af kvoterne i de enkelte år.</w:t>
      </w:r>
    </w:p>
    <w:p w14:paraId="3D8368E5" w14:textId="77777777" w:rsidR="00FA1F5E" w:rsidRPr="00A720B5" w:rsidRDefault="00FA1F5E"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 xml:space="preserve">Kvoteselskab: </w:t>
      </w:r>
      <w:r w:rsidRPr="00A720B5">
        <w:rPr>
          <w:rFonts w:ascii="Tahoma" w:eastAsia="Times New Roman" w:hAnsi="Tahoma" w:cs="Tahoma"/>
          <w:color w:val="000000"/>
          <w:sz w:val="19"/>
          <w:szCs w:val="19"/>
          <w:lang w:eastAsia="da-DK"/>
        </w:rPr>
        <w:t>Et erhvervsfiskerselskab, som ejes af mindst 7 erhvervsfiskere med A-status, hvor samtlige af disse erhvervsfiskere hver især ejer mindre end 50 % af selskabet.</w:t>
      </w:r>
    </w:p>
    <w:p w14:paraId="755BF234"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Kystfiskerfartøj: Et fartøj, der opfylder betingelserne i denne bekendtgørelse for at indgå i kystfiskerordningen, og som er optaget i ordningen.</w:t>
      </w:r>
    </w:p>
    <w:p w14:paraId="6367AD00"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KW-dage: Det antal dage, som et fartøj må være til havs ganget med den effekt i kW, som er registreret i Fiskeristyrelsens fartøjsregister for fartøjet.</w:t>
      </w:r>
    </w:p>
    <w:p w14:paraId="1B64B96F"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Landinger, som ligger til grund for tildeling af fangstrettigheder: Mængder af fisk af de forskellige kvoter i levende vægt, for laks dog i styk, som er indrapporteret til Fiskeristyrelsen som landet af det enkelte fartøj og registreret i Fiskeristyrelsens registre.</w:t>
      </w:r>
    </w:p>
    <w:p w14:paraId="022AA867"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Laug: Et erhvervsfiskerselskab, som ejes af mindst 7 erhvervsfiskere med A-status, og hvor samtlige medejere ejer en lige stor del af selskabet.</w:t>
      </w:r>
    </w:p>
    <w:p w14:paraId="398B1910"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MAF-fartøj: Et fartøj, der i 2006 af Miljø- og Fødevareministeriet er indplaceret som Mindre Aktivt Fartøj, eller som har opnået godkendelse som MAF-fartøj senere, fordi det erstatter et MAF-fartøj.</w:t>
      </w:r>
    </w:p>
    <w:p w14:paraId="284D43A6"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MAF-ekstra fartøj: Et MAF-fartøj, der i 2012 gennem overførelse af årsmængde fra et eller flere FKA-fartøjer, har adgang til ekstra fangstmængder.</w:t>
      </w:r>
    </w:p>
    <w:p w14:paraId="3728F0B3"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MAF-kapacitet: Disponibel kapacitet, der kan henføres til MAF-fartøj.</w:t>
      </w:r>
    </w:p>
    <w:p w14:paraId="38A6E21D"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lastRenderedPageBreak/>
        <w:t>Medejer: Person, der ejer en andel af et fartøj eller er aktionær, anpartshaver eller lignende i et selskab, som ejer et fartøj, jf. § 16 i fiskeriloven.</w:t>
      </w:r>
    </w:p>
    <w:p w14:paraId="753D3944"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Motorkraft: Den motoreffekt, der er anført af Søfartsstyrelsen i fartøjets farttilladelse eller tilsynsbog, og som ikke efterfølgende er ændret.</w:t>
      </w:r>
    </w:p>
    <w:p w14:paraId="48CAD186"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Omladning: Hel eller delvis afgivelse af fangsten fra et fiskerfartøj eller dets fangstredskab til et andet fartøj. Der sker ikke omladning ved afgivelse af fangst mellem to fartøjer, som udøver parfiskeri, eller hvis en fangst afgives direkte fra et fangstredskab til et andet dansk fartøj, der også lovligt kan deltage i det pågældende fiskeri.</w:t>
      </w:r>
    </w:p>
    <w:p w14:paraId="27D4EA35"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Parfiskeri: Fiskeri, som udøves fra to fartøjer, som i forbindelse hermed anvender og trækker samme fangstredskab.</w:t>
      </w:r>
    </w:p>
    <w:p w14:paraId="2E29B5A4"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Puljefiskeri: Fiskeri, der udøves i fællesskab mellem selvstændige erhvervsfiskere eller erhvervsfiskerselskaber med fartøjer, som de er ejere eller medejere af, således at en deltager med sit fartøj kan benytte de fangstrettigheder, som er tilknyttet en anden puljedeltagers fartøj.</w:t>
      </w:r>
    </w:p>
    <w:p w14:paraId="112A2BDF"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Puljeselskab: Et erhvervsfiskerselskab, som ejes af mindst 7 erhvervsfiskere med A-status, hvor samtlige af disse erhvervsfiskere hver især ejer mindre end 50 % af selskabet.</w:t>
      </w:r>
    </w:p>
    <w:p w14:paraId="19E1D4F1"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Rationsfiskeri: Fiskeri på en fastsat fællesmængde, som flere fartøjer har adgang til i en nærmere angivet periode på baggrund af det enkelte fartøjs indplacering eller en tilladelse.</w:t>
      </w:r>
    </w:p>
    <w:p w14:paraId="07B2ED9B" w14:textId="77777777" w:rsidR="00A720B5" w:rsidRPr="0013740A"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13740A">
        <w:rPr>
          <w:rFonts w:ascii="Tahoma" w:eastAsia="Times New Roman" w:hAnsi="Tahoma" w:cs="Tahoma"/>
          <w:color w:val="000000"/>
          <w:sz w:val="19"/>
          <w:szCs w:val="19"/>
          <w:lang w:eastAsia="da-DK"/>
        </w:rPr>
        <w:t>Referenceår: Fiskeri med et fartøj i et forudgående år, som danner grundlag for tildeling af fangstrettigheder eller en fiskeriindsats.</w:t>
      </w:r>
    </w:p>
    <w:p w14:paraId="765214CB" w14:textId="09F50D24" w:rsidR="00A720B5" w:rsidRPr="0013740A"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C604D1">
        <w:rPr>
          <w:rFonts w:ascii="Tahoma" w:eastAsia="Times New Roman" w:hAnsi="Tahoma" w:cs="Tahoma"/>
          <w:color w:val="000000"/>
          <w:sz w:val="19"/>
          <w:szCs w:val="19"/>
          <w:lang w:eastAsia="da-DK"/>
        </w:rPr>
        <w:t>Regulerede arter: Arter, hvor der er fastsat e</w:t>
      </w:r>
      <w:r w:rsidRPr="0013740A">
        <w:rPr>
          <w:rFonts w:ascii="Tahoma" w:eastAsia="Times New Roman" w:hAnsi="Tahoma" w:cs="Tahoma"/>
          <w:color w:val="000000"/>
          <w:sz w:val="19"/>
          <w:szCs w:val="19"/>
          <w:lang w:eastAsia="da-DK"/>
        </w:rPr>
        <w:t>n højst tilladt fangstmængde til det enkelte fartøj i en given periode.</w:t>
      </w:r>
    </w:p>
    <w:p w14:paraId="1905D12F" w14:textId="6A10A1BB" w:rsidR="0013740A" w:rsidRDefault="0013740A" w:rsidP="00D23B1D">
      <w:pPr>
        <w:pStyle w:val="Listeafsnit"/>
        <w:numPr>
          <w:ilvl w:val="0"/>
          <w:numId w:val="4"/>
        </w:numPr>
        <w:shd w:val="clear" w:color="auto" w:fill="FFFFFF"/>
        <w:spacing w:line="240" w:lineRule="auto"/>
        <w:rPr>
          <w:ins w:id="8" w:author="Martin Chemnitz Mortensen" w:date="2018-09-25T10:39:00Z"/>
          <w:rFonts w:ascii="Tahoma" w:eastAsia="Times New Roman" w:hAnsi="Tahoma" w:cs="Tahoma"/>
          <w:color w:val="000000"/>
          <w:sz w:val="19"/>
          <w:szCs w:val="19"/>
          <w:lang w:eastAsia="da-DK"/>
        </w:rPr>
      </w:pPr>
      <w:r w:rsidRPr="0013740A">
        <w:rPr>
          <w:rFonts w:ascii="Tahoma" w:eastAsia="Times New Roman" w:hAnsi="Tahoma" w:cs="Tahoma"/>
          <w:color w:val="000000"/>
          <w:sz w:val="19"/>
          <w:szCs w:val="19"/>
          <w:lang w:eastAsia="da-DK"/>
        </w:rPr>
        <w:t xml:space="preserve">Samlede årsmængder: </w:t>
      </w:r>
      <w:r>
        <w:rPr>
          <w:rFonts w:ascii="Tahoma" w:eastAsia="Times New Roman" w:hAnsi="Tahoma" w:cs="Tahoma"/>
          <w:color w:val="000000"/>
          <w:sz w:val="19"/>
          <w:szCs w:val="19"/>
          <w:lang w:eastAsia="da-DK"/>
        </w:rPr>
        <w:t>årsmængder, tildelt på baggr</w:t>
      </w:r>
      <w:r w:rsidR="00D223E3">
        <w:rPr>
          <w:rFonts w:ascii="Tahoma" w:eastAsia="Times New Roman" w:hAnsi="Tahoma" w:cs="Tahoma"/>
          <w:color w:val="000000"/>
          <w:sz w:val="19"/>
          <w:szCs w:val="19"/>
          <w:lang w:eastAsia="da-DK"/>
        </w:rPr>
        <w:t>und af fartøjets promilleandele (initialkvote og mængder tildelt fra fiskefonden).</w:t>
      </w:r>
    </w:p>
    <w:p w14:paraId="1B197D98" w14:textId="3D8754D3" w:rsidR="00FD18F6" w:rsidRPr="0013740A" w:rsidRDefault="00FD18F6"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ins w:id="9" w:author="Martin Chemnitz Mortensen" w:date="2018-09-25T10:39:00Z">
        <w:r>
          <w:rPr>
            <w:rFonts w:ascii="Tahoma" w:eastAsia="Times New Roman" w:hAnsi="Tahoma" w:cs="Tahoma"/>
            <w:color w:val="000000"/>
            <w:sz w:val="19"/>
            <w:szCs w:val="19"/>
            <w:lang w:eastAsia="da-DK"/>
          </w:rPr>
          <w:t>Selskabsandele:</w:t>
        </w:r>
      </w:ins>
      <w:ins w:id="10" w:author="Martin Chemnitz Mortensen" w:date="2018-09-25T10:40:00Z">
        <w:r>
          <w:rPr>
            <w:rFonts w:ascii="Tahoma" w:eastAsia="Times New Roman" w:hAnsi="Tahoma" w:cs="Tahoma"/>
            <w:color w:val="000000"/>
            <w:sz w:val="19"/>
            <w:szCs w:val="19"/>
            <w:lang w:eastAsia="da-DK"/>
          </w:rPr>
          <w:t xml:space="preserve"> </w:t>
        </w:r>
        <w:r w:rsidRPr="00A720B5">
          <w:rPr>
            <w:rFonts w:ascii="Tahoma" w:eastAsia="Times New Roman" w:hAnsi="Tahoma" w:cs="Tahoma"/>
            <w:color w:val="000000"/>
            <w:sz w:val="19"/>
            <w:szCs w:val="19"/>
            <w:lang w:eastAsia="da-DK"/>
          </w:rPr>
          <w:t>De samlede andele i promille af de kvoter, som afsættes til fordeling som FKA e</w:t>
        </w:r>
        <w:r>
          <w:rPr>
            <w:rFonts w:ascii="Tahoma" w:eastAsia="Times New Roman" w:hAnsi="Tahoma" w:cs="Tahoma"/>
            <w:color w:val="000000"/>
            <w:sz w:val="19"/>
            <w:szCs w:val="19"/>
            <w:lang w:eastAsia="da-DK"/>
          </w:rPr>
          <w:t>ller IOK, som et</w:t>
        </w:r>
        <w:r w:rsidRPr="00A720B5">
          <w:rPr>
            <w:rFonts w:ascii="Tahoma" w:eastAsia="Times New Roman" w:hAnsi="Tahoma" w:cs="Tahoma"/>
            <w:color w:val="000000"/>
            <w:sz w:val="19"/>
            <w:szCs w:val="19"/>
            <w:lang w:eastAsia="da-DK"/>
          </w:rPr>
          <w:t xml:space="preserve"> </w:t>
        </w:r>
        <w:r>
          <w:rPr>
            <w:rFonts w:ascii="Tahoma" w:eastAsia="Times New Roman" w:hAnsi="Tahoma" w:cs="Tahoma"/>
            <w:color w:val="000000"/>
            <w:sz w:val="19"/>
            <w:szCs w:val="19"/>
            <w:lang w:eastAsia="da-DK"/>
          </w:rPr>
          <w:t>selskab</w:t>
        </w:r>
        <w:r w:rsidRPr="00A720B5">
          <w:rPr>
            <w:rFonts w:ascii="Tahoma" w:eastAsia="Times New Roman" w:hAnsi="Tahoma" w:cs="Tahoma"/>
            <w:color w:val="000000"/>
            <w:sz w:val="19"/>
            <w:szCs w:val="19"/>
            <w:lang w:eastAsia="da-DK"/>
          </w:rPr>
          <w:t xml:space="preserve"> råder over via helt eller delvist ejerskab af fiskefartøjer, helt eller delvist ejerskab af selskaber som ejer fiskefartøjer, eller via helt eller delvist ejerskab af selskaber, som ejer selskaber, der ejer fiskefartøjer.</w:t>
        </w:r>
      </w:ins>
    </w:p>
    <w:p w14:paraId="45F4A682" w14:textId="77777777" w:rsidR="00FB75CD" w:rsidRPr="0013740A" w:rsidRDefault="00FB75CD"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8326FD">
        <w:rPr>
          <w:rFonts w:ascii="Tahoma" w:hAnsi="Tahoma" w:cs="Tahoma"/>
          <w:sz w:val="19"/>
          <w:szCs w:val="19"/>
        </w:rPr>
        <w:t>Søpakning: Vejning og pakning af fangsten ombord efter markedsnormer med henblik på salg.</w:t>
      </w:r>
    </w:p>
    <w:p w14:paraId="55A49F51" w14:textId="77777777" w:rsidR="00A720B5" w:rsidRPr="0013740A"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C604D1">
        <w:rPr>
          <w:rFonts w:ascii="Tahoma" w:eastAsia="Times New Roman" w:hAnsi="Tahoma" w:cs="Tahoma"/>
          <w:color w:val="000000"/>
          <w:sz w:val="19"/>
          <w:szCs w:val="19"/>
          <w:lang w:eastAsia="da-DK"/>
        </w:rPr>
        <w:t>Søfartsstyre</w:t>
      </w:r>
      <w:r w:rsidRPr="0013740A">
        <w:rPr>
          <w:rFonts w:ascii="Tahoma" w:eastAsia="Times New Roman" w:hAnsi="Tahoma" w:cs="Tahoma"/>
          <w:color w:val="000000"/>
          <w:sz w:val="19"/>
          <w:szCs w:val="19"/>
          <w:lang w:eastAsia="da-DK"/>
        </w:rPr>
        <w:t>lsens registre: Skibsregistrets særregistre over fiskerfartøjer og Skibsregistrets Fartøjsfortegnelse.</w:t>
      </w:r>
    </w:p>
    <w:p w14:paraId="2780DB51" w14:textId="77777777" w:rsidR="00A720B5" w:rsidRPr="0013740A"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13740A">
        <w:rPr>
          <w:rFonts w:ascii="Tahoma" w:eastAsia="Times New Roman" w:hAnsi="Tahoma" w:cs="Tahoma"/>
          <w:color w:val="000000"/>
          <w:sz w:val="19"/>
          <w:szCs w:val="19"/>
          <w:lang w:eastAsia="da-DK"/>
        </w:rPr>
        <w:t>Tonnage: Bruttotonnage, som er knyttet til et fartøj, der er registreret som fiskerfartøj, eller som er knyttet til disponibel kapacitet.</w:t>
      </w:r>
    </w:p>
    <w:p w14:paraId="156A73B1" w14:textId="77777777" w:rsidR="00A720B5" w:rsidRPr="0013740A"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13740A">
        <w:rPr>
          <w:rFonts w:ascii="Tahoma" w:eastAsia="Times New Roman" w:hAnsi="Tahoma" w:cs="Tahoma"/>
          <w:color w:val="000000"/>
          <w:sz w:val="19"/>
          <w:szCs w:val="19"/>
          <w:lang w:eastAsia="da-DK"/>
        </w:rPr>
        <w:t>Vestkvoten: Kvoter af bestemte arter i Østersøen og Bælterne, ICES-underområder 22-24.</w:t>
      </w:r>
    </w:p>
    <w:p w14:paraId="2FE508CC" w14:textId="77777777" w:rsidR="00A720B5" w:rsidRPr="0013740A"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13740A">
        <w:rPr>
          <w:rFonts w:ascii="Tahoma" w:eastAsia="Times New Roman" w:hAnsi="Tahoma" w:cs="Tahoma"/>
          <w:color w:val="000000"/>
          <w:sz w:val="19"/>
          <w:szCs w:val="19"/>
          <w:lang w:eastAsia="da-DK"/>
        </w:rPr>
        <w:t>Østkvoten: Kvoter af bestemte arter i Østersøen, ICES-underområder 25-32 (EU-farvande).</w:t>
      </w:r>
    </w:p>
    <w:p w14:paraId="008F3622" w14:textId="77777777" w:rsidR="00A720B5" w:rsidRPr="0013740A"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13740A">
        <w:rPr>
          <w:rFonts w:ascii="Tahoma" w:eastAsia="Times New Roman" w:hAnsi="Tahoma" w:cs="Tahoma"/>
          <w:color w:val="000000"/>
          <w:sz w:val="19"/>
          <w:szCs w:val="19"/>
          <w:lang w:eastAsia="da-DK"/>
        </w:rPr>
        <w:t>Øvrigt Fartøj: Et fartøj, der i 2006 af Miljø- og Fødevareministeriet er indplaceret som Øvrigt Fartøj, eller et fartøj, der indsættes som registreret fiskerfartøj senere, uden at fartøjet får FKA-status eller MAF-status. Et FKA eller MAF-fartøj kan desuden efter afgørelse af Fiskeristyrelsen eller regler herom ændre status til Øvrigt Fartøj.</w:t>
      </w:r>
    </w:p>
    <w:p w14:paraId="111C566D" w14:textId="77777777" w:rsidR="00A720B5" w:rsidRPr="0013740A"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13740A">
        <w:rPr>
          <w:rFonts w:ascii="Tahoma" w:eastAsia="Times New Roman" w:hAnsi="Tahoma" w:cs="Tahoma"/>
          <w:color w:val="000000"/>
          <w:sz w:val="19"/>
          <w:szCs w:val="19"/>
          <w:lang w:eastAsia="da-DK"/>
        </w:rPr>
        <w:t>Årsmængde: Mængde for et kalenderår af de enkelte kvoter, som må fiskes, medbringes og landes af et konkret fartøj.</w:t>
      </w:r>
    </w:p>
    <w:p w14:paraId="072C3D30"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Tilladelser</w:t>
      </w:r>
    </w:p>
    <w:p w14:paraId="47341226"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14.</w:t>
      </w:r>
      <w:r w:rsidRPr="00A720B5">
        <w:rPr>
          <w:rFonts w:ascii="Tahoma" w:eastAsia="Times New Roman" w:hAnsi="Tahoma" w:cs="Tahoma"/>
          <w:color w:val="000000"/>
          <w:sz w:val="19"/>
          <w:szCs w:val="19"/>
          <w:lang w:eastAsia="da-DK"/>
        </w:rPr>
        <w:t> Fiskeri kan gøres betinget af en tilladelse. Tilladelser udstedes af Fiskeristyrelsen i overensstemmelse med bilag 3. Oplysning om hvilke tilladelser, der er udstedt til et fartøj, er offentligt tilgængelig.</w:t>
      </w:r>
    </w:p>
    <w:p w14:paraId="33A90460"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En tilladelse for et fartøj kan omfatte nærmere vilkår for udøvelse af fiskeriet, jf. bilag 3.</w:t>
      </w:r>
    </w:p>
    <w:p w14:paraId="76199A75"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Uanset efter hvilken reguleringsform et fiskeri udøves, kan indstilling af fiskeri, jf. § 3, stk. 1, forhøjelse eller reduktion i tildelte fangstmængder eller højst tilladte indsats samt ændring af vilkårene for tilladelsen, omfatte fiskeri i henhold til allerede udstedte tilladelser.</w:t>
      </w:r>
    </w:p>
    <w:p w14:paraId="4F477490"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4.</w:t>
      </w:r>
      <w:r w:rsidRPr="00A720B5">
        <w:rPr>
          <w:rFonts w:ascii="Tahoma" w:eastAsia="Times New Roman" w:hAnsi="Tahoma" w:cs="Tahoma"/>
          <w:color w:val="000000"/>
          <w:sz w:val="19"/>
          <w:szCs w:val="19"/>
          <w:lang w:eastAsia="da-DK"/>
        </w:rPr>
        <w:t> Ved beslutning om udstedelse af og indholdet af tilladelser, herunder antallet af tilladelser i det enkelte fiskeri, lægger Fiskeristyrelsen vægt på de hensyn, der er nævnt i § 34, stk. 2, i fiskeriloven, herunder på forsyningssituationen og rationel udnyttelse af de mængder, der er til rådighed på et givent tidspunkt. I tilfælde, hvor der skal foretages udvælgelse blandt ansøgere, kan Fiskeristyrelsen foretage en prioritering, hvor der bl.a. kan tages hensyn til ansøgernes afhængighed af det pågældende fiskeri og mulighed for at afsætte fangsten til konsum. Der kan endvidere lægges vægt på rådgivning fra organisationerne, der er repræsenteret i Erhvervsfiskeriudvalget.</w:t>
      </w:r>
    </w:p>
    <w:p w14:paraId="034F8E1C"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lastRenderedPageBreak/>
        <w:t>§ 15.</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kan, jf. § 37, stk. 2, i fiskeriloven, tilbagekalde en tilladelse, hvis indehaveren har gjort sig skyldig i grov eller gentagen overtrædelse af de vilkår, der er fastsat i tilladelsen.</w:t>
      </w:r>
    </w:p>
    <w:p w14:paraId="1E0B7AD3"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Det skal indgå i vilkårene for en tilladelse, at tilladelsen kan inddrages, når vilkårene for en anden tilladelse til samme fartøj overtrædes på en måde, der griber ind i bestanden for den fiskeart, som tilladelsen vedrører.</w:t>
      </w:r>
    </w:p>
    <w:p w14:paraId="3973C267" w14:textId="040A912B"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16.</w:t>
      </w:r>
      <w:r w:rsidRPr="00A720B5">
        <w:rPr>
          <w:rFonts w:ascii="Tahoma" w:eastAsia="Times New Roman" w:hAnsi="Tahoma" w:cs="Tahoma"/>
          <w:color w:val="000000"/>
          <w:sz w:val="19"/>
          <w:szCs w:val="19"/>
          <w:lang w:eastAsia="da-DK"/>
        </w:rPr>
        <w:t xml:space="preserve"> Tilladelse udstedes efter ansøgning fra fartøjsejeren i overensstemmelse med bilag 2 til berettigede fartøjer. Dog udstedes ved begyndelsen af et kalenderår uden ansøgning tilladelse til at fiske, medbringe og lande årsmængder på grundlag af de FKA-andele og IOK-andele, som er tilknyttet et fartøj, og som kan uddeles på det pågældende tidspunkt, samt kW tilladelse i henhold til § </w:t>
      </w:r>
      <w:r w:rsidR="00531A10">
        <w:rPr>
          <w:rFonts w:ascii="Tahoma" w:eastAsia="Times New Roman" w:hAnsi="Tahoma" w:cs="Tahoma"/>
          <w:color w:val="000000"/>
          <w:sz w:val="19"/>
          <w:szCs w:val="19"/>
          <w:lang w:eastAsia="da-DK"/>
        </w:rPr>
        <w:t>176</w:t>
      </w:r>
      <w:r w:rsidRPr="00A720B5">
        <w:rPr>
          <w:rFonts w:ascii="Tahoma" w:eastAsia="Times New Roman" w:hAnsi="Tahoma" w:cs="Tahoma"/>
          <w:color w:val="000000"/>
          <w:sz w:val="19"/>
          <w:szCs w:val="19"/>
          <w:lang w:eastAsia="da-DK"/>
        </w:rPr>
        <w:t>.</w:t>
      </w:r>
    </w:p>
    <w:p w14:paraId="28F5BA6B"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17.</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kan ved meddelelse udstedt i overensstemmelse med bilag 6 fastlægge, at fiskeri, som er betinget af en tilladelse, indtil en nærmere angiven dato kan udøves, uden at tilladelsen er udstedt. Enhver mængde, der fanges og landes med fartøjet efter den 1. januar i et givent år, vil fragå i de mængder, der kan fanges og landes med fartøjet i tilladelsesperioden i henhold til den tilladelse, der senere udstedes.</w:t>
      </w:r>
    </w:p>
    <w:p w14:paraId="75FD5BE8"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18.</w:t>
      </w:r>
      <w:r w:rsidRPr="00A720B5">
        <w:rPr>
          <w:rFonts w:ascii="Tahoma" w:eastAsia="Times New Roman" w:hAnsi="Tahoma" w:cs="Tahoma"/>
          <w:color w:val="000000"/>
          <w:sz w:val="19"/>
          <w:szCs w:val="19"/>
          <w:lang w:eastAsia="da-DK"/>
        </w:rPr>
        <w:t> Uanset efter hvilken reguleringsform et fiskeri udøves, er det en betingelse for at fiske, medbringe og lande i følgende fiskerier, at fartøjets ejer har en særlig tilladelse til at udøve dette med fartøjet:</w:t>
      </w:r>
    </w:p>
    <w:p w14:paraId="13BBC699" w14:textId="77777777" w:rsidR="00A720B5" w:rsidRPr="00A720B5" w:rsidRDefault="00A720B5" w:rsidP="00D23B1D">
      <w:pPr>
        <w:pStyle w:val="Listeafsnit"/>
        <w:numPr>
          <w:ilvl w:val="0"/>
          <w:numId w:val="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Torsk i Østersøen og Bælterne.</w:t>
      </w:r>
    </w:p>
    <w:p w14:paraId="25BEA40A" w14:textId="77777777" w:rsidR="00A720B5" w:rsidRPr="00A720B5" w:rsidRDefault="00A720B5" w:rsidP="00D23B1D">
      <w:pPr>
        <w:pStyle w:val="Listeafsnit"/>
        <w:numPr>
          <w:ilvl w:val="0"/>
          <w:numId w:val="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Sild i Østersøen og Bælterne.</w:t>
      </w:r>
    </w:p>
    <w:p w14:paraId="1DA7DFEA" w14:textId="77777777" w:rsidR="00A720B5" w:rsidRPr="00A720B5" w:rsidRDefault="00A720B5" w:rsidP="00D23B1D">
      <w:pPr>
        <w:pStyle w:val="Listeafsnit"/>
        <w:numPr>
          <w:ilvl w:val="0"/>
          <w:numId w:val="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Brisling i Østersøen og Bælterne.</w:t>
      </w:r>
    </w:p>
    <w:p w14:paraId="4C45C409" w14:textId="77777777" w:rsidR="00A720B5" w:rsidRPr="00A720B5" w:rsidRDefault="00A720B5" w:rsidP="00D23B1D">
      <w:pPr>
        <w:pStyle w:val="Listeafsnit"/>
        <w:numPr>
          <w:ilvl w:val="0"/>
          <w:numId w:val="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Laks i Østersøen og Bælterne.</w:t>
      </w:r>
    </w:p>
    <w:p w14:paraId="2B7E77AB" w14:textId="77777777" w:rsidR="00A720B5" w:rsidRPr="00A720B5" w:rsidRDefault="00A720B5" w:rsidP="00D23B1D">
      <w:pPr>
        <w:pStyle w:val="Listeafsnit"/>
        <w:numPr>
          <w:ilvl w:val="0"/>
          <w:numId w:val="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Industrifiskeri i alle farvande.</w:t>
      </w:r>
    </w:p>
    <w:p w14:paraId="2DC1B244" w14:textId="77777777" w:rsidR="00A720B5" w:rsidRPr="00A720B5" w:rsidRDefault="00A720B5" w:rsidP="00D23B1D">
      <w:pPr>
        <w:pStyle w:val="Listeafsnit"/>
        <w:numPr>
          <w:ilvl w:val="0"/>
          <w:numId w:val="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Brisling i Limfjorden.</w:t>
      </w:r>
    </w:p>
    <w:p w14:paraId="7AE097B1"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I perioden fra 1. januar indtil 18. januar i et givent år må fiskeri i Østersøen og industrifiskeri dog udøves, selv om der ikke er udstedt tilladelse i henhold til stk. 1, hvis fartøjet havde tilladelse til det pågældende fiskeri den 10. december i det forudgående år, eller fartøjsejeren har søgt om, at der udstedes tilladelse for det pågældende år.</w:t>
      </w:r>
    </w:p>
    <w:p w14:paraId="15285BF6"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19.</w:t>
      </w:r>
      <w:r w:rsidRPr="00A720B5">
        <w:rPr>
          <w:rFonts w:ascii="Tahoma" w:eastAsia="Times New Roman" w:hAnsi="Tahoma" w:cs="Tahoma"/>
          <w:color w:val="000000"/>
          <w:sz w:val="19"/>
          <w:szCs w:val="19"/>
          <w:lang w:eastAsia="da-DK"/>
        </w:rPr>
        <w:t> Tilladelserne i § 18, stk. 1, gælder hele kalenderåret, medmindre de inddrages, eller fartøjsejeren framelder dem. Tilladelserne i § 18, stk. 1, nr. 1-4, skal i løbet af året frameldes midlertidigt, inden der påbegyndes fiskeri i andre farvande med fartøjet. Hvis en tilladelse er frameldt, skal der ske ny tilmelding, før der påbegyndes fiskeri med fartøjet i Østersøen.</w:t>
      </w:r>
    </w:p>
    <w:p w14:paraId="485CAD2E"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Tilmelding og framelding efter stk. 1 skal ske senest kl. 16.00 dagen før, fiskeriet i eller uden for Østersøen kan påbegyndes fra midnat. Tilmelding og framelding afgives i henhold til reglerne i bilag 2.</w:t>
      </w:r>
    </w:p>
    <w:p w14:paraId="266C9C1F"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Meldinger</w:t>
      </w:r>
    </w:p>
    <w:p w14:paraId="2FAE2602" w14:textId="61F243FD"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20.</w:t>
      </w:r>
      <w:r w:rsidRPr="00A720B5">
        <w:rPr>
          <w:rFonts w:ascii="Tahoma" w:eastAsia="Times New Roman" w:hAnsi="Tahoma" w:cs="Tahoma"/>
          <w:color w:val="000000"/>
          <w:sz w:val="19"/>
          <w:szCs w:val="19"/>
          <w:lang w:eastAsia="da-DK"/>
        </w:rPr>
        <w:t> Alle fartøjer uanset længde, der fører logbog, skal melde ankomst til havn, når fartøjet medbringer mere end 300 kg om bord af en art omfattet af en flerårig plan, dog for laks gælder kravet, når fartøjet medbringer 10 stk. eller derover. Tilsvarende gælder fartøjer, der medbringer industrifisk, sild, makrel eller hestemakrel. For ål skal melding angives, når der ilandbringes 100 kg eller der</w:t>
      </w:r>
      <w:r w:rsidR="00BD76BF">
        <w:rPr>
          <w:rFonts w:ascii="Tahoma" w:eastAsia="Times New Roman" w:hAnsi="Tahoma" w:cs="Tahoma"/>
          <w:color w:val="000000"/>
          <w:sz w:val="19"/>
          <w:szCs w:val="19"/>
          <w:lang w:eastAsia="da-DK"/>
        </w:rPr>
        <w:t xml:space="preserve"> </w:t>
      </w:r>
      <w:r w:rsidRPr="00A720B5">
        <w:rPr>
          <w:rFonts w:ascii="Tahoma" w:eastAsia="Times New Roman" w:hAnsi="Tahoma" w:cs="Tahoma"/>
          <w:color w:val="000000"/>
          <w:sz w:val="19"/>
          <w:szCs w:val="19"/>
          <w:lang w:eastAsia="da-DK"/>
        </w:rPr>
        <w:t>over pr. kalenderdøgn.</w:t>
      </w:r>
    </w:p>
    <w:p w14:paraId="46F4DEE9"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Ved krav om melding om ankomst til havn eller ilandbringelse skal dette ske i overensstemmelse med bilag 5a eller vilkår i tilladelsen. I fiskerier, hvor der ikke er regler om losningspligt i forbindelse med ankomst til havn, gælder, at enhver ankomst skal meldes, uanset om der påtænkes losning eller ej. I meldingen skal angives lossetidspunktet, såfremt dette afviger fra ankomsttidspunktet.</w:t>
      </w:r>
    </w:p>
    <w:p w14:paraId="3B1875B9"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Reglerne i stk. 2 gælder både dansk og udenlandsk indregistrerede fiskerfartøjer, der ankommer til dansk havn. Medmindre der i henhold til Den Europæiske Unions retsakter er fastsat længere tidsfrister for melding om ankomst end angivet i bilagene, skal tidsfristerne i bilag 5a overholdes af dansk indregistrerede fiskerfartøjer.</w:t>
      </w:r>
    </w:p>
    <w:p w14:paraId="34691552"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4.</w:t>
      </w:r>
      <w:r w:rsidRPr="00A720B5">
        <w:rPr>
          <w:rFonts w:ascii="Tahoma" w:eastAsia="Times New Roman" w:hAnsi="Tahoma" w:cs="Tahoma"/>
          <w:color w:val="000000"/>
          <w:sz w:val="19"/>
          <w:szCs w:val="19"/>
          <w:lang w:eastAsia="da-DK"/>
        </w:rPr>
        <w:t> Mængden af fisk udtrykt i levende vægt pr. art, som oplyses ved meldingen, skal svare til de mængder, der er registreret i logbogen ved ankomst til havn.</w:t>
      </w:r>
    </w:p>
    <w:p w14:paraId="3E63BFD5"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5.</w:t>
      </w:r>
      <w:r w:rsidRPr="00A720B5">
        <w:rPr>
          <w:rFonts w:ascii="Tahoma" w:eastAsia="Times New Roman" w:hAnsi="Tahoma" w:cs="Tahoma"/>
          <w:color w:val="000000"/>
          <w:sz w:val="19"/>
          <w:szCs w:val="19"/>
          <w:lang w:eastAsia="da-DK"/>
        </w:rPr>
        <w:t> Virksomheder må ikke modtage industrifisk fra dansk og udenlandsk registrerede fartøjer, hvis der ikke er foretaget melding inden ankomst og losning, jf. bilag 5a.</w:t>
      </w:r>
    </w:p>
    <w:p w14:paraId="13C32E71"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6.</w:t>
      </w:r>
      <w:r w:rsidRPr="00A720B5">
        <w:rPr>
          <w:rFonts w:ascii="Tahoma" w:eastAsia="Times New Roman" w:hAnsi="Tahoma" w:cs="Tahoma"/>
          <w:color w:val="000000"/>
          <w:sz w:val="19"/>
          <w:szCs w:val="19"/>
          <w:lang w:eastAsia="da-DK"/>
        </w:rPr>
        <w:t> Fartøjsføreren er undtaget fra pligten til at foretage melding til Fiskeristyrelsen, hvis anden person foretager den forudgående melding om landing og losning på fartøjsførerens vegne i overensstemmelse med bilag 5a.</w:t>
      </w:r>
    </w:p>
    <w:p w14:paraId="41D95348"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lastRenderedPageBreak/>
        <w:t>Stk. 7.</w:t>
      </w:r>
      <w:r w:rsidRPr="00A720B5">
        <w:rPr>
          <w:rFonts w:ascii="Tahoma" w:eastAsia="Times New Roman" w:hAnsi="Tahoma" w:cs="Tahoma"/>
          <w:color w:val="000000"/>
          <w:sz w:val="19"/>
          <w:szCs w:val="19"/>
          <w:lang w:eastAsia="da-DK"/>
        </w:rPr>
        <w:t> Fartøjsføreren skal i alle tilfælde, hvor der er pligt til melding om ankomst og losning forud for ankomst, påføre logbogen det i bilag 5a nævnte kvitteringsnummer. Ankomst og losning må ikke finde sted inden det anmeldte tidspunkt.</w:t>
      </w:r>
    </w:p>
    <w:p w14:paraId="495CCDC4"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21.</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kan i overensstemmelse med bilag 6 eller ved vilkår i tilladelser for nærmere angivne fiskerier fastsætte, at der inden indsejling i det farvand, hvor fiskeriet finder sted, og inden udsejlingen fra dette farvand, skal foretages melding i overensstemmelse med bilag 5b.</w:t>
      </w:r>
    </w:p>
    <w:p w14:paraId="084EC587"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Ved enhver udsejling fra et farvandsområde til et andet farvandsområde skal den elektroniske logbog opdateres og sendes til Fiskeristyrelsen inden udsejling fra farvandsområdet, når fartøjet forlader et farvand, hvor det har fisket, jf. dog stk. 3.</w:t>
      </w:r>
    </w:p>
    <w:p w14:paraId="50FC800B"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Ved udsejling fra østlige og vestlige Østersø skal melding om farvandsskifte ske som angivet i fartøjets tilladelse vedrørende fiskeri efter torsk i Østersøen.</w:t>
      </w:r>
    </w:p>
    <w:p w14:paraId="01C90216"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Omladning</w:t>
      </w:r>
    </w:p>
    <w:p w14:paraId="1761C289"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22.</w:t>
      </w:r>
      <w:r w:rsidRPr="00A720B5">
        <w:rPr>
          <w:rFonts w:ascii="Tahoma" w:eastAsia="Times New Roman" w:hAnsi="Tahoma" w:cs="Tahoma"/>
          <w:color w:val="000000"/>
          <w:sz w:val="19"/>
          <w:szCs w:val="19"/>
          <w:lang w:eastAsia="da-DK"/>
        </w:rPr>
        <w:t> Omladning må kun finde sted efter forud indhentet tilladelse fra Fiskeristyrelsen.</w:t>
      </w:r>
    </w:p>
    <w:p w14:paraId="1C70D29F"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Ansøgningen om omladning skal indeholde følgende oplysninger:</w:t>
      </w:r>
    </w:p>
    <w:p w14:paraId="2F4CE7DE" w14:textId="77777777" w:rsidR="00A720B5" w:rsidRPr="00A720B5" w:rsidRDefault="00A720B5" w:rsidP="00D23B1D">
      <w:pPr>
        <w:pStyle w:val="Listeafsnit"/>
        <w:numPr>
          <w:ilvl w:val="0"/>
          <w:numId w:val="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Position og tidspunkt for omladningen eller afgivelsen af fisken.</w:t>
      </w:r>
    </w:p>
    <w:p w14:paraId="3467FBC7" w14:textId="77777777" w:rsidR="00A720B5" w:rsidRPr="00A720B5" w:rsidRDefault="00A720B5" w:rsidP="00D23B1D">
      <w:pPr>
        <w:pStyle w:val="Listeafsnit"/>
        <w:numPr>
          <w:ilvl w:val="0"/>
          <w:numId w:val="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Art og mængde, der er omfattet.</w:t>
      </w:r>
    </w:p>
    <w:p w14:paraId="1432C9C0" w14:textId="77777777" w:rsidR="00A720B5" w:rsidRPr="00A720B5" w:rsidRDefault="00A720B5" w:rsidP="00D23B1D">
      <w:pPr>
        <w:pStyle w:val="Listeafsnit"/>
        <w:numPr>
          <w:ilvl w:val="0"/>
          <w:numId w:val="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Fartøjsnavn.</w:t>
      </w:r>
    </w:p>
    <w:p w14:paraId="7B729706" w14:textId="77777777" w:rsidR="00A720B5" w:rsidRPr="00A720B5" w:rsidRDefault="00A720B5" w:rsidP="00D23B1D">
      <w:pPr>
        <w:pStyle w:val="Listeafsnit"/>
        <w:numPr>
          <w:ilvl w:val="0"/>
          <w:numId w:val="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Havnekendingsnummer.</w:t>
      </w:r>
    </w:p>
    <w:p w14:paraId="7618BDEF" w14:textId="77777777" w:rsidR="00A720B5" w:rsidRPr="00A720B5" w:rsidRDefault="00A720B5" w:rsidP="00D23B1D">
      <w:pPr>
        <w:pStyle w:val="Listeafsnit"/>
        <w:numPr>
          <w:ilvl w:val="0"/>
          <w:numId w:val="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Radiokaldesignal og nationalitet på det afgivende og det modtagende fartøj.</w:t>
      </w:r>
    </w:p>
    <w:p w14:paraId="2E3B644C" w14:textId="77777777" w:rsidR="00A720B5" w:rsidRPr="00A720B5" w:rsidRDefault="00A720B5" w:rsidP="00D23B1D">
      <w:pPr>
        <w:pStyle w:val="Listeafsnit"/>
        <w:numPr>
          <w:ilvl w:val="0"/>
          <w:numId w:val="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Svaradresse (e-post eller telefonnummer).</w:t>
      </w:r>
    </w:p>
    <w:p w14:paraId="378395CC" w14:textId="26271FFF"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Ud</w:t>
      </w:r>
      <w:r w:rsidR="00BD76BF">
        <w:rPr>
          <w:rFonts w:ascii="Tahoma" w:eastAsia="Times New Roman" w:hAnsi="Tahoma" w:cs="Tahoma"/>
          <w:color w:val="000000"/>
          <w:sz w:val="19"/>
          <w:szCs w:val="19"/>
          <w:lang w:eastAsia="da-DK"/>
        </w:rPr>
        <w:t xml:space="preserve"> </w:t>
      </w:r>
      <w:r w:rsidRPr="00A720B5">
        <w:rPr>
          <w:rFonts w:ascii="Tahoma" w:eastAsia="Times New Roman" w:hAnsi="Tahoma" w:cs="Tahoma"/>
          <w:color w:val="000000"/>
          <w:sz w:val="19"/>
          <w:szCs w:val="19"/>
          <w:lang w:eastAsia="da-DK"/>
        </w:rPr>
        <w:t>over de i stk. 2 nævnte oplysninger kan</w:t>
      </w:r>
      <w:r w:rsidR="00BD780E">
        <w:rPr>
          <w:rFonts w:ascii="Tahoma" w:eastAsia="Times New Roman" w:hAnsi="Tahoma" w:cs="Tahoma"/>
          <w:color w:val="000000"/>
          <w:sz w:val="19"/>
          <w:szCs w:val="19"/>
          <w:lang w:eastAsia="da-DK"/>
        </w:rPr>
        <w:t xml:space="preserve"> </w:t>
      </w:r>
      <w:r w:rsidRPr="00A720B5">
        <w:rPr>
          <w:rFonts w:ascii="Tahoma" w:eastAsia="Times New Roman" w:hAnsi="Tahoma" w:cs="Tahoma"/>
          <w:color w:val="000000"/>
          <w:sz w:val="19"/>
          <w:szCs w:val="19"/>
          <w:lang w:eastAsia="da-DK"/>
        </w:rPr>
        <w:t>Fiskeristyrelsen kræve yderligere oplysninger, når dette er nødvendigt for at vurdere de konkrete forhold omkring omladningen samt for at fastsætte vilkår for en tilladelse hertil.</w:t>
      </w:r>
    </w:p>
    <w:p w14:paraId="4E1672F3" w14:textId="246FBF71"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4.</w:t>
      </w:r>
      <w:r w:rsidRPr="00A720B5">
        <w:rPr>
          <w:rFonts w:ascii="Tahoma" w:eastAsia="Times New Roman" w:hAnsi="Tahoma" w:cs="Tahoma"/>
          <w:color w:val="000000"/>
          <w:sz w:val="19"/>
          <w:szCs w:val="19"/>
          <w:lang w:eastAsia="da-DK"/>
        </w:rPr>
        <w:t xml:space="preserve"> Hvis omladning sker efter direkte påbud fra den norske kystvagt, skal oplysningerne i stk. 2 sendes pr. fax eller e-post på adressen </w:t>
      </w:r>
      <w:r w:rsidR="00531A10">
        <w:rPr>
          <w:rFonts w:ascii="Tahoma" w:eastAsia="Times New Roman" w:hAnsi="Tahoma" w:cs="Tahoma"/>
          <w:color w:val="000000"/>
          <w:sz w:val="19"/>
          <w:szCs w:val="19"/>
          <w:lang w:eastAsia="da-DK"/>
        </w:rPr>
        <w:t>fmc@fiskeristyrelsen.dk</w:t>
      </w:r>
      <w:r w:rsidRPr="00A720B5">
        <w:rPr>
          <w:rFonts w:ascii="Tahoma" w:eastAsia="Times New Roman" w:hAnsi="Tahoma" w:cs="Tahoma"/>
          <w:color w:val="000000"/>
          <w:sz w:val="19"/>
          <w:szCs w:val="19"/>
          <w:lang w:eastAsia="da-DK"/>
        </w:rPr>
        <w:t xml:space="preserve"> til Fiskeristyrelsen, inden omladningen foretages.</w:t>
      </w:r>
    </w:p>
    <w:p w14:paraId="4E44A4D3" w14:textId="77777777" w:rsidR="00A720B5" w:rsidRPr="00A720B5" w:rsidRDefault="00A720B5" w:rsidP="00A720B5">
      <w:pPr>
        <w:shd w:val="clear" w:color="auto" w:fill="FFFFFF"/>
        <w:spacing w:before="400" w:after="100" w:line="240" w:lineRule="auto"/>
        <w:jc w:val="center"/>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2</w:t>
      </w:r>
    </w:p>
    <w:p w14:paraId="3A74169B" w14:textId="77777777" w:rsidR="00A720B5" w:rsidRPr="00A720B5" w:rsidRDefault="00A720B5" w:rsidP="00A720B5">
      <w:pPr>
        <w:shd w:val="clear" w:color="auto" w:fill="FFFFFF"/>
        <w:spacing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Generelle begrænsninger</w:t>
      </w:r>
    </w:p>
    <w:p w14:paraId="12941DFD"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Fiskeri- og landingsbegrænsninger</w:t>
      </w:r>
    </w:p>
    <w:p w14:paraId="574F390B"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23.</w:t>
      </w:r>
      <w:r w:rsidRPr="00A720B5">
        <w:rPr>
          <w:rFonts w:ascii="Tahoma" w:eastAsia="Times New Roman" w:hAnsi="Tahoma" w:cs="Tahoma"/>
          <w:color w:val="000000"/>
          <w:sz w:val="19"/>
          <w:szCs w:val="19"/>
          <w:lang w:eastAsia="da-DK"/>
        </w:rPr>
        <w:t> I alle tilfælde, hvor der ved tilladelse er tildelt et fartøj en årsmængde, må den samlede landede mængde ikke overstige den tildelte mængde efter opgørelse af den sidste fangstrejse. Dette gælder både for det enkelte fartøj og de samlede landinger i det par- og puljefiskeri, som fartøjet deltager i. Dette gælder, uanset at der ifølge reglerne for logbogsføring er tilladt en tolerance for overslaget af de mængder, der er om bord.</w:t>
      </w:r>
    </w:p>
    <w:p w14:paraId="154C3570" w14:textId="6E101AF4"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xml:space="preserve"> Hvis der i sidste træk på en fangstrejse imidlertid fiskes mere end den mængde, der resterer i henhold til tilladelsen, skal fartøjsføreren umiddelbart efter fangsten foretage anmeldelse heraf til Fiskeristyrelsen. Anmeldelse skal gives enten telefonisk på 7218 5609 eller via e-post på adressen </w:t>
      </w:r>
      <w:r w:rsidR="00531A10">
        <w:rPr>
          <w:rFonts w:ascii="Tahoma" w:eastAsia="Times New Roman" w:hAnsi="Tahoma" w:cs="Tahoma"/>
          <w:color w:val="000000"/>
          <w:sz w:val="19"/>
          <w:szCs w:val="19"/>
          <w:lang w:eastAsia="da-DK"/>
        </w:rPr>
        <w:t>fmc@fiskeristyrelsen.dk</w:t>
      </w:r>
      <w:r w:rsidRPr="00A720B5">
        <w:rPr>
          <w:rFonts w:ascii="Tahoma" w:eastAsia="Times New Roman" w:hAnsi="Tahoma" w:cs="Tahoma"/>
          <w:color w:val="000000"/>
          <w:sz w:val="19"/>
          <w:szCs w:val="19"/>
          <w:lang w:eastAsia="da-DK"/>
        </w:rPr>
        <w:t>. Anmeldelsen skal indeholde oplysninger om fartøjets havnekendingsbogstaver og -nummer, art og mængde af fisk om bord, den mængde, der er fisket ud over den i tilladelsen angivne fangstmængde samt farvand, hvor fiskeriet er foregået. Ved anmeldelsen modtager fartøjsføreren et registreringsnummer, som straks skal indføres i logbogen. Fartøjsføreren eller dennes fuldmægtig skal desuden snarest muligt og senest 5 dage efter landing indsende dokumentation til Fiskeristyrelsen for, at fartøjet har erhvervet kvoteandel eller årsmængde for den del af fangsten, der på fangsttidspunktet var fisket ud over den tilladte fangstmængde.</w:t>
      </w:r>
    </w:p>
    <w:p w14:paraId="27AAC662"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Parfiskeri</w:t>
      </w:r>
    </w:p>
    <w:p w14:paraId="5D895605"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24.</w:t>
      </w:r>
      <w:r w:rsidRPr="00A720B5">
        <w:rPr>
          <w:rFonts w:ascii="Tahoma" w:eastAsia="Times New Roman" w:hAnsi="Tahoma" w:cs="Tahoma"/>
          <w:color w:val="000000"/>
          <w:sz w:val="19"/>
          <w:szCs w:val="19"/>
          <w:lang w:eastAsia="da-DK"/>
        </w:rPr>
        <w:t> Ved parfiskeri er begge fartøjsførere ansvarlige for, at hele fiskeriet er lovligt, dvs. at der fiskes, medbringes og landes i overensstemmelse med fiskerilovgivningen.</w:t>
      </w:r>
    </w:p>
    <w:p w14:paraId="78B5F566"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25.</w:t>
      </w:r>
      <w:r w:rsidRPr="00A720B5">
        <w:rPr>
          <w:rFonts w:ascii="Tahoma" w:eastAsia="Times New Roman" w:hAnsi="Tahoma" w:cs="Tahoma"/>
          <w:color w:val="000000"/>
          <w:sz w:val="19"/>
          <w:szCs w:val="19"/>
          <w:lang w:eastAsia="da-DK"/>
        </w:rPr>
        <w:t> Ved parfiskeri må den samlede mængde fisk, der fiskes, medbringes og landes, ikke overstige summen af, hvad det er tilladt at fiske, medbringe og lande med begge de fartøjer, der deltager i parfiskeriet.</w:t>
      </w:r>
    </w:p>
    <w:p w14:paraId="7794465C" w14:textId="1255694E"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xml:space="preserve"> Parfiskeri må kun udøves af fartøjer, der er indplaceret i samme fartøjskategori. Fiskeristyrelsen har mulighed for at give dispensation til fartøjer, der ønsker at udøve parfiskeri med et fartøj indregistreret i et andet </w:t>
      </w:r>
      <w:r w:rsidRPr="00A720B5">
        <w:rPr>
          <w:rFonts w:ascii="Tahoma" w:eastAsia="Times New Roman" w:hAnsi="Tahoma" w:cs="Tahoma"/>
          <w:color w:val="000000"/>
          <w:sz w:val="19"/>
          <w:szCs w:val="19"/>
          <w:lang w:eastAsia="da-DK"/>
        </w:rPr>
        <w:lastRenderedPageBreak/>
        <w:t xml:space="preserve">EU-land. Fartøjer, der indgår i en pulje, må ikke udøve parfiskeri med fartøjer uden for puljen på kvoter, der indgår i puljen. Fiskeristyrelsen kan dog efter ansøgning meddele tilladelse til, at et fartøj driver parfiskeri med et fartøj uden for puljefiskeriet på de kvoter, som fremgår af § </w:t>
      </w:r>
      <w:r w:rsidR="00531A10">
        <w:rPr>
          <w:rFonts w:ascii="Tahoma" w:eastAsia="Times New Roman" w:hAnsi="Tahoma" w:cs="Tahoma"/>
          <w:color w:val="000000"/>
          <w:sz w:val="19"/>
          <w:szCs w:val="19"/>
          <w:lang w:eastAsia="da-DK"/>
        </w:rPr>
        <w:t>108</w:t>
      </w:r>
      <w:r w:rsidRPr="00A720B5">
        <w:rPr>
          <w:rFonts w:ascii="Tahoma" w:eastAsia="Times New Roman" w:hAnsi="Tahoma" w:cs="Tahoma"/>
          <w:color w:val="000000"/>
          <w:sz w:val="19"/>
          <w:szCs w:val="19"/>
          <w:lang w:eastAsia="da-DK"/>
        </w:rPr>
        <w:t xml:space="preserve">, stk. </w:t>
      </w:r>
      <w:r w:rsidR="00A731AF">
        <w:rPr>
          <w:rFonts w:ascii="Tahoma" w:eastAsia="Times New Roman" w:hAnsi="Tahoma" w:cs="Tahoma"/>
          <w:color w:val="000000"/>
          <w:sz w:val="19"/>
          <w:szCs w:val="19"/>
          <w:lang w:eastAsia="da-DK"/>
        </w:rPr>
        <w:t>2</w:t>
      </w:r>
      <w:r w:rsidRPr="00A720B5">
        <w:rPr>
          <w:rFonts w:ascii="Tahoma" w:eastAsia="Times New Roman" w:hAnsi="Tahoma" w:cs="Tahoma"/>
          <w:color w:val="000000"/>
          <w:sz w:val="19"/>
          <w:szCs w:val="19"/>
          <w:lang w:eastAsia="da-DK"/>
        </w:rPr>
        <w:t>.</w:t>
      </w:r>
    </w:p>
    <w:p w14:paraId="0E5C1E74"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Fartøjs- og redskabsbegrænsninger og regler for fiskeri og landing af torsk m.m.</w:t>
      </w:r>
    </w:p>
    <w:p w14:paraId="7F08F252"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26.</w:t>
      </w:r>
      <w:r w:rsidRPr="00A720B5">
        <w:rPr>
          <w:rFonts w:ascii="Tahoma" w:eastAsia="Times New Roman" w:hAnsi="Tahoma" w:cs="Tahoma"/>
          <w:color w:val="000000"/>
          <w:sz w:val="19"/>
          <w:szCs w:val="19"/>
          <w:lang w:eastAsia="da-DK"/>
        </w:rPr>
        <w:t> Det er forbudt at anvende et fartøj til erhvervsmæssigt fiskeri i ICES-underområde 22 i Østersøen og Bælterne, hvis fartøjets motorkraft overstiger 221 kW/300 HK. Det er desuden forbudt, at fartøjet har en længde overalt på 17 meter eller derover, og samtidig må længden udtrykt i meter gange bredden udtrykt i meter ikke overstige 100.</w:t>
      </w:r>
    </w:p>
    <w:p w14:paraId="15453E1C"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Fartøjer, for hvilke der i 2007 på grundlag af § 28, stk. 2, i bekendtgørelse nr. 1535 af 18. december 2006 blev givet tilladelse hertil, kan anvendes i underområde 22, selvom fartøjet er større end de grænser, der er angivet i stk. 1, 2. pkt.</w:t>
      </w:r>
    </w:p>
    <w:p w14:paraId="1C6C77A3"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Tilladelse, jf. stk. 2, er udelukkende udstedt til de fartøjer, som identificeret ved EU-identifikationsnummer opfylder betingelserne. Der kan ikke udstedes tilladelse til andre fartøjer, f.eks. på grund af fartøjsudskiftning.</w:t>
      </w:r>
    </w:p>
    <w:p w14:paraId="08367C4A"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27.</w:t>
      </w:r>
      <w:r w:rsidRPr="00A720B5">
        <w:rPr>
          <w:rFonts w:ascii="Tahoma" w:eastAsia="Times New Roman" w:hAnsi="Tahoma" w:cs="Tahoma"/>
          <w:color w:val="000000"/>
          <w:sz w:val="19"/>
          <w:szCs w:val="19"/>
          <w:lang w:eastAsia="da-DK"/>
        </w:rPr>
        <w:t> I tilladelser til fiskeri efter sild og brisling i Østersøen og Bælterne kan der indføres forbud mod at anvende fartøjer, hvis motorkraft overstiger 588 kW/800 HK, når fiskeriet foregår inden for 12 sømil af den tyske basislinje.</w:t>
      </w:r>
    </w:p>
    <w:p w14:paraId="2D4ACEB8"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28.</w:t>
      </w:r>
      <w:r w:rsidRPr="00A720B5">
        <w:rPr>
          <w:rFonts w:ascii="Tahoma" w:eastAsia="Times New Roman" w:hAnsi="Tahoma" w:cs="Tahoma"/>
          <w:color w:val="000000"/>
          <w:sz w:val="19"/>
          <w:szCs w:val="19"/>
          <w:lang w:eastAsia="da-DK"/>
        </w:rPr>
        <w:t> I ICES-underområde 23 i Østersøen og Bælterne er det forbudt at fiske med snurrevod. Undtaget er dog fiskeri med snurrevod i området beliggende mere end 3 sømil fra land og afgrænset mod nord af linjen fra Gilbjerg Hoved til Kullen Fyr og mod syd af linjen fra Ellekilde Hage til Lerberget.</w:t>
      </w:r>
    </w:p>
    <w:p w14:paraId="29E92649"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29.</w:t>
      </w:r>
      <w:r w:rsidRPr="00A720B5">
        <w:rPr>
          <w:rFonts w:ascii="Tahoma" w:eastAsia="Times New Roman" w:hAnsi="Tahoma" w:cs="Tahoma"/>
          <w:color w:val="000000"/>
          <w:sz w:val="19"/>
          <w:szCs w:val="19"/>
          <w:lang w:eastAsia="da-DK"/>
        </w:rPr>
        <w:t> Kun fartøjer, hvis ejere har en tilladelse udstedt i henhold til § 14, må fiske, medbringe og lande fisk, når fartøjet om bord har automatisk klassifikationsudstyr til sortering af fisk og kan indfryse fisk om bord.</w:t>
      </w:r>
    </w:p>
    <w:p w14:paraId="706E9642"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30.</w:t>
      </w:r>
      <w:r w:rsidRPr="00A720B5">
        <w:rPr>
          <w:rFonts w:ascii="Tahoma" w:eastAsia="Times New Roman" w:hAnsi="Tahoma" w:cs="Tahoma"/>
          <w:color w:val="000000"/>
          <w:sz w:val="19"/>
          <w:szCs w:val="19"/>
          <w:lang w:eastAsia="da-DK"/>
        </w:rPr>
        <w:t> Ved fiskeri med trawl og/eller andet slæbende redskab i Kattegat, som skal foregå med maskestørrelser på 90 mm og derover, skal redskabet for fartøjer med en længde overalt på 10 meter og derover være påmonteret en selektiv fangstpose af en af de 3 typer, der er beskrevet i bilag 12.</w:t>
      </w:r>
    </w:p>
    <w:p w14:paraId="5D8756B7"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Fra 1. oktober til 31. december kan i stedet for de fangstposer, der er beskrevet i stk. 1, jf. bilag 12 anvendes det sorteringspanel, der er beskrevet i bilag 11 samt i bilag 13, punkt 3, dog er perioden for fartøjer, der fisker med snurrevod, fra 1. august til 31. oktober.</w:t>
      </w:r>
    </w:p>
    <w:p w14:paraId="2C168452"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I stedet for de fangstposer, der er beskrevet i bilag 12, kan anvendes de selektive redskaber der er beskrevet i bekendtgørelse nr. 391 af 16. april 2010 om forbud mod visse former for fiskeri i nærmere afgrænsede områder i Kattegat og nordlige del af Øresund, bilag 4.</w:t>
      </w:r>
    </w:p>
    <w:p w14:paraId="76DF0F75"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31.</w:t>
      </w:r>
      <w:r w:rsidRPr="00A720B5">
        <w:rPr>
          <w:rFonts w:ascii="Tahoma" w:eastAsia="Times New Roman" w:hAnsi="Tahoma" w:cs="Tahoma"/>
          <w:color w:val="000000"/>
          <w:sz w:val="19"/>
          <w:szCs w:val="19"/>
          <w:lang w:eastAsia="da-DK"/>
        </w:rPr>
        <w:t> Ved fiskeri i Skagerrak med trawl, snurrevod og/eller andet slæbende redskab skal redskaberne være udformet i overensstemmelse med bestemmelserne i stk. 2-6.</w:t>
      </w:r>
    </w:p>
    <w:p w14:paraId="6660FB41"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Ved målrettet fiskeri af dybvandsrejer skal</w:t>
      </w:r>
    </w:p>
    <w:p w14:paraId="3193E147" w14:textId="77777777" w:rsidR="00A720B5" w:rsidRPr="00A720B5" w:rsidRDefault="00A720B5" w:rsidP="00D23B1D">
      <w:pPr>
        <w:pStyle w:val="Listeafsnit"/>
        <w:numPr>
          <w:ilvl w:val="0"/>
          <w:numId w:val="7"/>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anvendes diagonalmaske med mindste maskestørrelse på 35 mm,</w:t>
      </w:r>
    </w:p>
    <w:p w14:paraId="11363384" w14:textId="77777777" w:rsidR="00A720B5" w:rsidRPr="00A720B5" w:rsidRDefault="00A720B5" w:rsidP="00D23B1D">
      <w:pPr>
        <w:pStyle w:val="Listeafsnit"/>
        <w:numPr>
          <w:ilvl w:val="0"/>
          <w:numId w:val="7"/>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anvendes en rektangulær sorteringsrist med en maksimal afstand mellem tremmerne på 19 mm, hvor ristens tremmer er parallelle med ristens længdeakse, og</w:t>
      </w:r>
    </w:p>
    <w:p w14:paraId="676316CF" w14:textId="77777777" w:rsidR="00A720B5" w:rsidRPr="00A720B5" w:rsidRDefault="00A720B5" w:rsidP="00D23B1D">
      <w:pPr>
        <w:pStyle w:val="Listeafsnit"/>
        <w:numPr>
          <w:ilvl w:val="0"/>
          <w:numId w:val="7"/>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trawlens overpanel indeholder et fiskeudslip foran sorteringsristens overkant.</w:t>
      </w:r>
    </w:p>
    <w:p w14:paraId="5F6EE474"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Fartøjer, der fisker i henhold til stk. 2 og som har passende kvoter af de arter, som redskabet kan forventes at fange, kan ved fiskeudslippet montere en tunnel/opsamlingspose, der er beskrevet i bilag 13, for at tilbageholde større fisk.</w:t>
      </w:r>
    </w:p>
    <w:p w14:paraId="3C3F2D80"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4.</w:t>
      </w:r>
      <w:r w:rsidRPr="00A720B5">
        <w:rPr>
          <w:rFonts w:ascii="Tahoma" w:eastAsia="Times New Roman" w:hAnsi="Tahoma" w:cs="Tahoma"/>
          <w:color w:val="000000"/>
          <w:sz w:val="19"/>
          <w:szCs w:val="19"/>
          <w:lang w:eastAsia="da-DK"/>
        </w:rPr>
        <w:t> Ved målrettet fiskeri af jomfruhummer skal anvendes en sorteringsrist og redskab konstrueret, som beskrevet i bilag 13, nr. 2.</w:t>
      </w:r>
    </w:p>
    <w:p w14:paraId="5EC16EE6"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5.</w:t>
      </w:r>
      <w:r w:rsidRPr="00A720B5">
        <w:rPr>
          <w:rFonts w:ascii="Tahoma" w:eastAsia="Times New Roman" w:hAnsi="Tahoma" w:cs="Tahoma"/>
          <w:color w:val="000000"/>
          <w:sz w:val="19"/>
          <w:szCs w:val="19"/>
          <w:lang w:eastAsia="da-DK"/>
        </w:rPr>
        <w:t> Ved blandet demersalt fiskeri skal anvendes diagonalmaske på mindst 120 mm på fangstposen og forlængerstykket, dog minimum på 8 meter af fangstredskabet.</w:t>
      </w:r>
    </w:p>
    <w:p w14:paraId="3DC860DF"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6.</w:t>
      </w:r>
      <w:r w:rsidRPr="00A720B5">
        <w:rPr>
          <w:rFonts w:ascii="Tahoma" w:eastAsia="Times New Roman" w:hAnsi="Tahoma" w:cs="Tahoma"/>
          <w:color w:val="000000"/>
          <w:sz w:val="19"/>
          <w:szCs w:val="19"/>
          <w:lang w:eastAsia="da-DK"/>
        </w:rPr>
        <w:t> Uanset stk. 5, kan der fiskes med trawl eller andet slæbende redskab med en maskestørrelse på minimum 90 mm, hvis der anvendes et af de i bilag 13 beskrevne paneler.</w:t>
      </w:r>
    </w:p>
    <w:p w14:paraId="4B391364"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32.</w:t>
      </w:r>
      <w:r w:rsidRPr="00A720B5">
        <w:rPr>
          <w:rFonts w:ascii="Tahoma" w:eastAsia="Times New Roman" w:hAnsi="Tahoma" w:cs="Tahoma"/>
          <w:color w:val="000000"/>
          <w:sz w:val="19"/>
          <w:szCs w:val="19"/>
          <w:lang w:eastAsia="da-DK"/>
        </w:rPr>
        <w:t xml:space="preserve"> Landinger af mere end 2.000 kg torsk og/eller 2.000 kg kulmule (levende vægt) fra Nordsøen, Skagerrak og Kattegat må kun foretages i de havne, der fremgår af bilag 9. Det samme gælder landinger, der overstiger 10.000 kg sild, makrel og hestemakrel eller en kombination deraf, som for silds vedkommende er fanget i ICES-område I, II, IIIa, IV, Vb, VI og VII, for makrels vedkommende er fanget i ICES-område IIa, IIIa, IV, Vb, VI, VII, </w:t>
      </w:r>
      <w:r w:rsidRPr="00A720B5">
        <w:rPr>
          <w:rFonts w:ascii="Tahoma" w:eastAsia="Times New Roman" w:hAnsi="Tahoma" w:cs="Tahoma"/>
          <w:color w:val="000000"/>
          <w:sz w:val="19"/>
          <w:szCs w:val="19"/>
          <w:lang w:eastAsia="da-DK"/>
        </w:rPr>
        <w:lastRenderedPageBreak/>
        <w:t>VIII, IX, X, XII og XIV samt for heste-makrels vedkommende er fanget i ICES-område IIa, IV, Vb, VI, VII, VIII, IX, X, XII og XIV.</w:t>
      </w:r>
    </w:p>
    <w:p w14:paraId="67A9CEFF" w14:textId="77777777" w:rsidR="00A720B5" w:rsidRPr="00A720B5" w:rsidRDefault="00A720B5" w:rsidP="00A720B5">
      <w:pPr>
        <w:shd w:val="clear" w:color="auto" w:fill="FFFFFF"/>
        <w:spacing w:before="400" w:after="100" w:line="240" w:lineRule="auto"/>
        <w:jc w:val="center"/>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3</w:t>
      </w:r>
    </w:p>
    <w:p w14:paraId="78770D83" w14:textId="77777777" w:rsidR="00A720B5" w:rsidRPr="00A720B5" w:rsidRDefault="00A720B5" w:rsidP="00A720B5">
      <w:pPr>
        <w:shd w:val="clear" w:color="auto" w:fill="FFFFFF"/>
        <w:spacing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Fartøjskategorier og forskellige reguleringsformer</w:t>
      </w:r>
    </w:p>
    <w:p w14:paraId="0A4E449E"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Fartøjskategorier</w:t>
      </w:r>
    </w:p>
    <w:p w14:paraId="77AB15C5"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33.</w:t>
      </w:r>
      <w:r w:rsidRPr="00A720B5">
        <w:rPr>
          <w:rFonts w:ascii="Tahoma" w:eastAsia="Times New Roman" w:hAnsi="Tahoma" w:cs="Tahoma"/>
          <w:color w:val="000000"/>
          <w:sz w:val="19"/>
          <w:szCs w:val="19"/>
          <w:lang w:eastAsia="da-DK"/>
        </w:rPr>
        <w:t> I forhold til reguleringen er fartøjer, der er optaget i Fiskeristyrelsens fartøjsregister, indplaceret i følgende fartøjskategorier:</w:t>
      </w:r>
    </w:p>
    <w:p w14:paraId="796F257E" w14:textId="77777777" w:rsidR="00A720B5" w:rsidRPr="00A720B5" w:rsidRDefault="00A720B5" w:rsidP="00D23B1D">
      <w:pPr>
        <w:pStyle w:val="Listeafsnit"/>
        <w:numPr>
          <w:ilvl w:val="0"/>
          <w:numId w:val="8"/>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FKA-fartøjer.</w:t>
      </w:r>
    </w:p>
    <w:p w14:paraId="37FE4796" w14:textId="77777777" w:rsidR="00A720B5" w:rsidRPr="00A720B5" w:rsidRDefault="00A720B5" w:rsidP="00D23B1D">
      <w:pPr>
        <w:pStyle w:val="Listeafsnit"/>
        <w:numPr>
          <w:ilvl w:val="0"/>
          <w:numId w:val="8"/>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FKA-kystfiskerfartøjer.</w:t>
      </w:r>
    </w:p>
    <w:p w14:paraId="310D263A" w14:textId="77777777" w:rsidR="00A720B5" w:rsidRPr="00A720B5" w:rsidRDefault="00A720B5" w:rsidP="00D23B1D">
      <w:pPr>
        <w:pStyle w:val="Listeafsnit"/>
        <w:numPr>
          <w:ilvl w:val="0"/>
          <w:numId w:val="8"/>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MAF-fartøjer.</w:t>
      </w:r>
    </w:p>
    <w:p w14:paraId="608045A7" w14:textId="77777777" w:rsidR="00A720B5" w:rsidRPr="00A720B5" w:rsidRDefault="00A720B5" w:rsidP="00D23B1D">
      <w:pPr>
        <w:pStyle w:val="Listeafsnit"/>
        <w:numPr>
          <w:ilvl w:val="0"/>
          <w:numId w:val="8"/>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Øvrige Fartøjer.</w:t>
      </w:r>
    </w:p>
    <w:p w14:paraId="33FCF58E"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Et fartøj, der registreres i Fiskeristyrelsens fartøjsregister, indplaceres som Øvrigt Fartøj. Dette gælder, uanset om fartøjet som identificeret ved EU-identifikationsnummer tidligere har været registreret i Fiskeristyrelsens fartøjsregister med status som FKA- eller MAF-fartøj.</w:t>
      </w:r>
    </w:p>
    <w:p w14:paraId="0A6512EB"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Et Øvrigt Fartøj kan få status som</w:t>
      </w:r>
    </w:p>
    <w:p w14:paraId="62937C0A" w14:textId="77777777" w:rsidR="00A720B5" w:rsidRPr="00A720B5" w:rsidRDefault="00A720B5" w:rsidP="00D23B1D">
      <w:pPr>
        <w:pStyle w:val="Listeafsnit"/>
        <w:numPr>
          <w:ilvl w:val="0"/>
          <w:numId w:val="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FKA-fartøj, hvis der overføres FKA-andele til fartøjet, jf. § 34, stk. 2,</w:t>
      </w:r>
    </w:p>
    <w:p w14:paraId="4F0A6E17" w14:textId="77777777" w:rsidR="00A720B5" w:rsidRPr="00A720B5" w:rsidRDefault="00A720B5" w:rsidP="00D23B1D">
      <w:pPr>
        <w:pStyle w:val="Listeafsnit"/>
        <w:numPr>
          <w:ilvl w:val="0"/>
          <w:numId w:val="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FKA-kystfiskerfartøj, hvis det erstatter et andet FKA-kystfiskerfartøj og indføres med kapacitet fra et FKA-kystfiskerfartøj jf. § 35, stk. 2,</w:t>
      </w:r>
    </w:p>
    <w:p w14:paraId="5E2E35C1" w14:textId="77777777" w:rsidR="00A720B5" w:rsidRPr="00A720B5" w:rsidRDefault="00A720B5" w:rsidP="00D23B1D">
      <w:pPr>
        <w:pStyle w:val="Listeafsnit"/>
        <w:numPr>
          <w:ilvl w:val="0"/>
          <w:numId w:val="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MAF-fartøj, hvis det erstatter et andet MAF-fartøj og indføres med MAF-kapacitet med tilladelse fra Fiskeristyrelsen efter §§ 37 og 38, eller</w:t>
      </w:r>
    </w:p>
    <w:p w14:paraId="2DD11F4E" w14:textId="5F87601E" w:rsidR="00A720B5" w:rsidRPr="00A720B5" w:rsidRDefault="00A720B5" w:rsidP="00D23B1D">
      <w:pPr>
        <w:pStyle w:val="Listeafsnit"/>
        <w:numPr>
          <w:ilvl w:val="0"/>
          <w:numId w:val="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FKA-FE fartøj, jf. § </w:t>
      </w:r>
      <w:r w:rsidR="00007CC9">
        <w:rPr>
          <w:rFonts w:ascii="Tahoma" w:eastAsia="Times New Roman" w:hAnsi="Tahoma" w:cs="Tahoma"/>
          <w:color w:val="000000"/>
          <w:sz w:val="19"/>
          <w:szCs w:val="19"/>
          <w:lang w:eastAsia="da-DK"/>
        </w:rPr>
        <w:t>88</w:t>
      </w:r>
      <w:r w:rsidRPr="00A720B5">
        <w:rPr>
          <w:rFonts w:ascii="Tahoma" w:eastAsia="Times New Roman" w:hAnsi="Tahoma" w:cs="Tahoma"/>
          <w:color w:val="000000"/>
          <w:sz w:val="19"/>
          <w:szCs w:val="19"/>
          <w:lang w:eastAsia="da-DK"/>
        </w:rPr>
        <w:t>.</w:t>
      </w:r>
    </w:p>
    <w:p w14:paraId="4AAAC648"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FKA-fartøjer</w:t>
      </w:r>
    </w:p>
    <w:p w14:paraId="148594EC"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34.</w:t>
      </w:r>
      <w:r w:rsidRPr="00A720B5">
        <w:rPr>
          <w:rFonts w:ascii="Tahoma" w:eastAsia="Times New Roman" w:hAnsi="Tahoma" w:cs="Tahoma"/>
          <w:color w:val="000000"/>
          <w:sz w:val="19"/>
          <w:szCs w:val="19"/>
          <w:lang w:eastAsia="da-DK"/>
        </w:rPr>
        <w:t> Et FKA-fartøj bevarer sin status som FKA-fartøj, uanset ejerskifte og uanset om samtlige FKA-andele overføres til andre fartøjer, indtil fartøjet slettes i Fiskeristyrelsens fartøjsregister.</w:t>
      </w:r>
    </w:p>
    <w:p w14:paraId="63AED043"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Et fartøj kan kun opnå status af FKA-fartøj, hvis der overføres FKA-andele til fartøjet, og Fiskeristyrelsen bekræfter overførelsen. Et fartøj bliver ikke et FKA-fartøj, selvom det er indført med disponibel kapacitet fra et FKA-fartøj, medmindre der overføres FKA-andele til fartøjet.</w:t>
      </w:r>
    </w:p>
    <w:p w14:paraId="447892D3"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FKA-kystfiskerfartøjer</w:t>
      </w:r>
    </w:p>
    <w:p w14:paraId="60A5857D"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35.</w:t>
      </w:r>
      <w:r w:rsidRPr="00A720B5">
        <w:rPr>
          <w:rFonts w:ascii="Tahoma" w:eastAsia="Times New Roman" w:hAnsi="Tahoma" w:cs="Tahoma"/>
          <w:color w:val="000000"/>
          <w:sz w:val="19"/>
          <w:szCs w:val="19"/>
          <w:lang w:eastAsia="da-DK"/>
        </w:rPr>
        <w:t> Et FKA-kystfiskerfartøj bevarer sin status som FKA-kystfiskerfartøj, uanset ejerskifte og uanset om samtlige FKA-andele overføres til andre FKA-kystfiskerfartøjer indtil fartøjet slettes i Fiskeristyrelsens fartøjsregister.</w:t>
      </w:r>
    </w:p>
    <w:p w14:paraId="48FEE846" w14:textId="179C31BB"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xml:space="preserve"> Et FKA-fartøj kan kun opnå status af FKA-kystfiskerfartøj, hvis ejeren tilmelder fartøjet den </w:t>
      </w:r>
      <w:r w:rsidR="004E1788">
        <w:rPr>
          <w:rFonts w:ascii="Tahoma" w:eastAsia="Times New Roman" w:hAnsi="Tahoma" w:cs="Tahoma"/>
          <w:color w:val="000000"/>
          <w:sz w:val="19"/>
          <w:szCs w:val="19"/>
          <w:lang w:eastAsia="da-DK"/>
        </w:rPr>
        <w:t xml:space="preserve">tidsubegrænsede </w:t>
      </w:r>
      <w:r w:rsidRPr="00A720B5">
        <w:rPr>
          <w:rFonts w:ascii="Tahoma" w:eastAsia="Times New Roman" w:hAnsi="Tahoma" w:cs="Tahoma"/>
          <w:color w:val="000000"/>
          <w:sz w:val="19"/>
          <w:szCs w:val="19"/>
          <w:lang w:eastAsia="da-DK"/>
        </w:rPr>
        <w:t xml:space="preserve">kystfiskerordning. Et fartøj der er indført med disponibel kapacitet fra et FKA-kystfiskerfartøj, ændrer status til FKA-kystfiskerfartøj, og kan kun udøve fiskeri i henhold til reglerne for den </w:t>
      </w:r>
      <w:r w:rsidR="00983491">
        <w:rPr>
          <w:rFonts w:ascii="Tahoma" w:eastAsia="Times New Roman" w:hAnsi="Tahoma" w:cs="Tahoma"/>
          <w:color w:val="000000"/>
          <w:sz w:val="19"/>
          <w:szCs w:val="19"/>
          <w:lang w:eastAsia="da-DK"/>
        </w:rPr>
        <w:t>tidsubegrænsede</w:t>
      </w:r>
      <w:r w:rsidR="00983491" w:rsidRPr="00A720B5">
        <w:rPr>
          <w:rFonts w:ascii="Tahoma" w:eastAsia="Times New Roman" w:hAnsi="Tahoma" w:cs="Tahoma"/>
          <w:color w:val="000000"/>
          <w:sz w:val="19"/>
          <w:szCs w:val="19"/>
          <w:lang w:eastAsia="da-DK"/>
        </w:rPr>
        <w:t xml:space="preserve"> </w:t>
      </w:r>
      <w:r w:rsidRPr="00A720B5">
        <w:rPr>
          <w:rFonts w:ascii="Tahoma" w:eastAsia="Times New Roman" w:hAnsi="Tahoma" w:cs="Tahoma"/>
          <w:color w:val="000000"/>
          <w:sz w:val="19"/>
          <w:szCs w:val="19"/>
          <w:lang w:eastAsia="da-DK"/>
        </w:rPr>
        <w:t>kystfiskerordning.</w:t>
      </w:r>
    </w:p>
    <w:p w14:paraId="7621936D"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MAF-fartøjer</w:t>
      </w:r>
    </w:p>
    <w:p w14:paraId="0121C02D"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36.</w:t>
      </w:r>
      <w:r w:rsidRPr="00A720B5">
        <w:rPr>
          <w:rFonts w:ascii="Tahoma" w:eastAsia="Times New Roman" w:hAnsi="Tahoma" w:cs="Tahoma"/>
          <w:color w:val="000000"/>
          <w:sz w:val="19"/>
          <w:szCs w:val="19"/>
          <w:lang w:eastAsia="da-DK"/>
        </w:rPr>
        <w:t> Et MAF-fartøj ændrer status til Øvrigt Fartøj, hvis fartøjet ved et ejerskifte erhverves af personer eller selskaber, der i 2006 eller senere har været ejere eller medejere af fartøjer, der er indplaceret som FKA-fartøjer. Fiskeristyrelsen kan dog tillade, at en førstegangsetableret, der har været ejer eller medejer af et FKA-FE fartøj, erhverver et MAF-fartøj, uden at dette ændrer status til Øvrigt Fartøj</w:t>
      </w:r>
      <w:r w:rsidR="00225BB8">
        <w:rPr>
          <w:rFonts w:ascii="Tahoma" w:eastAsia="Times New Roman" w:hAnsi="Tahoma" w:cs="Tahoma"/>
          <w:color w:val="000000"/>
          <w:sz w:val="19"/>
          <w:szCs w:val="19"/>
          <w:lang w:eastAsia="da-DK"/>
        </w:rPr>
        <w:t>.</w:t>
      </w:r>
    </w:p>
    <w:p w14:paraId="06D63054"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xml:space="preserve"> Hvis der foretages modernisering eller anden ændring af et MAF-fartøj, uden at betingelserne i § </w:t>
      </w:r>
      <w:r w:rsidR="00C5788F">
        <w:rPr>
          <w:rFonts w:ascii="Tahoma" w:eastAsia="Times New Roman" w:hAnsi="Tahoma" w:cs="Tahoma"/>
          <w:color w:val="000000"/>
          <w:sz w:val="19"/>
          <w:szCs w:val="19"/>
          <w:lang w:eastAsia="da-DK"/>
        </w:rPr>
        <w:t>39</w:t>
      </w:r>
      <w:r w:rsidR="00C5788F" w:rsidRPr="00A720B5">
        <w:rPr>
          <w:rFonts w:ascii="Tahoma" w:eastAsia="Times New Roman" w:hAnsi="Tahoma" w:cs="Tahoma"/>
          <w:color w:val="000000"/>
          <w:sz w:val="19"/>
          <w:szCs w:val="19"/>
          <w:lang w:eastAsia="da-DK"/>
        </w:rPr>
        <w:t xml:space="preserve"> </w:t>
      </w:r>
      <w:r w:rsidRPr="00A720B5">
        <w:rPr>
          <w:rFonts w:ascii="Tahoma" w:eastAsia="Times New Roman" w:hAnsi="Tahoma" w:cs="Tahoma"/>
          <w:color w:val="000000"/>
          <w:sz w:val="19"/>
          <w:szCs w:val="19"/>
          <w:lang w:eastAsia="da-DK"/>
        </w:rPr>
        <w:t>er opfyldt, ændrer fartøjet status til Øvrigt Fartøj.</w:t>
      </w:r>
    </w:p>
    <w:p w14:paraId="6208BFE9"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37.</w:t>
      </w:r>
      <w:r w:rsidRPr="00A720B5">
        <w:rPr>
          <w:rFonts w:ascii="Tahoma" w:eastAsia="Times New Roman" w:hAnsi="Tahoma" w:cs="Tahoma"/>
          <w:color w:val="000000"/>
          <w:sz w:val="19"/>
          <w:szCs w:val="19"/>
          <w:lang w:eastAsia="da-DK"/>
        </w:rPr>
        <w:t> Efter ansøgning kan Fiskeristyrelsen tillade, at et MAF-fartøj udskiftes, jf. § 38, eller moderniseres, jf. § 39. Der kan kun meddeles tilladelse til forøgelse af bruttotonnage og motorkraft, hvis hele forøgelsen stammer fra udgåede MAF-fartøjer.</w:t>
      </w:r>
    </w:p>
    <w:p w14:paraId="04B7383C"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lastRenderedPageBreak/>
        <w:t>Stk. 2.</w:t>
      </w:r>
      <w:r w:rsidRPr="00A720B5">
        <w:rPr>
          <w:rFonts w:ascii="Tahoma" w:eastAsia="Times New Roman" w:hAnsi="Tahoma" w:cs="Tahoma"/>
          <w:color w:val="000000"/>
          <w:sz w:val="19"/>
          <w:szCs w:val="19"/>
          <w:lang w:eastAsia="da-DK"/>
        </w:rPr>
        <w:t> Der kan kun meddeles tilladelse til fartøjsudskiftning eller modernisering eller anden ændring i henhold til de i stk. 1 nævnte bestemmelser, hvis der i MAF-fartøjets ejerkreds ikke indgår en person eller et selskab, der i 2006 eller senere har været ejer eller medejer af et fartøj, der er indplaceret som FKA-fartøj.</w:t>
      </w:r>
    </w:p>
    <w:p w14:paraId="03F504DB"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38.</w:t>
      </w:r>
      <w:r w:rsidRPr="00A720B5">
        <w:rPr>
          <w:rFonts w:ascii="Tahoma" w:eastAsia="Times New Roman" w:hAnsi="Tahoma" w:cs="Tahoma"/>
          <w:color w:val="000000"/>
          <w:sz w:val="19"/>
          <w:szCs w:val="19"/>
          <w:lang w:eastAsia="da-DK"/>
        </w:rPr>
        <w:t> For at et fartøj i forbindelse med fartøjsudskiftning kan opnå MAF-status, skal nedenstående betingelser opfyldes:</w:t>
      </w:r>
    </w:p>
    <w:p w14:paraId="69C7FBBB" w14:textId="77777777" w:rsidR="00A720B5" w:rsidRPr="00A720B5" w:rsidRDefault="00A720B5" w:rsidP="00D23B1D">
      <w:pPr>
        <w:pStyle w:val="Listeafsnit"/>
        <w:numPr>
          <w:ilvl w:val="0"/>
          <w:numId w:val="10"/>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Der skal udgå et MAF-fartøj, hvorfra det nye MAF-fartøjs bruttotonnage og motorkraft stammer.</w:t>
      </w:r>
    </w:p>
    <w:p w14:paraId="38111B49" w14:textId="77777777" w:rsidR="00A720B5" w:rsidRPr="00A720B5" w:rsidRDefault="00A720B5" w:rsidP="00D23B1D">
      <w:pPr>
        <w:pStyle w:val="Listeafsnit"/>
        <w:numPr>
          <w:ilvl w:val="0"/>
          <w:numId w:val="10"/>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MAF-fartøjet må som følge af udskiftningen maksimalt have en længde, der indplacerer fartøjet i samme rationsmæssige længdekategori, som det fartøj det erstatter.</w:t>
      </w:r>
    </w:p>
    <w:p w14:paraId="03509E02"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For at et fartøj kan indplaceres som MAF-fartøj på baggrund af opkøbt disponibel MAF-kapacitet, skal fartøjsejeren opkøbe hele den disponible kapacitet fra det udgåede MAF-fartøj.</w:t>
      </w:r>
    </w:p>
    <w:p w14:paraId="46CA6813"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39.</w:t>
      </w:r>
      <w:r w:rsidRPr="00A720B5">
        <w:rPr>
          <w:rFonts w:ascii="Tahoma" w:eastAsia="Times New Roman" w:hAnsi="Tahoma" w:cs="Tahoma"/>
          <w:color w:val="000000"/>
          <w:sz w:val="19"/>
          <w:szCs w:val="19"/>
          <w:lang w:eastAsia="da-DK"/>
        </w:rPr>
        <w:t> For at et MAF-fartøj i forbindelse med modernisering eller anden ændring, hvortil der kræves tilladelse i henhold til den til enhver tid gældende bekendtgørelse om fartøjer, der anvendes til erhvervsmæssigt fiskeri i saltvand, fortsat kan bevare sin MAF-status, skal nedenstående betingelser opfyldes:</w:t>
      </w:r>
    </w:p>
    <w:p w14:paraId="5E078755" w14:textId="77777777" w:rsidR="00A720B5" w:rsidRPr="00A720B5" w:rsidRDefault="00A720B5" w:rsidP="00A720B5">
      <w:pPr>
        <w:shd w:val="clear" w:color="auto" w:fill="FFFFFF"/>
        <w:spacing w:line="240" w:lineRule="auto"/>
        <w:ind w:left="280"/>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 Hele bruttotonnagen og motorkraften, der anvendes i forbindelse med tilladelsen til modernisering eller anden ændring, skal stamme fra MAF-fartøjer.</w:t>
      </w:r>
    </w:p>
    <w:p w14:paraId="61DF9DF8" w14:textId="77777777" w:rsidR="00A720B5" w:rsidRPr="00A720B5" w:rsidRDefault="00A720B5" w:rsidP="00A720B5">
      <w:pPr>
        <w:shd w:val="clear" w:color="auto" w:fill="FFFFFF"/>
        <w:spacing w:line="240" w:lineRule="auto"/>
        <w:ind w:left="280"/>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 MAF-fartøjet må som følge af moderniseringen eller ændringen maksimalt have en længde, der indplacerer fartøjet i samme rationsmæssige længdekategori, som det havde inden moderniseringen.</w:t>
      </w:r>
    </w:p>
    <w:p w14:paraId="5ABC27FB"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Oversigt over kvoter fordelt på reguleringsformer</w:t>
      </w:r>
    </w:p>
    <w:p w14:paraId="7F56AFCE"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40.</w:t>
      </w:r>
      <w:r w:rsidRPr="00A720B5">
        <w:rPr>
          <w:rFonts w:ascii="Tahoma" w:eastAsia="Times New Roman" w:hAnsi="Tahoma" w:cs="Tahoma"/>
          <w:color w:val="000000"/>
          <w:sz w:val="19"/>
          <w:szCs w:val="19"/>
          <w:lang w:eastAsia="da-DK"/>
        </w:rPr>
        <w:t> Følgende kvoter reguleres enten med FKA eller rationsfiskeri:</w:t>
      </w:r>
    </w:p>
    <w:p w14:paraId="3BA37A0E" w14:textId="77777777" w:rsidR="00A720B5" w:rsidRPr="00A720B5" w:rsidRDefault="00A720B5" w:rsidP="00D23B1D">
      <w:pPr>
        <w:pStyle w:val="Listeafsnit"/>
        <w:numPr>
          <w:ilvl w:val="0"/>
          <w:numId w:val="1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Torsk i Nordsøen.</w:t>
      </w:r>
    </w:p>
    <w:p w14:paraId="098E4D9F" w14:textId="77777777" w:rsidR="00A720B5" w:rsidRPr="00A720B5" w:rsidRDefault="00A720B5" w:rsidP="00D23B1D">
      <w:pPr>
        <w:pStyle w:val="Listeafsnit"/>
        <w:numPr>
          <w:ilvl w:val="0"/>
          <w:numId w:val="1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Torsk i Kattegat.</w:t>
      </w:r>
    </w:p>
    <w:p w14:paraId="33447AC5" w14:textId="77777777" w:rsidR="00A720B5" w:rsidRPr="00A720B5" w:rsidRDefault="00A720B5" w:rsidP="00D23B1D">
      <w:pPr>
        <w:pStyle w:val="Listeafsnit"/>
        <w:numPr>
          <w:ilvl w:val="0"/>
          <w:numId w:val="1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Torsk i Skagerrak.</w:t>
      </w:r>
    </w:p>
    <w:p w14:paraId="65269F45" w14:textId="77777777" w:rsidR="00A720B5" w:rsidRPr="00A720B5" w:rsidRDefault="00A720B5" w:rsidP="00D23B1D">
      <w:pPr>
        <w:pStyle w:val="Listeafsnit"/>
        <w:numPr>
          <w:ilvl w:val="0"/>
          <w:numId w:val="1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Torsk i Østersøen og Bælterne, ICES-underområder 22-24.</w:t>
      </w:r>
    </w:p>
    <w:p w14:paraId="15B913C1" w14:textId="77777777" w:rsidR="00A720B5" w:rsidRPr="00A720B5" w:rsidRDefault="00A720B5" w:rsidP="00D23B1D">
      <w:pPr>
        <w:pStyle w:val="Listeafsnit"/>
        <w:numPr>
          <w:ilvl w:val="0"/>
          <w:numId w:val="1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Torsk i Østersøen, ICES-underområder 25-32 (EU-farvande).</w:t>
      </w:r>
    </w:p>
    <w:p w14:paraId="783785FD" w14:textId="77777777" w:rsidR="00A720B5" w:rsidRPr="00A720B5" w:rsidRDefault="00A720B5" w:rsidP="00D23B1D">
      <w:pPr>
        <w:pStyle w:val="Listeafsnit"/>
        <w:numPr>
          <w:ilvl w:val="0"/>
          <w:numId w:val="1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Tunge i Skagerrak, Kattegat samt Østersøen og Bælterne.</w:t>
      </w:r>
    </w:p>
    <w:p w14:paraId="051C2191" w14:textId="77777777" w:rsidR="00A720B5" w:rsidRPr="00A720B5" w:rsidRDefault="00A720B5" w:rsidP="00D23B1D">
      <w:pPr>
        <w:pStyle w:val="Listeafsnit"/>
        <w:numPr>
          <w:ilvl w:val="0"/>
          <w:numId w:val="1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Tunge i Nordsøen (EU-farvande).</w:t>
      </w:r>
    </w:p>
    <w:p w14:paraId="23406576" w14:textId="77777777" w:rsidR="00A720B5" w:rsidRPr="00A720B5" w:rsidRDefault="00A720B5" w:rsidP="00D23B1D">
      <w:pPr>
        <w:pStyle w:val="Listeafsnit"/>
        <w:numPr>
          <w:ilvl w:val="0"/>
          <w:numId w:val="1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Rødspætte i Nordsøen.</w:t>
      </w:r>
    </w:p>
    <w:p w14:paraId="788112AA" w14:textId="77777777" w:rsidR="00A720B5" w:rsidRPr="00A720B5" w:rsidRDefault="00A720B5" w:rsidP="00D23B1D">
      <w:pPr>
        <w:pStyle w:val="Listeafsnit"/>
        <w:numPr>
          <w:ilvl w:val="0"/>
          <w:numId w:val="1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Rødspætte i Kattegat.</w:t>
      </w:r>
    </w:p>
    <w:p w14:paraId="0AB609CF" w14:textId="77777777" w:rsidR="00A720B5" w:rsidRPr="00A720B5" w:rsidRDefault="00A720B5" w:rsidP="00D23B1D">
      <w:pPr>
        <w:pStyle w:val="Listeafsnit"/>
        <w:numPr>
          <w:ilvl w:val="0"/>
          <w:numId w:val="1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Rødspætte i Skagerrak.</w:t>
      </w:r>
    </w:p>
    <w:p w14:paraId="04A2FC08" w14:textId="77777777" w:rsidR="00A720B5" w:rsidRPr="00A720B5" w:rsidRDefault="00A720B5" w:rsidP="00D23B1D">
      <w:pPr>
        <w:pStyle w:val="Listeafsnit"/>
        <w:numPr>
          <w:ilvl w:val="0"/>
          <w:numId w:val="1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Rødspætte i Østersøen og Bælterne.</w:t>
      </w:r>
    </w:p>
    <w:p w14:paraId="7BAB6A5D" w14:textId="77777777" w:rsidR="00A720B5" w:rsidRPr="00A720B5" w:rsidRDefault="00A720B5" w:rsidP="00D23B1D">
      <w:pPr>
        <w:pStyle w:val="Listeafsnit"/>
        <w:numPr>
          <w:ilvl w:val="0"/>
          <w:numId w:val="1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Jomfruhummer i Skagerrak, Kattegat samt Østersøen og Bælterne.</w:t>
      </w:r>
    </w:p>
    <w:p w14:paraId="7A1C591C" w14:textId="77777777" w:rsidR="00A720B5" w:rsidRPr="00A720B5" w:rsidRDefault="00A720B5" w:rsidP="00D23B1D">
      <w:pPr>
        <w:pStyle w:val="Listeafsnit"/>
        <w:numPr>
          <w:ilvl w:val="0"/>
          <w:numId w:val="1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Jomfruhummer i Nordsøen (EU-farvande).</w:t>
      </w:r>
    </w:p>
    <w:p w14:paraId="2C937398" w14:textId="77777777" w:rsidR="00A720B5" w:rsidRPr="00A720B5" w:rsidRDefault="00A720B5" w:rsidP="00D23B1D">
      <w:pPr>
        <w:pStyle w:val="Listeafsnit"/>
        <w:numPr>
          <w:ilvl w:val="0"/>
          <w:numId w:val="1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Jomfruhummer i Nordsøen (norsk zone).</w:t>
      </w:r>
    </w:p>
    <w:p w14:paraId="2FC661C4" w14:textId="77777777" w:rsidR="00A720B5" w:rsidRPr="00A720B5" w:rsidRDefault="00A720B5" w:rsidP="00D23B1D">
      <w:pPr>
        <w:pStyle w:val="Listeafsnit"/>
        <w:numPr>
          <w:ilvl w:val="0"/>
          <w:numId w:val="1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Mørksej i Nordsøen, Skagerrak og Kattegat.</w:t>
      </w:r>
    </w:p>
    <w:p w14:paraId="68A163FB" w14:textId="77777777" w:rsidR="00A720B5" w:rsidRPr="00A720B5" w:rsidRDefault="00A720B5" w:rsidP="00D23B1D">
      <w:pPr>
        <w:pStyle w:val="Listeafsnit"/>
        <w:numPr>
          <w:ilvl w:val="0"/>
          <w:numId w:val="1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Kuller i Skagerrak, Kattegat samt Østersøen og Bælterne.</w:t>
      </w:r>
    </w:p>
    <w:p w14:paraId="128594D7" w14:textId="77777777" w:rsidR="00A720B5" w:rsidRPr="00A720B5" w:rsidRDefault="00A720B5" w:rsidP="00D23B1D">
      <w:pPr>
        <w:pStyle w:val="Listeafsnit"/>
        <w:numPr>
          <w:ilvl w:val="0"/>
          <w:numId w:val="1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Kuller i Nordsøen.</w:t>
      </w:r>
    </w:p>
    <w:p w14:paraId="29ABAADD" w14:textId="77777777" w:rsidR="00A720B5" w:rsidRPr="00A720B5" w:rsidRDefault="00A720B5" w:rsidP="00D23B1D">
      <w:pPr>
        <w:pStyle w:val="Listeafsnit"/>
        <w:numPr>
          <w:ilvl w:val="0"/>
          <w:numId w:val="1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Dybvandsrejer i Skagerrak og Kattegat.</w:t>
      </w:r>
    </w:p>
    <w:p w14:paraId="39C6A0F3" w14:textId="77777777" w:rsidR="00A720B5" w:rsidRPr="00A720B5" w:rsidRDefault="00A720B5" w:rsidP="00D23B1D">
      <w:pPr>
        <w:pStyle w:val="Listeafsnit"/>
        <w:numPr>
          <w:ilvl w:val="0"/>
          <w:numId w:val="1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Dybvandsrejer i Nordsøen (EU-farvande).</w:t>
      </w:r>
    </w:p>
    <w:p w14:paraId="14195AC1" w14:textId="77777777" w:rsidR="00A720B5" w:rsidRPr="00A720B5" w:rsidRDefault="00A720B5" w:rsidP="00D23B1D">
      <w:pPr>
        <w:pStyle w:val="Listeafsnit"/>
        <w:numPr>
          <w:ilvl w:val="0"/>
          <w:numId w:val="1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Dybvandsrejer i Nordsøen (norsk zone).</w:t>
      </w:r>
    </w:p>
    <w:p w14:paraId="2BBB54BD" w14:textId="77777777" w:rsidR="00A720B5" w:rsidRPr="00A720B5" w:rsidRDefault="00A720B5" w:rsidP="00D23B1D">
      <w:pPr>
        <w:pStyle w:val="Listeafsnit"/>
        <w:numPr>
          <w:ilvl w:val="0"/>
          <w:numId w:val="1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Kulmule i Nordsøen (EU-farvande).</w:t>
      </w:r>
    </w:p>
    <w:p w14:paraId="4CAE9A18" w14:textId="77777777" w:rsidR="00A720B5" w:rsidRPr="00A720B5" w:rsidRDefault="00A720B5" w:rsidP="00D23B1D">
      <w:pPr>
        <w:pStyle w:val="Listeafsnit"/>
        <w:numPr>
          <w:ilvl w:val="0"/>
          <w:numId w:val="1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Pighvar og slethvar i Nordsøen (EU-farvande).</w:t>
      </w:r>
    </w:p>
    <w:p w14:paraId="615A76D7" w14:textId="77777777" w:rsidR="00A720B5" w:rsidRPr="00A720B5" w:rsidRDefault="00A720B5" w:rsidP="00D23B1D">
      <w:pPr>
        <w:pStyle w:val="Listeafsnit"/>
        <w:numPr>
          <w:ilvl w:val="0"/>
          <w:numId w:val="1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Havtaske i Nordsøen (norsk zone).</w:t>
      </w:r>
    </w:p>
    <w:p w14:paraId="668DF410" w14:textId="77777777" w:rsidR="00A720B5" w:rsidRPr="00A720B5" w:rsidRDefault="00A720B5" w:rsidP="00D23B1D">
      <w:pPr>
        <w:pStyle w:val="Listeafsnit"/>
        <w:numPr>
          <w:ilvl w:val="0"/>
          <w:numId w:val="1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Laks i Østersøen og Bælterne (EU-farvande).</w:t>
      </w:r>
    </w:p>
    <w:p w14:paraId="6ED90178"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Følgende kvoter reguleres med IOK eller rationsfiskeri:</w:t>
      </w:r>
    </w:p>
    <w:p w14:paraId="161A5BDF" w14:textId="77777777" w:rsidR="00A720B5" w:rsidRPr="00A720B5" w:rsidRDefault="00A720B5" w:rsidP="00D23B1D">
      <w:pPr>
        <w:pStyle w:val="Listeafsnit"/>
        <w:numPr>
          <w:ilvl w:val="0"/>
          <w:numId w:val="12"/>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Sild i Nordsøen.</w:t>
      </w:r>
    </w:p>
    <w:p w14:paraId="0C43367B" w14:textId="77777777" w:rsidR="00A720B5" w:rsidRPr="00A720B5" w:rsidRDefault="00A720B5" w:rsidP="00D23B1D">
      <w:pPr>
        <w:pStyle w:val="Listeafsnit"/>
        <w:numPr>
          <w:ilvl w:val="0"/>
          <w:numId w:val="12"/>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Sild i Skagerrak og Kattegat.</w:t>
      </w:r>
    </w:p>
    <w:p w14:paraId="098DD691" w14:textId="77777777" w:rsidR="00A720B5" w:rsidRPr="00A720B5" w:rsidRDefault="00A720B5" w:rsidP="00D23B1D">
      <w:pPr>
        <w:pStyle w:val="Listeafsnit"/>
        <w:numPr>
          <w:ilvl w:val="0"/>
          <w:numId w:val="12"/>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Sild i Østersøen og Bælterne (EU-farvande).</w:t>
      </w:r>
    </w:p>
    <w:p w14:paraId="216D2FE6" w14:textId="77777777" w:rsidR="00A720B5" w:rsidRPr="00A720B5" w:rsidRDefault="00A720B5" w:rsidP="00D23B1D">
      <w:pPr>
        <w:pStyle w:val="Listeafsnit"/>
        <w:numPr>
          <w:ilvl w:val="0"/>
          <w:numId w:val="12"/>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Brisling i Skagerrak og Kattegat.</w:t>
      </w:r>
    </w:p>
    <w:p w14:paraId="74D35F5F" w14:textId="77777777" w:rsidR="00A720B5" w:rsidRPr="00A720B5" w:rsidRDefault="00A720B5" w:rsidP="00D23B1D">
      <w:pPr>
        <w:pStyle w:val="Listeafsnit"/>
        <w:numPr>
          <w:ilvl w:val="0"/>
          <w:numId w:val="12"/>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Brisling i Nordsøen (EU-farvand).</w:t>
      </w:r>
    </w:p>
    <w:p w14:paraId="6BFEB107" w14:textId="77777777" w:rsidR="00A720B5" w:rsidRPr="00A720B5" w:rsidRDefault="00A720B5" w:rsidP="00D23B1D">
      <w:pPr>
        <w:pStyle w:val="Listeafsnit"/>
        <w:numPr>
          <w:ilvl w:val="0"/>
          <w:numId w:val="12"/>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Brisling i Østersøen og Bælterne (EU-farvande).</w:t>
      </w:r>
    </w:p>
    <w:p w14:paraId="24DA3A94" w14:textId="77777777" w:rsidR="00A720B5" w:rsidRPr="00A720B5" w:rsidRDefault="00A720B5" w:rsidP="00D23B1D">
      <w:pPr>
        <w:pStyle w:val="Listeafsnit"/>
        <w:numPr>
          <w:ilvl w:val="0"/>
          <w:numId w:val="12"/>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Makrel i alle farvande.</w:t>
      </w:r>
    </w:p>
    <w:p w14:paraId="6305FBEE" w14:textId="77777777" w:rsidR="00A720B5" w:rsidRPr="00A720B5" w:rsidRDefault="00A720B5" w:rsidP="00D23B1D">
      <w:pPr>
        <w:pStyle w:val="Listeafsnit"/>
        <w:numPr>
          <w:ilvl w:val="0"/>
          <w:numId w:val="12"/>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Tobis i Nordsøen (EU-farvande og norsk zone) samt Skagerrak og Kattegat (EU-farvande).</w:t>
      </w:r>
    </w:p>
    <w:p w14:paraId="779ED431" w14:textId="77777777" w:rsidR="00A720B5" w:rsidRPr="00A720B5" w:rsidRDefault="00A720B5" w:rsidP="00D23B1D">
      <w:pPr>
        <w:pStyle w:val="Listeafsnit"/>
        <w:numPr>
          <w:ilvl w:val="0"/>
          <w:numId w:val="12"/>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Blåhvilling i EU-farvande og internationale farvande.</w:t>
      </w:r>
    </w:p>
    <w:p w14:paraId="233F49DF" w14:textId="77777777" w:rsidR="00A720B5" w:rsidRPr="00A720B5" w:rsidRDefault="00A720B5" w:rsidP="00D23B1D">
      <w:pPr>
        <w:pStyle w:val="Listeafsnit"/>
        <w:numPr>
          <w:ilvl w:val="0"/>
          <w:numId w:val="12"/>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Sperling i Nordsøen (EU-farvande) samt Skagerrak og Kattegat.</w:t>
      </w:r>
    </w:p>
    <w:p w14:paraId="4E01C368"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lastRenderedPageBreak/>
        <w:t>Stk. 3.</w:t>
      </w:r>
      <w:r w:rsidRPr="00A720B5">
        <w:rPr>
          <w:rFonts w:ascii="Tahoma" w:eastAsia="Times New Roman" w:hAnsi="Tahoma" w:cs="Tahoma"/>
          <w:color w:val="000000"/>
          <w:sz w:val="19"/>
          <w:szCs w:val="19"/>
          <w:lang w:eastAsia="da-DK"/>
        </w:rPr>
        <w:t> Følgende kvoter reguleres med IOK:</w:t>
      </w:r>
    </w:p>
    <w:p w14:paraId="34B24CFD" w14:textId="77777777" w:rsidR="00A720B5" w:rsidRPr="00A720B5" w:rsidRDefault="00A720B5" w:rsidP="00D23B1D">
      <w:pPr>
        <w:pStyle w:val="Listeafsnit"/>
        <w:numPr>
          <w:ilvl w:val="0"/>
          <w:numId w:val="13"/>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Atlantoskandisk sild (nord for 62o N).</w:t>
      </w:r>
    </w:p>
    <w:p w14:paraId="37406871" w14:textId="77777777" w:rsidR="00A720B5" w:rsidRPr="00A720B5" w:rsidRDefault="00A720B5" w:rsidP="00D23B1D">
      <w:pPr>
        <w:pStyle w:val="Listeafsnit"/>
        <w:numPr>
          <w:ilvl w:val="0"/>
          <w:numId w:val="13"/>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Hestemakrel i ICES områderne IIa, IVa, Vb, VI, VIIa-c og e-k, VIIIa, b, d og e, XII og XIV.</w:t>
      </w:r>
    </w:p>
    <w:p w14:paraId="3CF38B6C" w14:textId="77777777" w:rsidR="00A720B5" w:rsidRPr="00A720B5" w:rsidRDefault="00A720B5" w:rsidP="00D23B1D">
      <w:pPr>
        <w:pStyle w:val="Listeafsnit"/>
        <w:numPr>
          <w:ilvl w:val="0"/>
          <w:numId w:val="13"/>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Blåhvilling i færøsk zone.</w:t>
      </w:r>
    </w:p>
    <w:p w14:paraId="663875F0" w14:textId="77777777" w:rsidR="00A720B5" w:rsidRPr="00A720B5" w:rsidRDefault="00A720B5" w:rsidP="00D23B1D">
      <w:pPr>
        <w:pStyle w:val="Listeafsnit"/>
        <w:numPr>
          <w:ilvl w:val="0"/>
          <w:numId w:val="13"/>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Havgalt i EU-farvande og internationale farvande i ICES-områderne VI, VII og VIII.</w:t>
      </w:r>
    </w:p>
    <w:p w14:paraId="1F1171E0"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4.</w:t>
      </w:r>
      <w:r w:rsidRPr="00A720B5">
        <w:rPr>
          <w:rFonts w:ascii="Tahoma" w:eastAsia="Times New Roman" w:hAnsi="Tahoma" w:cs="Tahoma"/>
          <w:color w:val="000000"/>
          <w:sz w:val="19"/>
          <w:szCs w:val="19"/>
          <w:lang w:eastAsia="da-DK"/>
        </w:rPr>
        <w:t> Øvrige kvoter, der står til rådighed for danske fartøjer, herunder kvoter i tredjelandes fiskerizoner og i internationalt farvand, reguleres med rationsfiskeri.</w:t>
      </w:r>
    </w:p>
    <w:p w14:paraId="7B4A513F" w14:textId="77777777" w:rsidR="00A720B5" w:rsidRPr="00A720B5" w:rsidRDefault="00A720B5" w:rsidP="00A720B5">
      <w:pPr>
        <w:shd w:val="clear" w:color="auto" w:fill="FFFFFF"/>
        <w:spacing w:before="400" w:after="100" w:line="240" w:lineRule="auto"/>
        <w:jc w:val="center"/>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4</w:t>
      </w:r>
    </w:p>
    <w:p w14:paraId="6D1BEAE6" w14:textId="77777777" w:rsidR="00A720B5" w:rsidRPr="00A720B5" w:rsidRDefault="00A720B5" w:rsidP="00A720B5">
      <w:pPr>
        <w:shd w:val="clear" w:color="auto" w:fill="FFFFFF"/>
        <w:spacing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Generelle regler om tildeling på grundlag af kvoteandele (FKA og IOK) og overførelse af årsmængder</w:t>
      </w:r>
    </w:p>
    <w:p w14:paraId="630F7410"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Opdeling af kvoterne</w:t>
      </w:r>
    </w:p>
    <w:p w14:paraId="62E4630D"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41.</w:t>
      </w:r>
      <w:r w:rsidRPr="00A720B5">
        <w:rPr>
          <w:rFonts w:ascii="Tahoma" w:eastAsia="Times New Roman" w:hAnsi="Tahoma" w:cs="Tahoma"/>
          <w:color w:val="000000"/>
          <w:sz w:val="19"/>
          <w:szCs w:val="19"/>
          <w:lang w:eastAsia="da-DK"/>
        </w:rPr>
        <w:t> For de kvoter, der er omfattet af FKA, jf. § 40, stk. 1, samt for kvoterne for sild og brisling i Østersøen og brisling i Skagerrak og Kattegat og brisling i Nordsøen, afsættes følgende andele og ekstra mængder før tildelingen af årsmængde på baggrund af fartøjskvoteandele pr. 1. januar i et givent år:</w:t>
      </w:r>
    </w:p>
    <w:p w14:paraId="6EB8D05F" w14:textId="77777777" w:rsidR="00A720B5" w:rsidRPr="00A720B5" w:rsidRDefault="00A720B5" w:rsidP="00D23B1D">
      <w:pPr>
        <w:pStyle w:val="Listeafsnit"/>
        <w:numPr>
          <w:ilvl w:val="0"/>
          <w:numId w:val="1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Andele til Fiskefonden.</w:t>
      </w:r>
    </w:p>
    <w:p w14:paraId="431EC6DF" w14:textId="6E35AFEA" w:rsidR="00A720B5" w:rsidRPr="00A720B5" w:rsidRDefault="00A720B5" w:rsidP="00D23B1D">
      <w:pPr>
        <w:pStyle w:val="Listeafsnit"/>
        <w:numPr>
          <w:ilvl w:val="0"/>
          <w:numId w:val="1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Andele af de kvoter, hvor kvoten hidtil ikke har været opfisket, jf. § </w:t>
      </w:r>
      <w:r w:rsidR="00007CC9">
        <w:rPr>
          <w:rFonts w:ascii="Tahoma" w:eastAsia="Times New Roman" w:hAnsi="Tahoma" w:cs="Tahoma"/>
          <w:color w:val="000000"/>
          <w:sz w:val="19"/>
          <w:szCs w:val="19"/>
          <w:lang w:eastAsia="da-DK"/>
        </w:rPr>
        <w:t>62</w:t>
      </w:r>
      <w:r w:rsidRPr="00A720B5">
        <w:rPr>
          <w:rFonts w:ascii="Tahoma" w:eastAsia="Times New Roman" w:hAnsi="Tahoma" w:cs="Tahoma"/>
          <w:color w:val="000000"/>
          <w:sz w:val="19"/>
          <w:szCs w:val="19"/>
          <w:lang w:eastAsia="da-DK"/>
        </w:rPr>
        <w:t>.</w:t>
      </w:r>
    </w:p>
    <w:p w14:paraId="0EC02451" w14:textId="77777777" w:rsidR="00A720B5" w:rsidRPr="00A720B5" w:rsidRDefault="00A720B5" w:rsidP="00D23B1D">
      <w:pPr>
        <w:pStyle w:val="Listeafsnit"/>
        <w:numPr>
          <w:ilvl w:val="0"/>
          <w:numId w:val="1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Andele til rationsfiskeri til MAF-fartøjer, jf. stk. 2.</w:t>
      </w:r>
    </w:p>
    <w:p w14:paraId="7C3DFFF4" w14:textId="5A05B661" w:rsidR="00A720B5" w:rsidRPr="00A720B5" w:rsidRDefault="00A720B5" w:rsidP="00D23B1D">
      <w:pPr>
        <w:pStyle w:val="Listeafsnit"/>
        <w:numPr>
          <w:ilvl w:val="0"/>
          <w:numId w:val="1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Ekstra mængder af torsk, tunge, rødspætter, jomfruhummer, mørksej, pig- og slethvar, brisling i Østersøen, sild i vestlige Østersø og sild i østlige Østersø til kystfiskerfartøjer, jf. § </w:t>
      </w:r>
      <w:r w:rsidR="00007CC9">
        <w:rPr>
          <w:rFonts w:ascii="Tahoma" w:eastAsia="Times New Roman" w:hAnsi="Tahoma" w:cs="Tahoma"/>
          <w:color w:val="000000"/>
          <w:sz w:val="19"/>
          <w:szCs w:val="19"/>
          <w:lang w:eastAsia="da-DK"/>
        </w:rPr>
        <w:t>76</w:t>
      </w:r>
      <w:r w:rsidRPr="00A720B5">
        <w:rPr>
          <w:rFonts w:ascii="Tahoma" w:eastAsia="Times New Roman" w:hAnsi="Tahoma" w:cs="Tahoma"/>
          <w:color w:val="000000"/>
          <w:sz w:val="19"/>
          <w:szCs w:val="19"/>
          <w:lang w:eastAsia="da-DK"/>
        </w:rPr>
        <w:t>.</w:t>
      </w:r>
    </w:p>
    <w:p w14:paraId="71912D3F" w14:textId="77777777" w:rsidR="00A720B5" w:rsidRPr="00A720B5" w:rsidRDefault="00A720B5" w:rsidP="00D23B1D">
      <w:pPr>
        <w:pStyle w:val="Listeafsnit"/>
        <w:numPr>
          <w:ilvl w:val="0"/>
          <w:numId w:val="1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Andele til landing af uundgåelige bifangster for fartøjer, der ikke har FKA på disse arter, jf. § 43, stk. 2.</w:t>
      </w:r>
    </w:p>
    <w:p w14:paraId="6981C298" w14:textId="77777777" w:rsidR="00A720B5" w:rsidRPr="00A720B5" w:rsidRDefault="00A720B5" w:rsidP="00D23B1D">
      <w:pPr>
        <w:pStyle w:val="Listeafsnit"/>
        <w:numPr>
          <w:ilvl w:val="0"/>
          <w:numId w:val="1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Andele af torsk og sild i Østersøen til fiskeri på rationsvilkår for fartøjer, der udelukkende udøver fiskeri med bundgarn hele året. Der afsættes 1,3 % af initialkvoten for den samlede kvote af torsk i Østersøen (øst- og vestkvoten) og 2,5 % af de samlede kvoter af sild i Østersøen og Bælterne (øst- og vestkvote).</w:t>
      </w:r>
    </w:p>
    <w:p w14:paraId="32133309"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Til MAF-fartøjer, jf. stk. 1, nr. 3, afsættes følgende andele af de kvoter, der er nævnt i § 40, stk. 1 og 2:</w:t>
      </w:r>
    </w:p>
    <w:p w14:paraId="2599B6BD" w14:textId="77777777" w:rsidR="00A720B5" w:rsidRPr="00A720B5" w:rsidRDefault="00A720B5" w:rsidP="00D23B1D">
      <w:pPr>
        <w:pStyle w:val="Listeafsnit"/>
        <w:numPr>
          <w:ilvl w:val="0"/>
          <w:numId w:val="1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3,176 % af torsk i Nordsøen.</w:t>
      </w:r>
    </w:p>
    <w:p w14:paraId="15043BAB" w14:textId="77777777" w:rsidR="00A720B5" w:rsidRPr="00A720B5" w:rsidRDefault="00A720B5" w:rsidP="00D23B1D">
      <w:pPr>
        <w:pStyle w:val="Listeafsnit"/>
        <w:numPr>
          <w:ilvl w:val="0"/>
          <w:numId w:val="1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7,880 % af torsk i Skagerrak.</w:t>
      </w:r>
    </w:p>
    <w:p w14:paraId="5E71BBC7" w14:textId="77777777" w:rsidR="00A720B5" w:rsidRPr="00A720B5" w:rsidRDefault="00A720B5" w:rsidP="00D23B1D">
      <w:pPr>
        <w:pStyle w:val="Listeafsnit"/>
        <w:numPr>
          <w:ilvl w:val="0"/>
          <w:numId w:val="1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9,552 % af torsk i Kattegat.</w:t>
      </w:r>
    </w:p>
    <w:p w14:paraId="4C3DA506" w14:textId="77777777" w:rsidR="00A720B5" w:rsidRPr="00A720B5" w:rsidRDefault="00A720B5" w:rsidP="00D23B1D">
      <w:pPr>
        <w:pStyle w:val="Listeafsnit"/>
        <w:numPr>
          <w:ilvl w:val="0"/>
          <w:numId w:val="1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4,632 % af torsk i Østersøen og Bælterne, ICES-underområder 22-24.</w:t>
      </w:r>
    </w:p>
    <w:p w14:paraId="73F0A7F3" w14:textId="77777777" w:rsidR="00A720B5" w:rsidRPr="00A720B5" w:rsidRDefault="00A720B5" w:rsidP="00D23B1D">
      <w:pPr>
        <w:pStyle w:val="Listeafsnit"/>
        <w:numPr>
          <w:ilvl w:val="0"/>
          <w:numId w:val="1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1,605 % af torsk i Østersøen, ICES-underområder 25-32.</w:t>
      </w:r>
    </w:p>
    <w:p w14:paraId="72680E22" w14:textId="77777777" w:rsidR="00A720B5" w:rsidRPr="00A720B5" w:rsidRDefault="00A720B5" w:rsidP="00D23B1D">
      <w:pPr>
        <w:pStyle w:val="Listeafsnit"/>
        <w:numPr>
          <w:ilvl w:val="0"/>
          <w:numId w:val="1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1,987 % af tunge i Nordsøen.</w:t>
      </w:r>
    </w:p>
    <w:p w14:paraId="1CF32E1B" w14:textId="77777777" w:rsidR="00A720B5" w:rsidRPr="00A720B5" w:rsidRDefault="00A720B5" w:rsidP="00D23B1D">
      <w:pPr>
        <w:pStyle w:val="Listeafsnit"/>
        <w:numPr>
          <w:ilvl w:val="0"/>
          <w:numId w:val="1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10,454 % af tunge i Skagerrak, Kattegat samt Østersøen og Bælterne.</w:t>
      </w:r>
    </w:p>
    <w:p w14:paraId="383C901C" w14:textId="77777777" w:rsidR="00A720B5" w:rsidRPr="00A720B5" w:rsidRDefault="00A720B5" w:rsidP="00D23B1D">
      <w:pPr>
        <w:pStyle w:val="Listeafsnit"/>
        <w:numPr>
          <w:ilvl w:val="0"/>
          <w:numId w:val="1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0,749 % af rødspætte i Nordsøen.</w:t>
      </w:r>
    </w:p>
    <w:p w14:paraId="067154E6" w14:textId="77777777" w:rsidR="00A720B5" w:rsidRPr="00A720B5" w:rsidRDefault="00A720B5" w:rsidP="00D23B1D">
      <w:pPr>
        <w:pStyle w:val="Listeafsnit"/>
        <w:numPr>
          <w:ilvl w:val="0"/>
          <w:numId w:val="1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6,023 % af rødspætte i Østersøen og Bælterne.</w:t>
      </w:r>
    </w:p>
    <w:p w14:paraId="44D29D0C" w14:textId="77777777" w:rsidR="00A720B5" w:rsidRPr="00A720B5" w:rsidRDefault="00A720B5" w:rsidP="00D23B1D">
      <w:pPr>
        <w:pStyle w:val="Listeafsnit"/>
        <w:numPr>
          <w:ilvl w:val="0"/>
          <w:numId w:val="1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4,759 % af rødspætte i Kattegat.</w:t>
      </w:r>
    </w:p>
    <w:p w14:paraId="5EDFB69D" w14:textId="77777777" w:rsidR="00A720B5" w:rsidRPr="00A720B5" w:rsidRDefault="00A720B5" w:rsidP="00D23B1D">
      <w:pPr>
        <w:pStyle w:val="Listeafsnit"/>
        <w:numPr>
          <w:ilvl w:val="0"/>
          <w:numId w:val="1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2,154 % af rødspætte i Skagerrak.</w:t>
      </w:r>
    </w:p>
    <w:p w14:paraId="476D9C65" w14:textId="77777777" w:rsidR="00A720B5" w:rsidRPr="00A720B5" w:rsidRDefault="00A720B5" w:rsidP="00D23B1D">
      <w:pPr>
        <w:pStyle w:val="Listeafsnit"/>
        <w:numPr>
          <w:ilvl w:val="0"/>
          <w:numId w:val="1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0,153 % af jomfruhummer i Skagerrak, Kattegat samt Østersøen og Bælterne.</w:t>
      </w:r>
    </w:p>
    <w:p w14:paraId="5315B617" w14:textId="77777777" w:rsidR="00A720B5" w:rsidRPr="00A720B5" w:rsidRDefault="00A720B5" w:rsidP="00D23B1D">
      <w:pPr>
        <w:pStyle w:val="Listeafsnit"/>
        <w:numPr>
          <w:ilvl w:val="0"/>
          <w:numId w:val="1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0,006 % af jomfruhummer i Nordsøen.</w:t>
      </w:r>
    </w:p>
    <w:p w14:paraId="02F783AD" w14:textId="77777777" w:rsidR="00A720B5" w:rsidRPr="00A720B5" w:rsidRDefault="00A720B5" w:rsidP="00D23B1D">
      <w:pPr>
        <w:pStyle w:val="Listeafsnit"/>
        <w:numPr>
          <w:ilvl w:val="0"/>
          <w:numId w:val="1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0,075 % af kulmule i Nordsøen.</w:t>
      </w:r>
    </w:p>
    <w:p w14:paraId="6C8325DD" w14:textId="77777777" w:rsidR="00A720B5" w:rsidRPr="00A720B5" w:rsidRDefault="00A720B5" w:rsidP="00D23B1D">
      <w:pPr>
        <w:pStyle w:val="Listeafsnit"/>
        <w:numPr>
          <w:ilvl w:val="0"/>
          <w:numId w:val="1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0,030 % af kuller i Nordsøen.</w:t>
      </w:r>
    </w:p>
    <w:p w14:paraId="7E507AF5" w14:textId="77777777" w:rsidR="00A720B5" w:rsidRPr="00A720B5" w:rsidRDefault="00A720B5" w:rsidP="00D23B1D">
      <w:pPr>
        <w:pStyle w:val="Listeafsnit"/>
        <w:numPr>
          <w:ilvl w:val="0"/>
          <w:numId w:val="1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0,340 % af kuller i Skagerrak og Kattegat.</w:t>
      </w:r>
    </w:p>
    <w:p w14:paraId="7089FA85" w14:textId="77777777" w:rsidR="00A720B5" w:rsidRPr="00A720B5" w:rsidRDefault="00A720B5" w:rsidP="00D23B1D">
      <w:pPr>
        <w:pStyle w:val="Listeafsnit"/>
        <w:numPr>
          <w:ilvl w:val="0"/>
          <w:numId w:val="1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0,063 % af mørksej i Nordsøen, Skagerrak, Kattegat samt Østersøen og Bælterne.</w:t>
      </w:r>
    </w:p>
    <w:p w14:paraId="785CA158" w14:textId="77777777" w:rsidR="00A720B5" w:rsidRPr="00A720B5" w:rsidRDefault="00A720B5" w:rsidP="00D23B1D">
      <w:pPr>
        <w:pStyle w:val="Listeafsnit"/>
        <w:numPr>
          <w:ilvl w:val="0"/>
          <w:numId w:val="1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0,570 % af pighvar og slethvar i Nordsøen.</w:t>
      </w:r>
    </w:p>
    <w:p w14:paraId="14A6B5DE" w14:textId="77777777" w:rsidR="00A720B5" w:rsidRPr="00A720B5" w:rsidRDefault="00A720B5" w:rsidP="00D23B1D">
      <w:pPr>
        <w:pStyle w:val="Listeafsnit"/>
        <w:numPr>
          <w:ilvl w:val="0"/>
          <w:numId w:val="1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0,004 % af dybvandsrejer i Skagerrak og Kattegat.</w:t>
      </w:r>
    </w:p>
    <w:p w14:paraId="5A9BB3BA" w14:textId="77777777" w:rsidR="00A720B5" w:rsidRPr="00A720B5" w:rsidRDefault="00A720B5" w:rsidP="00D23B1D">
      <w:pPr>
        <w:pStyle w:val="Listeafsnit"/>
        <w:numPr>
          <w:ilvl w:val="0"/>
          <w:numId w:val="1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0,886 % af laks i Østersøen og Bælterne (EU-farvande).</w:t>
      </w:r>
    </w:p>
    <w:p w14:paraId="224ADB9C" w14:textId="77777777" w:rsidR="00A720B5" w:rsidRPr="00A720B5" w:rsidRDefault="00A720B5" w:rsidP="00D23B1D">
      <w:pPr>
        <w:pStyle w:val="Listeafsnit"/>
        <w:numPr>
          <w:ilvl w:val="0"/>
          <w:numId w:val="1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0,224 % af sild i Østersøen og Bælterne (EU-farvande).</w:t>
      </w:r>
    </w:p>
    <w:p w14:paraId="2CD7BEDF" w14:textId="77777777" w:rsidR="00A720B5" w:rsidRPr="00A720B5" w:rsidRDefault="00A720B5" w:rsidP="00D23B1D">
      <w:pPr>
        <w:pStyle w:val="Listeafsnit"/>
        <w:numPr>
          <w:ilvl w:val="0"/>
          <w:numId w:val="1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0,012 % af brisling i Østersøen og Bælterne (EU-farvande).</w:t>
      </w:r>
    </w:p>
    <w:p w14:paraId="6BC24AA0"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42.</w:t>
      </w:r>
      <w:r w:rsidRPr="00A720B5">
        <w:rPr>
          <w:rFonts w:ascii="Tahoma" w:eastAsia="Times New Roman" w:hAnsi="Tahoma" w:cs="Tahoma"/>
          <w:color w:val="000000"/>
          <w:sz w:val="19"/>
          <w:szCs w:val="19"/>
          <w:lang w:eastAsia="da-DK"/>
        </w:rPr>
        <w:t> Før tildeling af årsmængder reduceres de danske kvoter med de mængder, der som følge af eventuelt overfiskeri af en kvote i det forudgående år, må forventes at blive fradraget den danske kvote i det pågældende år.</w:t>
      </w:r>
    </w:p>
    <w:p w14:paraId="17B5BF42" w14:textId="28328F3E"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Reduktion i individuelle årsmængder tildelt på basis af IOK kan ske i forbindelse med et fartøjs overskridelse af dets årsmængde, jf. §</w:t>
      </w:r>
      <w:r w:rsidR="00360A24">
        <w:rPr>
          <w:rFonts w:ascii="Tahoma" w:eastAsia="Times New Roman" w:hAnsi="Tahoma" w:cs="Tahoma"/>
          <w:color w:val="000000"/>
          <w:sz w:val="19"/>
          <w:szCs w:val="19"/>
          <w:lang w:eastAsia="da-DK"/>
        </w:rPr>
        <w:t>50</w:t>
      </w:r>
      <w:r w:rsidRPr="00A720B5">
        <w:rPr>
          <w:rFonts w:ascii="Tahoma" w:eastAsia="Times New Roman" w:hAnsi="Tahoma" w:cs="Tahoma"/>
          <w:color w:val="000000"/>
          <w:sz w:val="19"/>
          <w:szCs w:val="19"/>
          <w:lang w:eastAsia="da-DK"/>
        </w:rPr>
        <w:t>, stk. 2.</w:t>
      </w:r>
    </w:p>
    <w:p w14:paraId="32770671"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lastRenderedPageBreak/>
        <w:t>§ 43.</w:t>
      </w:r>
      <w:r w:rsidRPr="00A720B5">
        <w:rPr>
          <w:rFonts w:ascii="Tahoma" w:eastAsia="Times New Roman" w:hAnsi="Tahoma" w:cs="Tahoma"/>
          <w:color w:val="000000"/>
          <w:sz w:val="19"/>
          <w:szCs w:val="19"/>
          <w:lang w:eastAsia="da-DK"/>
        </w:rPr>
        <w:t> Ved tildeling af kvoteandele i promille er der nedrundet til 2 decimaler.</w:t>
      </w:r>
    </w:p>
    <w:p w14:paraId="1B3EF11F"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De promilleandele, der som følge af nedrundingen efter stk. 1, ikke er tildelt konkrete fartøjer, stilles i lyset af fangst- og kvotesituationen til rådighed for fiskeri af uundgåelige bifangster for fartøjer, der ikke har ret til at fiske på disse arter. Regler herom kan i lyset af fangst- og kvotesituationen udstedes i medfør af bilag 6.</w:t>
      </w:r>
    </w:p>
    <w:p w14:paraId="58B50475"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44.</w:t>
      </w:r>
      <w:r w:rsidRPr="00A720B5">
        <w:rPr>
          <w:rFonts w:ascii="Tahoma" w:eastAsia="Times New Roman" w:hAnsi="Tahoma" w:cs="Tahoma"/>
          <w:color w:val="000000"/>
          <w:sz w:val="19"/>
          <w:szCs w:val="19"/>
          <w:lang w:eastAsia="da-DK"/>
        </w:rPr>
        <w:t> Hvis de danske kvoter forøges eller reduceres i løbet af året, fordeles ændringerne som udgangspunkt proportionalt til de forskellige reguleringsformer. Dette gælder dog ikke, hvis ændringerne sker som følge af individuelle kvotebytter med andre lande.</w:t>
      </w:r>
    </w:p>
    <w:p w14:paraId="3378E04F"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Årsmængdefiskeri på grundlag af kvoteandele</w:t>
      </w:r>
    </w:p>
    <w:p w14:paraId="3F420E71" w14:textId="77777777" w:rsid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45.</w:t>
      </w:r>
      <w:r w:rsidRPr="00A720B5">
        <w:rPr>
          <w:rFonts w:ascii="Tahoma" w:eastAsia="Times New Roman" w:hAnsi="Tahoma" w:cs="Tahoma"/>
          <w:color w:val="000000"/>
          <w:sz w:val="19"/>
          <w:szCs w:val="19"/>
          <w:lang w:eastAsia="da-DK"/>
        </w:rPr>
        <w:t> Fartøjer, der er tildelt kvoteandele, må fiske, medbringe og lande den årsmængde, som fremgår af tilladelse udstedt af Fiskeristyrelsen. Fiskeristyrelsen udsteder tilladelse til, at der med fartøjet må fiskes, medbringes og landes årsmængder af de kvoter, i forhold til de kvoteandele, som fartøjet disponerer over på tidspunktet for udmeldingen. Hvis der fra årets start på grundlag af EU-reglerne er tildelt medlemslandene rådighedsmængde af de enkelte kvoter, der ikke dækker hele året, udstedes mængder i forhold til de mængder, Danmark til enhver tid har adgang til.</w:t>
      </w:r>
      <w:r w:rsidR="0066537D">
        <w:rPr>
          <w:rFonts w:ascii="Tahoma" w:eastAsia="Times New Roman" w:hAnsi="Tahoma" w:cs="Tahoma"/>
          <w:color w:val="000000"/>
          <w:sz w:val="19"/>
          <w:szCs w:val="19"/>
          <w:lang w:eastAsia="da-DK"/>
        </w:rPr>
        <w:br/>
      </w:r>
    </w:p>
    <w:p w14:paraId="6430D36D" w14:textId="0450EB6D" w:rsidR="00950F8A" w:rsidRDefault="00950F8A" w:rsidP="00950F8A">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46.</w:t>
      </w:r>
      <w:r w:rsidRPr="00A720B5">
        <w:rPr>
          <w:rFonts w:ascii="Tahoma" w:eastAsia="Times New Roman" w:hAnsi="Tahoma" w:cs="Tahoma"/>
          <w:color w:val="000000"/>
          <w:sz w:val="19"/>
          <w:szCs w:val="19"/>
          <w:lang w:eastAsia="da-DK"/>
        </w:rPr>
        <w:t> </w:t>
      </w:r>
      <w:r>
        <w:rPr>
          <w:rFonts w:ascii="Tahoma" w:eastAsia="Times New Roman" w:hAnsi="Tahoma" w:cs="Tahoma"/>
          <w:color w:val="000000"/>
          <w:sz w:val="19"/>
          <w:szCs w:val="19"/>
          <w:lang w:eastAsia="da-DK"/>
        </w:rPr>
        <w:t xml:space="preserve">Fartøjer, </w:t>
      </w:r>
      <w:ins w:id="11" w:author="Martin Chemnitz Mortensen" w:date="2018-09-19T10:02:00Z">
        <w:r w:rsidR="00552EA7">
          <w:rPr>
            <w:rFonts w:ascii="Tahoma" w:eastAsia="Times New Roman" w:hAnsi="Tahoma" w:cs="Tahoma"/>
            <w:color w:val="000000"/>
            <w:sz w:val="19"/>
            <w:szCs w:val="19"/>
            <w:lang w:eastAsia="da-DK"/>
          </w:rPr>
          <w:t xml:space="preserve">hvorpå </w:t>
        </w:r>
      </w:ins>
      <w:r>
        <w:rPr>
          <w:rFonts w:ascii="Tahoma" w:eastAsia="Times New Roman" w:hAnsi="Tahoma" w:cs="Tahoma"/>
          <w:color w:val="000000"/>
          <w:sz w:val="19"/>
          <w:szCs w:val="19"/>
          <w:lang w:eastAsia="da-DK"/>
        </w:rPr>
        <w:t xml:space="preserve">der er </w:t>
      </w:r>
      <w:del w:id="12" w:author="Martin Chemnitz Mortensen" w:date="2018-09-19T10:02:00Z">
        <w:r w:rsidDel="00552EA7">
          <w:rPr>
            <w:rFonts w:ascii="Tahoma" w:eastAsia="Times New Roman" w:hAnsi="Tahoma" w:cs="Tahoma"/>
            <w:color w:val="000000"/>
            <w:sz w:val="19"/>
            <w:szCs w:val="19"/>
            <w:lang w:eastAsia="da-DK"/>
          </w:rPr>
          <w:delText xml:space="preserve">tildelt </w:delText>
        </w:r>
      </w:del>
      <w:ins w:id="13" w:author="Martin Chemnitz Mortensen" w:date="2018-09-19T10:02:00Z">
        <w:r w:rsidR="00552EA7">
          <w:rPr>
            <w:rFonts w:ascii="Tahoma" w:eastAsia="Times New Roman" w:hAnsi="Tahoma" w:cs="Tahoma"/>
            <w:color w:val="000000"/>
            <w:sz w:val="19"/>
            <w:szCs w:val="19"/>
            <w:lang w:eastAsia="da-DK"/>
          </w:rPr>
          <w:t xml:space="preserve">placeret </w:t>
        </w:r>
      </w:ins>
      <w:r>
        <w:rPr>
          <w:rFonts w:ascii="Tahoma" w:eastAsia="Times New Roman" w:hAnsi="Tahoma" w:cs="Tahoma"/>
          <w:color w:val="000000"/>
          <w:sz w:val="19"/>
          <w:szCs w:val="19"/>
          <w:lang w:eastAsia="da-DK"/>
        </w:rPr>
        <w:t xml:space="preserve">FKA-kvoteandele, skal senest pr. 31. december </w:t>
      </w:r>
      <w:r w:rsidR="00EE3911">
        <w:rPr>
          <w:rFonts w:ascii="Tahoma" w:eastAsia="Times New Roman" w:hAnsi="Tahoma" w:cs="Tahoma"/>
          <w:color w:val="000000"/>
          <w:sz w:val="19"/>
          <w:szCs w:val="19"/>
          <w:lang w:eastAsia="da-DK"/>
        </w:rPr>
        <w:t xml:space="preserve">i det pågældende år </w:t>
      </w:r>
      <w:r>
        <w:rPr>
          <w:rFonts w:ascii="Tahoma" w:eastAsia="Times New Roman" w:hAnsi="Tahoma" w:cs="Tahoma"/>
          <w:color w:val="000000"/>
          <w:sz w:val="19"/>
          <w:szCs w:val="19"/>
          <w:lang w:eastAsia="da-DK"/>
        </w:rPr>
        <w:t>have fisket og landet årsmængder, svarende til 25</w:t>
      </w:r>
      <w:r w:rsidR="00FD3C68">
        <w:rPr>
          <w:rFonts w:ascii="Tahoma" w:eastAsia="Times New Roman" w:hAnsi="Tahoma" w:cs="Tahoma"/>
          <w:color w:val="000000"/>
          <w:sz w:val="19"/>
          <w:szCs w:val="19"/>
          <w:lang w:eastAsia="da-DK"/>
        </w:rPr>
        <w:t xml:space="preserve"> </w:t>
      </w:r>
      <w:r>
        <w:rPr>
          <w:rFonts w:ascii="Tahoma" w:eastAsia="Times New Roman" w:hAnsi="Tahoma" w:cs="Tahoma"/>
          <w:color w:val="000000"/>
          <w:sz w:val="19"/>
          <w:szCs w:val="19"/>
          <w:lang w:eastAsia="da-DK"/>
        </w:rPr>
        <w:t>% af værdien af fartøjets samlede årsmængder.</w:t>
      </w:r>
      <w:r w:rsidR="002002E2">
        <w:rPr>
          <w:rFonts w:ascii="Tahoma" w:eastAsia="Times New Roman" w:hAnsi="Tahoma" w:cs="Tahoma"/>
          <w:color w:val="000000"/>
          <w:sz w:val="19"/>
          <w:szCs w:val="19"/>
          <w:lang w:eastAsia="da-DK"/>
        </w:rPr>
        <w:t xml:space="preserve"> </w:t>
      </w:r>
    </w:p>
    <w:p w14:paraId="402BD64A" w14:textId="5C1DF322" w:rsidR="00950F8A" w:rsidRDefault="00950F8A" w:rsidP="00950F8A">
      <w:pPr>
        <w:shd w:val="clear" w:color="auto" w:fill="FFFFFF"/>
        <w:spacing w:line="240" w:lineRule="auto"/>
        <w:ind w:firstLine="240"/>
        <w:rPr>
          <w:rFonts w:ascii="Tahoma" w:eastAsia="Times New Roman" w:hAnsi="Tahoma" w:cs="Tahoma"/>
          <w:color w:val="000000"/>
          <w:sz w:val="19"/>
          <w:szCs w:val="19"/>
          <w:lang w:eastAsia="da-DK"/>
        </w:rPr>
      </w:pPr>
      <w:r>
        <w:rPr>
          <w:rFonts w:ascii="Tahoma" w:eastAsia="Times New Roman" w:hAnsi="Tahoma" w:cs="Tahoma"/>
          <w:i/>
          <w:color w:val="000000"/>
          <w:sz w:val="19"/>
          <w:szCs w:val="19"/>
          <w:lang w:eastAsia="da-DK"/>
        </w:rPr>
        <w:t xml:space="preserve">Stk. 2. </w:t>
      </w:r>
      <w:r>
        <w:rPr>
          <w:rFonts w:ascii="Tahoma" w:eastAsia="Times New Roman" w:hAnsi="Tahoma" w:cs="Tahoma"/>
          <w:color w:val="000000"/>
          <w:sz w:val="19"/>
          <w:szCs w:val="19"/>
          <w:lang w:eastAsia="da-DK"/>
        </w:rPr>
        <w:t xml:space="preserve">Fartøjer, </w:t>
      </w:r>
      <w:ins w:id="14" w:author="Martin Chemnitz Mortensen" w:date="2018-09-19T10:02:00Z">
        <w:r w:rsidR="00552EA7">
          <w:rPr>
            <w:rFonts w:ascii="Tahoma" w:eastAsia="Times New Roman" w:hAnsi="Tahoma" w:cs="Tahoma"/>
            <w:color w:val="000000"/>
            <w:sz w:val="19"/>
            <w:szCs w:val="19"/>
            <w:lang w:eastAsia="da-DK"/>
          </w:rPr>
          <w:t xml:space="preserve">hvorpå </w:t>
        </w:r>
      </w:ins>
      <w:r>
        <w:rPr>
          <w:rFonts w:ascii="Tahoma" w:eastAsia="Times New Roman" w:hAnsi="Tahoma" w:cs="Tahoma"/>
          <w:color w:val="000000"/>
          <w:sz w:val="19"/>
          <w:szCs w:val="19"/>
          <w:lang w:eastAsia="da-DK"/>
        </w:rPr>
        <w:t xml:space="preserve">der er </w:t>
      </w:r>
      <w:del w:id="15" w:author="Martin Chemnitz Mortensen" w:date="2018-09-19T10:02:00Z">
        <w:r w:rsidDel="00552EA7">
          <w:rPr>
            <w:rFonts w:ascii="Tahoma" w:eastAsia="Times New Roman" w:hAnsi="Tahoma" w:cs="Tahoma"/>
            <w:color w:val="000000"/>
            <w:sz w:val="19"/>
            <w:szCs w:val="19"/>
            <w:lang w:eastAsia="da-DK"/>
          </w:rPr>
          <w:delText xml:space="preserve">tildelt </w:delText>
        </w:r>
      </w:del>
      <w:ins w:id="16" w:author="Martin Chemnitz Mortensen" w:date="2018-09-19T10:02:00Z">
        <w:r w:rsidR="00552EA7">
          <w:rPr>
            <w:rFonts w:ascii="Tahoma" w:eastAsia="Times New Roman" w:hAnsi="Tahoma" w:cs="Tahoma"/>
            <w:color w:val="000000"/>
            <w:sz w:val="19"/>
            <w:szCs w:val="19"/>
            <w:lang w:eastAsia="da-DK"/>
          </w:rPr>
          <w:t xml:space="preserve">placeret </w:t>
        </w:r>
      </w:ins>
      <w:r>
        <w:rPr>
          <w:rFonts w:ascii="Tahoma" w:eastAsia="Times New Roman" w:hAnsi="Tahoma" w:cs="Tahoma"/>
          <w:color w:val="000000"/>
          <w:sz w:val="19"/>
          <w:szCs w:val="19"/>
          <w:lang w:eastAsia="da-DK"/>
        </w:rPr>
        <w:t xml:space="preserve">IOK-kvoteandele, skal senest pr. 31. december </w:t>
      </w:r>
      <w:r w:rsidR="00EE3911">
        <w:rPr>
          <w:rFonts w:ascii="Tahoma" w:eastAsia="Times New Roman" w:hAnsi="Tahoma" w:cs="Tahoma"/>
          <w:color w:val="000000"/>
          <w:sz w:val="19"/>
          <w:szCs w:val="19"/>
          <w:lang w:eastAsia="da-DK"/>
        </w:rPr>
        <w:t xml:space="preserve">i det pågældende år </w:t>
      </w:r>
      <w:r>
        <w:rPr>
          <w:rFonts w:ascii="Tahoma" w:eastAsia="Times New Roman" w:hAnsi="Tahoma" w:cs="Tahoma"/>
          <w:color w:val="000000"/>
          <w:sz w:val="19"/>
          <w:szCs w:val="19"/>
          <w:lang w:eastAsia="da-DK"/>
        </w:rPr>
        <w:t>have fisket og landet årsmængder, svarende til 25</w:t>
      </w:r>
      <w:r w:rsidR="00FD3C68">
        <w:rPr>
          <w:rFonts w:ascii="Tahoma" w:eastAsia="Times New Roman" w:hAnsi="Tahoma" w:cs="Tahoma"/>
          <w:color w:val="000000"/>
          <w:sz w:val="19"/>
          <w:szCs w:val="19"/>
          <w:lang w:eastAsia="da-DK"/>
        </w:rPr>
        <w:t xml:space="preserve"> </w:t>
      </w:r>
      <w:r>
        <w:rPr>
          <w:rFonts w:ascii="Tahoma" w:eastAsia="Times New Roman" w:hAnsi="Tahoma" w:cs="Tahoma"/>
          <w:color w:val="000000"/>
          <w:sz w:val="19"/>
          <w:szCs w:val="19"/>
          <w:lang w:eastAsia="da-DK"/>
        </w:rPr>
        <w:t>% af mængden i kg. af fartøjets samlede årsmængder</w:t>
      </w:r>
      <w:r w:rsidR="0013740A">
        <w:rPr>
          <w:rFonts w:ascii="Tahoma" w:eastAsia="Times New Roman" w:hAnsi="Tahoma" w:cs="Tahoma"/>
          <w:color w:val="000000"/>
          <w:sz w:val="19"/>
          <w:szCs w:val="19"/>
          <w:lang w:eastAsia="da-DK"/>
        </w:rPr>
        <w:t>.</w:t>
      </w:r>
    </w:p>
    <w:p w14:paraId="059105E0" w14:textId="77777777" w:rsidR="00140F94" w:rsidRDefault="00950F8A" w:rsidP="00950F8A">
      <w:pPr>
        <w:shd w:val="clear" w:color="auto" w:fill="FFFFFF"/>
        <w:spacing w:line="240" w:lineRule="auto"/>
        <w:ind w:firstLine="240"/>
        <w:rPr>
          <w:ins w:id="17" w:author="Martin Chemnitz Mortensen" w:date="2018-09-05T15:25:00Z"/>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 xml:space="preserve">Stk. </w:t>
      </w:r>
      <w:r>
        <w:rPr>
          <w:rFonts w:ascii="Tahoma" w:eastAsia="Times New Roman" w:hAnsi="Tahoma" w:cs="Tahoma"/>
          <w:i/>
          <w:iCs/>
          <w:color w:val="000000"/>
          <w:sz w:val="19"/>
          <w:szCs w:val="19"/>
          <w:lang w:eastAsia="da-DK"/>
        </w:rPr>
        <w:t>3</w:t>
      </w:r>
      <w:r w:rsidRPr="00A720B5">
        <w:rPr>
          <w:rFonts w:ascii="Tahoma" w:eastAsia="Times New Roman" w:hAnsi="Tahoma" w:cs="Tahoma"/>
          <w:i/>
          <w:iCs/>
          <w:color w:val="000000"/>
          <w:sz w:val="19"/>
          <w:szCs w:val="19"/>
          <w:lang w:eastAsia="da-DK"/>
        </w:rPr>
        <w:t>.</w:t>
      </w:r>
      <w:r w:rsidRPr="00A720B5">
        <w:rPr>
          <w:rFonts w:ascii="Tahoma" w:eastAsia="Times New Roman" w:hAnsi="Tahoma" w:cs="Tahoma"/>
          <w:color w:val="000000"/>
          <w:sz w:val="19"/>
          <w:szCs w:val="19"/>
          <w:lang w:eastAsia="da-DK"/>
        </w:rPr>
        <w:t> </w:t>
      </w:r>
      <w:r>
        <w:rPr>
          <w:rFonts w:ascii="Tahoma" w:eastAsia="Times New Roman" w:hAnsi="Tahoma" w:cs="Tahoma"/>
          <w:color w:val="000000"/>
          <w:sz w:val="19"/>
          <w:szCs w:val="19"/>
          <w:lang w:eastAsia="da-DK"/>
        </w:rPr>
        <w:t xml:space="preserve">Fartøjer, der den 31. december </w:t>
      </w:r>
      <w:r w:rsidR="00EE3911">
        <w:rPr>
          <w:rFonts w:ascii="Tahoma" w:eastAsia="Times New Roman" w:hAnsi="Tahoma" w:cs="Tahoma"/>
          <w:color w:val="000000"/>
          <w:sz w:val="19"/>
          <w:szCs w:val="19"/>
          <w:lang w:eastAsia="da-DK"/>
        </w:rPr>
        <w:t xml:space="preserve">i det pågældende år </w:t>
      </w:r>
      <w:r>
        <w:rPr>
          <w:rFonts w:ascii="Tahoma" w:eastAsia="Times New Roman" w:hAnsi="Tahoma" w:cs="Tahoma"/>
          <w:color w:val="000000"/>
          <w:sz w:val="19"/>
          <w:szCs w:val="19"/>
          <w:lang w:eastAsia="da-DK"/>
        </w:rPr>
        <w:t>ikke har fisket og landet 25</w:t>
      </w:r>
      <w:r w:rsidR="00FD3C68">
        <w:rPr>
          <w:rFonts w:ascii="Tahoma" w:eastAsia="Times New Roman" w:hAnsi="Tahoma" w:cs="Tahoma"/>
          <w:color w:val="000000"/>
          <w:sz w:val="19"/>
          <w:szCs w:val="19"/>
          <w:lang w:eastAsia="da-DK"/>
        </w:rPr>
        <w:t xml:space="preserve"> </w:t>
      </w:r>
      <w:r>
        <w:rPr>
          <w:rFonts w:ascii="Tahoma" w:eastAsia="Times New Roman" w:hAnsi="Tahoma" w:cs="Tahoma"/>
          <w:color w:val="000000"/>
          <w:sz w:val="19"/>
          <w:szCs w:val="19"/>
          <w:lang w:eastAsia="da-DK"/>
        </w:rPr>
        <w:t xml:space="preserve">% af </w:t>
      </w:r>
      <w:r w:rsidR="00020074">
        <w:rPr>
          <w:rFonts w:ascii="Tahoma" w:eastAsia="Times New Roman" w:hAnsi="Tahoma" w:cs="Tahoma"/>
          <w:color w:val="000000"/>
          <w:sz w:val="19"/>
          <w:szCs w:val="19"/>
          <w:lang w:eastAsia="da-DK"/>
        </w:rPr>
        <w:t>årsmængderne,</w:t>
      </w:r>
      <w:r>
        <w:rPr>
          <w:rFonts w:ascii="Tahoma" w:eastAsia="Times New Roman" w:hAnsi="Tahoma" w:cs="Tahoma"/>
          <w:color w:val="000000"/>
          <w:sz w:val="19"/>
          <w:szCs w:val="19"/>
          <w:lang w:eastAsia="da-DK"/>
        </w:rPr>
        <w:t xml:space="preserve"> jf. stk. 1 og 2, vil det efterfølgende år få modregnet årsmængder svarende til den mængde der mangler, for at leve op til de i stk. 1 og 2 fastsatte krav.</w:t>
      </w:r>
    </w:p>
    <w:p w14:paraId="6CC8989E" w14:textId="43C64CE6" w:rsidR="00950F8A" w:rsidRDefault="00140F94" w:rsidP="00140F94">
      <w:pPr>
        <w:shd w:val="clear" w:color="auto" w:fill="FFFFFF"/>
        <w:spacing w:line="240" w:lineRule="auto"/>
        <w:ind w:firstLine="240"/>
        <w:jc w:val="both"/>
        <w:rPr>
          <w:rFonts w:ascii="Tahoma" w:eastAsia="Times New Roman" w:hAnsi="Tahoma" w:cs="Tahoma"/>
          <w:color w:val="000000"/>
          <w:sz w:val="19"/>
          <w:szCs w:val="19"/>
          <w:lang w:eastAsia="da-DK"/>
        </w:rPr>
      </w:pPr>
      <w:ins w:id="18" w:author="Martin Chemnitz Mortensen" w:date="2018-09-05T15:25:00Z">
        <w:r>
          <w:rPr>
            <w:rFonts w:ascii="Tahoma" w:eastAsia="Times New Roman" w:hAnsi="Tahoma" w:cs="Tahoma"/>
            <w:i/>
            <w:color w:val="000000"/>
            <w:sz w:val="19"/>
            <w:szCs w:val="19"/>
            <w:lang w:eastAsia="da-DK"/>
          </w:rPr>
          <w:t>Stk. 4.</w:t>
        </w:r>
        <w:r>
          <w:rPr>
            <w:rFonts w:ascii="Tahoma" w:eastAsia="Times New Roman" w:hAnsi="Tahoma" w:cs="Tahoma"/>
            <w:color w:val="000000"/>
            <w:sz w:val="19"/>
            <w:szCs w:val="19"/>
            <w:lang w:eastAsia="da-DK"/>
          </w:rPr>
          <w:t xml:space="preserve"> Modregning, jf. stk. 3, foretages</w:t>
        </w:r>
      </w:ins>
      <w:ins w:id="19" w:author="Henry Damsgaard Lanng" w:date="2018-09-10T21:57:00Z">
        <w:r w:rsidR="00B72B99">
          <w:rPr>
            <w:rFonts w:ascii="Tahoma" w:eastAsia="Times New Roman" w:hAnsi="Tahoma" w:cs="Tahoma"/>
            <w:color w:val="000000"/>
            <w:sz w:val="19"/>
            <w:szCs w:val="19"/>
            <w:lang w:eastAsia="da-DK"/>
          </w:rPr>
          <w:t xml:space="preserve"> ligeligt</w:t>
        </w:r>
      </w:ins>
      <w:ins w:id="20" w:author="Martin Chemnitz Mortensen" w:date="2018-09-05T15:25:00Z">
        <w:r>
          <w:rPr>
            <w:rFonts w:ascii="Tahoma" w:eastAsia="Times New Roman" w:hAnsi="Tahoma" w:cs="Tahoma"/>
            <w:color w:val="000000"/>
            <w:sz w:val="19"/>
            <w:szCs w:val="19"/>
            <w:lang w:eastAsia="da-DK"/>
          </w:rPr>
          <w:t xml:space="preserve"> på alle kvoter på fartøjet med den procentsats der mangler</w:t>
        </w:r>
        <w:del w:id="21" w:author="Henry Damsgaard Lanng" w:date="2018-09-10T21:57:00Z">
          <w:r w:rsidDel="00B72B99">
            <w:rPr>
              <w:rFonts w:ascii="Tahoma" w:eastAsia="Times New Roman" w:hAnsi="Tahoma" w:cs="Tahoma"/>
              <w:color w:val="000000"/>
              <w:sz w:val="19"/>
              <w:szCs w:val="19"/>
              <w:lang w:eastAsia="da-DK"/>
            </w:rPr>
            <w:delText>,</w:delText>
          </w:r>
        </w:del>
        <w:r>
          <w:rPr>
            <w:rFonts w:ascii="Tahoma" w:eastAsia="Times New Roman" w:hAnsi="Tahoma" w:cs="Tahoma"/>
            <w:color w:val="000000"/>
            <w:sz w:val="19"/>
            <w:szCs w:val="19"/>
            <w:lang w:eastAsia="da-DK"/>
          </w:rPr>
          <w:t xml:space="preserve"> for at fartøjet efterlever kravene i stk.</w:t>
        </w:r>
      </w:ins>
      <w:ins w:id="22" w:author="Martin Chemnitz Mortensen" w:date="2018-09-05T15:28:00Z">
        <w:r>
          <w:rPr>
            <w:rFonts w:ascii="Tahoma" w:eastAsia="Times New Roman" w:hAnsi="Tahoma" w:cs="Tahoma"/>
            <w:color w:val="000000"/>
            <w:sz w:val="19"/>
            <w:szCs w:val="19"/>
            <w:lang w:eastAsia="da-DK"/>
          </w:rPr>
          <w:t xml:space="preserve"> 1 og 2. </w:t>
        </w:r>
      </w:ins>
      <w:r w:rsidR="00950F8A">
        <w:rPr>
          <w:rFonts w:ascii="Tahoma" w:eastAsia="Times New Roman" w:hAnsi="Tahoma" w:cs="Tahoma"/>
          <w:color w:val="000000"/>
          <w:sz w:val="19"/>
          <w:szCs w:val="19"/>
          <w:lang w:eastAsia="da-DK"/>
        </w:rPr>
        <w:t xml:space="preserve"> </w:t>
      </w:r>
    </w:p>
    <w:p w14:paraId="6693C707" w14:textId="6D01E5D5" w:rsidR="00950F8A" w:rsidRPr="00320F0C" w:rsidRDefault="00950F8A" w:rsidP="00950F8A">
      <w:pPr>
        <w:shd w:val="clear" w:color="auto" w:fill="FFFFFF"/>
        <w:spacing w:line="240" w:lineRule="auto"/>
        <w:ind w:firstLine="240"/>
        <w:rPr>
          <w:rFonts w:ascii="Tahoma" w:eastAsia="Times New Roman" w:hAnsi="Tahoma" w:cs="Tahoma"/>
          <w:color w:val="000000"/>
          <w:sz w:val="19"/>
          <w:szCs w:val="19"/>
          <w:lang w:eastAsia="da-DK"/>
        </w:rPr>
      </w:pPr>
      <w:r>
        <w:rPr>
          <w:rFonts w:ascii="Tahoma" w:eastAsia="Times New Roman" w:hAnsi="Tahoma" w:cs="Tahoma"/>
          <w:i/>
          <w:color w:val="000000"/>
          <w:sz w:val="19"/>
          <w:szCs w:val="19"/>
          <w:lang w:eastAsia="da-DK"/>
        </w:rPr>
        <w:t xml:space="preserve">Stk. </w:t>
      </w:r>
      <w:del w:id="23" w:author="Martin Chemnitz Mortensen" w:date="2018-09-05T15:28:00Z">
        <w:r w:rsidDel="00140F94">
          <w:rPr>
            <w:rFonts w:ascii="Tahoma" w:eastAsia="Times New Roman" w:hAnsi="Tahoma" w:cs="Tahoma"/>
            <w:i/>
            <w:color w:val="000000"/>
            <w:sz w:val="19"/>
            <w:szCs w:val="19"/>
            <w:lang w:eastAsia="da-DK"/>
          </w:rPr>
          <w:delText>4</w:delText>
        </w:r>
      </w:del>
      <w:ins w:id="24" w:author="Martin Chemnitz Mortensen" w:date="2018-09-05T15:28:00Z">
        <w:r w:rsidR="00140F94">
          <w:rPr>
            <w:rFonts w:ascii="Tahoma" w:eastAsia="Times New Roman" w:hAnsi="Tahoma" w:cs="Tahoma"/>
            <w:i/>
            <w:color w:val="000000"/>
            <w:sz w:val="19"/>
            <w:szCs w:val="19"/>
            <w:lang w:eastAsia="da-DK"/>
          </w:rPr>
          <w:t>5</w:t>
        </w:r>
      </w:ins>
      <w:r>
        <w:rPr>
          <w:rFonts w:ascii="Tahoma" w:eastAsia="Times New Roman" w:hAnsi="Tahoma" w:cs="Tahoma"/>
          <w:i/>
          <w:color w:val="000000"/>
          <w:sz w:val="19"/>
          <w:szCs w:val="19"/>
          <w:lang w:eastAsia="da-DK"/>
        </w:rPr>
        <w:t>.</w:t>
      </w:r>
      <w:r>
        <w:rPr>
          <w:rFonts w:ascii="Tahoma" w:eastAsia="Times New Roman" w:hAnsi="Tahoma" w:cs="Tahoma"/>
          <w:color w:val="000000"/>
          <w:sz w:val="19"/>
          <w:szCs w:val="19"/>
          <w:lang w:eastAsia="da-DK"/>
        </w:rPr>
        <w:t xml:space="preserve"> Ejere til fartøjer, der er tildelt både FKA og IOK-kvoteandele, kan vælge om de 25 %, der skal opfiskes, jf. stk. 1 og 2, skal beregnes på baggrund af landingsværdien af fartøjets samlede årsmængder, eller om FKA-kvoteandelen skal beregnes, jf. stk. 1, og IOK-andelen skal beregnes, jf. stk. 2.   </w:t>
      </w:r>
    </w:p>
    <w:p w14:paraId="4E474B75" w14:textId="29772014" w:rsidR="00950F8A" w:rsidRDefault="00950F8A" w:rsidP="009E1439">
      <w:pPr>
        <w:shd w:val="clear" w:color="auto" w:fill="FFFFFF"/>
        <w:spacing w:line="240" w:lineRule="auto"/>
        <w:ind w:firstLine="240"/>
        <w:rPr>
          <w:rFonts w:ascii="Tahoma" w:eastAsia="Times New Roman" w:hAnsi="Tahoma" w:cs="Tahoma"/>
          <w:color w:val="000000"/>
          <w:sz w:val="19"/>
          <w:szCs w:val="19"/>
          <w:lang w:eastAsia="da-DK"/>
        </w:rPr>
      </w:pPr>
      <w:del w:id="25" w:author="Martin Chemnitz Mortensen" w:date="2018-09-05T15:25:00Z">
        <w:r w:rsidRPr="00A720B5" w:rsidDel="00594009">
          <w:rPr>
            <w:rFonts w:ascii="Tahoma" w:eastAsia="Times New Roman" w:hAnsi="Tahoma" w:cs="Tahoma"/>
            <w:i/>
            <w:iCs/>
            <w:color w:val="000000"/>
            <w:sz w:val="19"/>
            <w:szCs w:val="19"/>
            <w:lang w:eastAsia="da-DK"/>
          </w:rPr>
          <w:delText xml:space="preserve">Stk. </w:delText>
        </w:r>
        <w:r w:rsidDel="00594009">
          <w:rPr>
            <w:rFonts w:ascii="Tahoma" w:eastAsia="Times New Roman" w:hAnsi="Tahoma" w:cs="Tahoma"/>
            <w:i/>
            <w:iCs/>
            <w:color w:val="000000"/>
            <w:sz w:val="19"/>
            <w:szCs w:val="19"/>
            <w:lang w:eastAsia="da-DK"/>
          </w:rPr>
          <w:delText>5</w:delText>
        </w:r>
        <w:r w:rsidRPr="00A720B5" w:rsidDel="00594009">
          <w:rPr>
            <w:rFonts w:ascii="Tahoma" w:eastAsia="Times New Roman" w:hAnsi="Tahoma" w:cs="Tahoma"/>
            <w:i/>
            <w:iCs/>
            <w:color w:val="000000"/>
            <w:sz w:val="19"/>
            <w:szCs w:val="19"/>
            <w:lang w:eastAsia="da-DK"/>
          </w:rPr>
          <w:delText>.</w:delText>
        </w:r>
        <w:r w:rsidRPr="00A720B5" w:rsidDel="00594009">
          <w:rPr>
            <w:rFonts w:ascii="Tahoma" w:eastAsia="Times New Roman" w:hAnsi="Tahoma" w:cs="Tahoma"/>
            <w:color w:val="000000"/>
            <w:sz w:val="19"/>
            <w:szCs w:val="19"/>
            <w:lang w:eastAsia="da-DK"/>
          </w:rPr>
          <w:delText> </w:delText>
        </w:r>
        <w:r w:rsidR="00EE3911" w:rsidDel="00594009">
          <w:rPr>
            <w:rFonts w:ascii="Tahoma" w:eastAsia="Times New Roman" w:hAnsi="Tahoma" w:cs="Tahoma"/>
            <w:color w:val="000000"/>
            <w:sz w:val="19"/>
            <w:szCs w:val="19"/>
            <w:lang w:eastAsia="da-DK"/>
          </w:rPr>
          <w:delText>Medmindre Fiskeristyrelsen senest den 20. januar i det følgende år har modtaget meddelelse fra fartøjsejeren om på hvilke kvotearter, der skal ske modregning</w:delText>
        </w:r>
        <w:r w:rsidR="00A2546E" w:rsidDel="00594009">
          <w:rPr>
            <w:rFonts w:ascii="Tahoma" w:eastAsia="Times New Roman" w:hAnsi="Tahoma" w:cs="Tahoma"/>
            <w:color w:val="000000"/>
            <w:sz w:val="19"/>
            <w:szCs w:val="19"/>
            <w:lang w:eastAsia="da-DK"/>
          </w:rPr>
          <w:delText xml:space="preserve"> i årsmængden</w:delText>
        </w:r>
        <w:r w:rsidR="00EE3911" w:rsidDel="00594009">
          <w:rPr>
            <w:rFonts w:ascii="Tahoma" w:eastAsia="Times New Roman" w:hAnsi="Tahoma" w:cs="Tahoma"/>
            <w:color w:val="000000"/>
            <w:sz w:val="19"/>
            <w:szCs w:val="19"/>
            <w:lang w:eastAsia="da-DK"/>
          </w:rPr>
          <w:delText>, jf. stk. 3, udvælger Fiskeristyrelsen på hvilke kvotearter, der skal ske modregning</w:delText>
        </w:r>
        <w:r w:rsidR="00997E11" w:rsidDel="00594009">
          <w:rPr>
            <w:rFonts w:ascii="Tahoma" w:eastAsia="Times New Roman" w:hAnsi="Tahoma" w:cs="Tahoma"/>
            <w:color w:val="000000"/>
            <w:sz w:val="19"/>
            <w:szCs w:val="19"/>
            <w:lang w:eastAsia="da-DK"/>
          </w:rPr>
          <w:delText>.</w:delText>
        </w:r>
      </w:del>
    </w:p>
    <w:p w14:paraId="2026A145" w14:textId="308669A6" w:rsidR="00950F8A" w:rsidRDefault="00950F8A" w:rsidP="00950F8A">
      <w:pPr>
        <w:shd w:val="clear" w:color="auto" w:fill="FFFFFF"/>
        <w:spacing w:line="240" w:lineRule="auto"/>
        <w:ind w:firstLine="240"/>
        <w:rPr>
          <w:rFonts w:ascii="Tahoma" w:eastAsia="Times New Roman" w:hAnsi="Tahoma" w:cs="Tahoma"/>
          <w:color w:val="000000"/>
          <w:sz w:val="19"/>
          <w:szCs w:val="19"/>
          <w:lang w:eastAsia="da-DK"/>
        </w:rPr>
      </w:pPr>
      <w:r>
        <w:rPr>
          <w:rFonts w:ascii="Tahoma" w:eastAsia="Times New Roman" w:hAnsi="Tahoma" w:cs="Tahoma"/>
          <w:i/>
          <w:color w:val="000000"/>
          <w:sz w:val="19"/>
          <w:szCs w:val="19"/>
          <w:lang w:eastAsia="da-DK"/>
        </w:rPr>
        <w:t>Stk. 6.</w:t>
      </w:r>
      <w:r>
        <w:rPr>
          <w:rFonts w:ascii="Tahoma" w:eastAsia="Times New Roman" w:hAnsi="Tahoma" w:cs="Tahoma"/>
          <w:color w:val="000000"/>
          <w:sz w:val="19"/>
          <w:szCs w:val="19"/>
          <w:lang w:eastAsia="da-DK"/>
        </w:rPr>
        <w:t xml:space="preserve"> </w:t>
      </w:r>
      <w:r w:rsidRPr="00A720B5">
        <w:rPr>
          <w:rFonts w:ascii="Tahoma" w:eastAsia="Times New Roman" w:hAnsi="Tahoma" w:cs="Tahoma"/>
          <w:color w:val="000000"/>
          <w:sz w:val="19"/>
          <w:szCs w:val="19"/>
          <w:lang w:eastAsia="da-DK"/>
        </w:rPr>
        <w:t>Fartøjsejere, som på grund af sygdom, havari</w:t>
      </w:r>
      <w:ins w:id="26" w:author="Martin Chemnitz Mortensen" w:date="2018-09-05T15:30:00Z">
        <w:r w:rsidR="00140F94">
          <w:rPr>
            <w:rFonts w:ascii="Tahoma" w:eastAsia="Times New Roman" w:hAnsi="Tahoma" w:cs="Tahoma"/>
            <w:color w:val="000000"/>
            <w:sz w:val="19"/>
            <w:szCs w:val="19"/>
            <w:lang w:eastAsia="da-DK"/>
          </w:rPr>
          <w:t xml:space="preserve">, </w:t>
        </w:r>
      </w:ins>
      <w:ins w:id="27" w:author="Henry Damsgaard Lanng" w:date="2018-09-10T22:01:00Z">
        <w:r w:rsidR="00413474">
          <w:rPr>
            <w:rFonts w:ascii="Tahoma" w:eastAsia="Times New Roman" w:hAnsi="Tahoma" w:cs="Tahoma"/>
            <w:color w:val="000000"/>
            <w:sz w:val="19"/>
            <w:szCs w:val="19"/>
            <w:lang w:eastAsia="da-DK"/>
          </w:rPr>
          <w:t>varetagelse af</w:t>
        </w:r>
      </w:ins>
      <w:ins w:id="28" w:author="Martin Chemnitz Mortensen" w:date="2018-09-05T15:30:00Z">
        <w:del w:id="29" w:author="Henry Damsgaard Lanng" w:date="2018-09-10T22:01:00Z">
          <w:r w:rsidR="00140F94" w:rsidDel="00413474">
            <w:rPr>
              <w:rFonts w:ascii="Tahoma" w:eastAsia="Times New Roman" w:hAnsi="Tahoma" w:cs="Tahoma"/>
              <w:color w:val="000000"/>
              <w:sz w:val="19"/>
              <w:szCs w:val="19"/>
              <w:lang w:eastAsia="da-DK"/>
            </w:rPr>
            <w:delText>besidder</w:delText>
          </w:r>
        </w:del>
        <w:r w:rsidR="00140F94">
          <w:rPr>
            <w:rFonts w:ascii="Tahoma" w:eastAsia="Times New Roman" w:hAnsi="Tahoma" w:cs="Tahoma"/>
            <w:color w:val="000000"/>
            <w:sz w:val="19"/>
            <w:szCs w:val="19"/>
            <w:lang w:eastAsia="da-DK"/>
          </w:rPr>
          <w:t xml:space="preserve"> tillidsposter i fiskeriets organisationer</w:t>
        </w:r>
      </w:ins>
      <w:r w:rsidRPr="00A720B5">
        <w:rPr>
          <w:rFonts w:ascii="Tahoma" w:eastAsia="Times New Roman" w:hAnsi="Tahoma" w:cs="Tahoma"/>
          <w:color w:val="000000"/>
          <w:sz w:val="19"/>
          <w:szCs w:val="19"/>
          <w:lang w:eastAsia="da-DK"/>
        </w:rPr>
        <w:t xml:space="preserve"> el. lign. ikke har været i stand til </w:t>
      </w:r>
      <w:del w:id="30" w:author="Martin Grynberg Andersen" w:date="2018-09-07T10:19:00Z">
        <w:r w:rsidDel="00AF76FD">
          <w:rPr>
            <w:rFonts w:ascii="Tahoma" w:eastAsia="Times New Roman" w:hAnsi="Tahoma" w:cs="Tahoma"/>
            <w:color w:val="000000"/>
            <w:sz w:val="19"/>
            <w:szCs w:val="19"/>
            <w:lang w:eastAsia="da-DK"/>
          </w:rPr>
          <w:delText xml:space="preserve">af </w:delText>
        </w:r>
      </w:del>
      <w:ins w:id="31" w:author="Martin Grynberg Andersen" w:date="2018-09-07T10:19:00Z">
        <w:r w:rsidR="00AF76FD">
          <w:rPr>
            <w:rFonts w:ascii="Tahoma" w:eastAsia="Times New Roman" w:hAnsi="Tahoma" w:cs="Tahoma"/>
            <w:color w:val="000000"/>
            <w:sz w:val="19"/>
            <w:szCs w:val="19"/>
            <w:lang w:eastAsia="da-DK"/>
          </w:rPr>
          <w:t xml:space="preserve">at </w:t>
        </w:r>
      </w:ins>
      <w:r>
        <w:rPr>
          <w:rFonts w:ascii="Tahoma" w:eastAsia="Times New Roman" w:hAnsi="Tahoma" w:cs="Tahoma"/>
          <w:color w:val="000000"/>
          <w:sz w:val="19"/>
          <w:szCs w:val="19"/>
          <w:lang w:eastAsia="da-DK"/>
        </w:rPr>
        <w:t xml:space="preserve">fiske og lande årsmængder svarende </w:t>
      </w:r>
      <w:ins w:id="32" w:author="Martin Grynberg Andersen" w:date="2018-09-07T10:19:00Z">
        <w:r w:rsidR="00AF76FD">
          <w:rPr>
            <w:rFonts w:ascii="Tahoma" w:eastAsia="Times New Roman" w:hAnsi="Tahoma" w:cs="Tahoma"/>
            <w:color w:val="000000"/>
            <w:sz w:val="19"/>
            <w:szCs w:val="19"/>
            <w:lang w:eastAsia="da-DK"/>
          </w:rPr>
          <w:t xml:space="preserve">til </w:t>
        </w:r>
      </w:ins>
      <w:r>
        <w:rPr>
          <w:rFonts w:ascii="Tahoma" w:eastAsia="Times New Roman" w:hAnsi="Tahoma" w:cs="Tahoma"/>
          <w:color w:val="000000"/>
          <w:sz w:val="19"/>
          <w:szCs w:val="19"/>
          <w:lang w:eastAsia="da-DK"/>
        </w:rPr>
        <w:t>25</w:t>
      </w:r>
      <w:r w:rsidR="00FD3C68">
        <w:rPr>
          <w:rFonts w:ascii="Tahoma" w:eastAsia="Times New Roman" w:hAnsi="Tahoma" w:cs="Tahoma"/>
          <w:color w:val="000000"/>
          <w:sz w:val="19"/>
          <w:szCs w:val="19"/>
          <w:lang w:eastAsia="da-DK"/>
        </w:rPr>
        <w:t xml:space="preserve"> </w:t>
      </w:r>
      <w:r>
        <w:rPr>
          <w:rFonts w:ascii="Tahoma" w:eastAsia="Times New Roman" w:hAnsi="Tahoma" w:cs="Tahoma"/>
          <w:color w:val="000000"/>
          <w:sz w:val="19"/>
          <w:szCs w:val="19"/>
          <w:lang w:eastAsia="da-DK"/>
        </w:rPr>
        <w:t>%</w:t>
      </w:r>
      <w:r w:rsidRPr="00A720B5">
        <w:rPr>
          <w:rFonts w:ascii="Tahoma" w:eastAsia="Times New Roman" w:hAnsi="Tahoma" w:cs="Tahoma"/>
          <w:color w:val="000000"/>
          <w:sz w:val="19"/>
          <w:szCs w:val="19"/>
          <w:lang w:eastAsia="da-DK"/>
        </w:rPr>
        <w:t xml:space="preserve"> </w:t>
      </w:r>
      <w:r>
        <w:rPr>
          <w:rFonts w:ascii="Tahoma" w:eastAsia="Times New Roman" w:hAnsi="Tahoma" w:cs="Tahoma"/>
          <w:color w:val="000000"/>
          <w:sz w:val="19"/>
          <w:szCs w:val="19"/>
          <w:lang w:eastAsia="da-DK"/>
        </w:rPr>
        <w:t>af værdien af fartøjets samlede</w:t>
      </w:r>
      <w:r w:rsidRPr="00A720B5">
        <w:rPr>
          <w:rFonts w:ascii="Tahoma" w:eastAsia="Times New Roman" w:hAnsi="Tahoma" w:cs="Tahoma"/>
          <w:color w:val="000000"/>
          <w:sz w:val="19"/>
          <w:szCs w:val="19"/>
          <w:lang w:eastAsia="da-DK"/>
        </w:rPr>
        <w:t xml:space="preserve"> årsmængde</w:t>
      </w:r>
      <w:r>
        <w:rPr>
          <w:rFonts w:ascii="Tahoma" w:eastAsia="Times New Roman" w:hAnsi="Tahoma" w:cs="Tahoma"/>
          <w:color w:val="000000"/>
          <w:sz w:val="19"/>
          <w:szCs w:val="19"/>
          <w:lang w:eastAsia="da-DK"/>
        </w:rPr>
        <w:t>r, jf. stk. 1 og 2</w:t>
      </w:r>
      <w:r w:rsidRPr="00A720B5">
        <w:rPr>
          <w:rFonts w:ascii="Tahoma" w:eastAsia="Times New Roman" w:hAnsi="Tahoma" w:cs="Tahoma"/>
          <w:color w:val="000000"/>
          <w:sz w:val="19"/>
          <w:szCs w:val="19"/>
          <w:lang w:eastAsia="da-DK"/>
        </w:rPr>
        <w:t>, kan ansøge</w:t>
      </w:r>
      <w:r>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om dispensation fra betingelsen i stk. 1</w:t>
      </w:r>
      <w:r>
        <w:rPr>
          <w:rFonts w:ascii="Tahoma" w:eastAsia="Times New Roman" w:hAnsi="Tahoma" w:cs="Tahoma"/>
          <w:color w:val="000000"/>
          <w:sz w:val="19"/>
          <w:szCs w:val="19"/>
          <w:lang w:eastAsia="da-DK"/>
        </w:rPr>
        <w:t xml:space="preserve"> og 2</w:t>
      </w:r>
      <w:r w:rsidRPr="00A720B5">
        <w:rPr>
          <w:rFonts w:ascii="Tahoma" w:eastAsia="Times New Roman" w:hAnsi="Tahoma" w:cs="Tahoma"/>
          <w:color w:val="000000"/>
          <w:sz w:val="19"/>
          <w:szCs w:val="19"/>
          <w:lang w:eastAsia="da-DK"/>
        </w:rPr>
        <w:t xml:space="preserve">. </w:t>
      </w:r>
      <w:r w:rsidR="003C206B">
        <w:rPr>
          <w:rFonts w:ascii="Tahoma" w:eastAsia="Times New Roman" w:hAnsi="Tahoma" w:cs="Tahoma"/>
          <w:color w:val="000000"/>
          <w:sz w:val="19"/>
          <w:szCs w:val="19"/>
          <w:lang w:eastAsia="da-DK"/>
        </w:rPr>
        <w:t xml:space="preserve">I forbindelse med ansøgningen skal det dokumenteres, at grundlaget for ansøgningen har medført en reduktion i </w:t>
      </w:r>
      <w:r w:rsidR="00597A75">
        <w:rPr>
          <w:rFonts w:ascii="Tahoma" w:eastAsia="Times New Roman" w:hAnsi="Tahoma" w:cs="Tahoma"/>
          <w:color w:val="000000"/>
          <w:sz w:val="19"/>
          <w:szCs w:val="19"/>
          <w:lang w:eastAsia="da-DK"/>
        </w:rPr>
        <w:t>evnen til</w:t>
      </w:r>
      <w:r w:rsidR="003C206B">
        <w:rPr>
          <w:rFonts w:ascii="Tahoma" w:eastAsia="Times New Roman" w:hAnsi="Tahoma" w:cs="Tahoma"/>
          <w:color w:val="000000"/>
          <w:sz w:val="19"/>
          <w:szCs w:val="19"/>
          <w:lang w:eastAsia="da-DK"/>
        </w:rPr>
        <w:t xml:space="preserve"> at opfiske 25 % af værdien af fartøjets samlede årsmængder.</w:t>
      </w:r>
      <w:r w:rsidR="003C206B">
        <w:rPr>
          <w:rStyle w:val="Kommentarhenvisning"/>
        </w:rPr>
        <w:t xml:space="preserve"> </w:t>
      </w:r>
    </w:p>
    <w:p w14:paraId="05059EC6" w14:textId="77777777" w:rsidR="00950F8A" w:rsidRDefault="00950F8A" w:rsidP="00950F8A">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 xml:space="preserve">Stk. </w:t>
      </w:r>
      <w:r>
        <w:rPr>
          <w:rFonts w:ascii="Tahoma" w:eastAsia="Times New Roman" w:hAnsi="Tahoma" w:cs="Tahoma"/>
          <w:i/>
          <w:iCs/>
          <w:color w:val="000000"/>
          <w:sz w:val="19"/>
          <w:szCs w:val="19"/>
          <w:lang w:eastAsia="da-DK"/>
        </w:rPr>
        <w:t>7</w:t>
      </w:r>
      <w:r w:rsidRPr="00A720B5">
        <w:rPr>
          <w:rFonts w:ascii="Tahoma" w:eastAsia="Times New Roman" w:hAnsi="Tahoma" w:cs="Tahoma"/>
          <w:i/>
          <w:iCs/>
          <w:color w:val="000000"/>
          <w:sz w:val="19"/>
          <w:szCs w:val="19"/>
          <w:lang w:eastAsia="da-DK"/>
        </w:rPr>
        <w:t>.</w:t>
      </w:r>
      <w:r w:rsidRPr="00A720B5">
        <w:rPr>
          <w:rFonts w:ascii="Tahoma" w:eastAsia="Times New Roman" w:hAnsi="Tahoma" w:cs="Tahoma"/>
          <w:color w:val="000000"/>
          <w:sz w:val="19"/>
          <w:szCs w:val="19"/>
          <w:lang w:eastAsia="da-DK"/>
        </w:rPr>
        <w:t xml:space="preserve"> Beregning af værdien af </w:t>
      </w:r>
      <w:r>
        <w:rPr>
          <w:rFonts w:ascii="Tahoma" w:eastAsia="Times New Roman" w:hAnsi="Tahoma" w:cs="Tahoma"/>
          <w:color w:val="000000"/>
          <w:sz w:val="19"/>
          <w:szCs w:val="19"/>
          <w:lang w:eastAsia="da-DK"/>
        </w:rPr>
        <w:t xml:space="preserve">et fartøjs årsmængder, jf. stk. 1, </w:t>
      </w:r>
      <w:r w:rsidRPr="00A720B5">
        <w:rPr>
          <w:rFonts w:ascii="Tahoma" w:eastAsia="Times New Roman" w:hAnsi="Tahoma" w:cs="Tahoma"/>
          <w:color w:val="000000"/>
          <w:sz w:val="19"/>
          <w:szCs w:val="19"/>
          <w:lang w:eastAsia="da-DK"/>
        </w:rPr>
        <w:t xml:space="preserve">sker på grundlag af de </w:t>
      </w:r>
      <w:r>
        <w:rPr>
          <w:rFonts w:ascii="Tahoma" w:eastAsia="Times New Roman" w:hAnsi="Tahoma" w:cs="Tahoma"/>
          <w:color w:val="000000"/>
          <w:sz w:val="19"/>
          <w:szCs w:val="19"/>
          <w:lang w:eastAsia="da-DK"/>
        </w:rPr>
        <w:t>årsmængder inkl. uddelinger fra fiskefonden, der tildeles fartøjet inden</w:t>
      </w:r>
      <w:r w:rsidR="004756EE">
        <w:rPr>
          <w:rFonts w:ascii="Tahoma" w:eastAsia="Times New Roman" w:hAnsi="Tahoma" w:cs="Tahoma"/>
          <w:color w:val="000000"/>
          <w:sz w:val="19"/>
          <w:szCs w:val="19"/>
          <w:lang w:eastAsia="da-DK"/>
        </w:rPr>
        <w:t xml:space="preserve"> </w:t>
      </w:r>
      <w:r>
        <w:rPr>
          <w:rFonts w:ascii="Tahoma" w:eastAsia="Times New Roman" w:hAnsi="Tahoma" w:cs="Tahoma"/>
          <w:color w:val="000000"/>
          <w:sz w:val="19"/>
          <w:szCs w:val="19"/>
          <w:lang w:eastAsia="da-DK"/>
        </w:rPr>
        <w:t xml:space="preserve">for et kalenderår på baggrund af de til fartøjet tildelte kvoteandele. Mængden af de tildelte årsmængder ganges med de gennemsnitlige afregningspriser for hver art og farvand i det forudgående år. De </w:t>
      </w:r>
      <w:r w:rsidRPr="00A720B5">
        <w:rPr>
          <w:rFonts w:ascii="Tahoma" w:eastAsia="Times New Roman" w:hAnsi="Tahoma" w:cs="Tahoma"/>
          <w:color w:val="000000"/>
          <w:sz w:val="19"/>
          <w:szCs w:val="19"/>
          <w:lang w:eastAsia="da-DK"/>
        </w:rPr>
        <w:t>gennemsnitlige afregningspriser for det forudgående år</w:t>
      </w:r>
      <w:r>
        <w:rPr>
          <w:rFonts w:ascii="Tahoma" w:eastAsia="Times New Roman" w:hAnsi="Tahoma" w:cs="Tahoma"/>
          <w:color w:val="000000"/>
          <w:sz w:val="19"/>
          <w:szCs w:val="19"/>
          <w:lang w:eastAsia="da-DK"/>
        </w:rPr>
        <w:t xml:space="preserve"> </w:t>
      </w:r>
      <w:r w:rsidRPr="00A720B5">
        <w:rPr>
          <w:rFonts w:ascii="Tahoma" w:eastAsia="Times New Roman" w:hAnsi="Tahoma" w:cs="Tahoma"/>
          <w:color w:val="000000"/>
          <w:sz w:val="19"/>
          <w:szCs w:val="19"/>
          <w:lang w:eastAsia="da-DK"/>
        </w:rPr>
        <w:t>offentliggøres</w:t>
      </w:r>
      <w:r>
        <w:rPr>
          <w:rFonts w:ascii="Tahoma" w:eastAsia="Times New Roman" w:hAnsi="Tahoma" w:cs="Tahoma"/>
          <w:color w:val="000000"/>
          <w:sz w:val="19"/>
          <w:szCs w:val="19"/>
          <w:lang w:eastAsia="da-DK"/>
        </w:rPr>
        <w:t xml:space="preserve"> i en tabel </w:t>
      </w:r>
      <w:r w:rsidRPr="00A720B5">
        <w:rPr>
          <w:rFonts w:ascii="Tahoma" w:eastAsia="Times New Roman" w:hAnsi="Tahoma" w:cs="Tahoma"/>
          <w:color w:val="000000"/>
          <w:sz w:val="19"/>
          <w:szCs w:val="19"/>
          <w:lang w:eastAsia="da-DK"/>
        </w:rPr>
        <w:t>i henhold til bilag 6</w:t>
      </w:r>
      <w:r>
        <w:rPr>
          <w:rFonts w:ascii="Tahoma" w:eastAsia="Times New Roman" w:hAnsi="Tahoma" w:cs="Tahoma"/>
          <w:color w:val="000000"/>
          <w:sz w:val="19"/>
          <w:szCs w:val="19"/>
          <w:lang w:eastAsia="da-DK"/>
        </w:rPr>
        <w:t>.</w:t>
      </w:r>
    </w:p>
    <w:p w14:paraId="43A8C914" w14:textId="0CC3123D" w:rsidR="00950F8A" w:rsidRDefault="00950F8A" w:rsidP="00950F8A">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 xml:space="preserve">Stk. </w:t>
      </w:r>
      <w:r>
        <w:rPr>
          <w:rFonts w:ascii="Tahoma" w:eastAsia="Times New Roman" w:hAnsi="Tahoma" w:cs="Tahoma"/>
          <w:i/>
          <w:iCs/>
          <w:color w:val="000000"/>
          <w:sz w:val="19"/>
          <w:szCs w:val="19"/>
          <w:lang w:eastAsia="da-DK"/>
        </w:rPr>
        <w:t>8</w:t>
      </w:r>
      <w:r w:rsidRPr="00A720B5">
        <w:rPr>
          <w:rFonts w:ascii="Tahoma" w:eastAsia="Times New Roman" w:hAnsi="Tahoma" w:cs="Tahoma"/>
          <w:i/>
          <w:iCs/>
          <w:color w:val="000000"/>
          <w:sz w:val="19"/>
          <w:szCs w:val="19"/>
          <w:lang w:eastAsia="da-DK"/>
        </w:rPr>
        <w:t>.</w:t>
      </w:r>
      <w:r w:rsidRPr="00A720B5">
        <w:rPr>
          <w:rFonts w:ascii="Tahoma" w:eastAsia="Times New Roman" w:hAnsi="Tahoma" w:cs="Tahoma"/>
          <w:color w:val="000000"/>
          <w:sz w:val="19"/>
          <w:szCs w:val="19"/>
          <w:lang w:eastAsia="da-DK"/>
        </w:rPr>
        <w:t> </w:t>
      </w:r>
      <w:ins w:id="33" w:author="Martin Grynberg Andersen" w:date="2018-09-07T10:19:00Z">
        <w:r w:rsidR="00AF76FD">
          <w:rPr>
            <w:rFonts w:ascii="Tahoma" w:eastAsia="Times New Roman" w:hAnsi="Tahoma" w:cs="Tahoma"/>
            <w:color w:val="000000"/>
            <w:sz w:val="19"/>
            <w:szCs w:val="19"/>
            <w:lang w:eastAsia="da-DK"/>
          </w:rPr>
          <w:t>F</w:t>
        </w:r>
      </w:ins>
      <w:del w:id="34" w:author="Martin Grynberg Andersen" w:date="2018-09-07T10:19:00Z">
        <w:r w:rsidDel="00AF76FD">
          <w:rPr>
            <w:rFonts w:ascii="Tahoma" w:eastAsia="Times New Roman" w:hAnsi="Tahoma" w:cs="Tahoma"/>
            <w:color w:val="000000"/>
            <w:sz w:val="19"/>
            <w:szCs w:val="19"/>
            <w:lang w:eastAsia="da-DK"/>
          </w:rPr>
          <w:delText>f</w:delText>
        </w:r>
      </w:del>
      <w:r>
        <w:rPr>
          <w:rFonts w:ascii="Tahoma" w:eastAsia="Times New Roman" w:hAnsi="Tahoma" w:cs="Tahoma"/>
          <w:color w:val="000000"/>
          <w:sz w:val="19"/>
          <w:szCs w:val="19"/>
          <w:lang w:eastAsia="da-DK"/>
        </w:rPr>
        <w:t>artøjer, der i 2018 ikke opfylder kravene i stk. 1</w:t>
      </w:r>
      <w:r w:rsidR="00FD3C68">
        <w:rPr>
          <w:rFonts w:ascii="Tahoma" w:eastAsia="Times New Roman" w:hAnsi="Tahoma" w:cs="Tahoma"/>
          <w:color w:val="000000"/>
          <w:sz w:val="19"/>
          <w:szCs w:val="19"/>
          <w:lang w:eastAsia="da-DK"/>
        </w:rPr>
        <w:t xml:space="preserve"> og </w:t>
      </w:r>
      <w:r>
        <w:rPr>
          <w:rFonts w:ascii="Tahoma" w:eastAsia="Times New Roman" w:hAnsi="Tahoma" w:cs="Tahoma"/>
          <w:color w:val="000000"/>
          <w:sz w:val="19"/>
          <w:szCs w:val="19"/>
          <w:lang w:eastAsia="da-DK"/>
        </w:rPr>
        <w:t>2</w:t>
      </w:r>
      <w:ins w:id="35" w:author="Martin Grynberg Andersen" w:date="2018-09-07T10:19:00Z">
        <w:r w:rsidR="00AF76FD">
          <w:rPr>
            <w:rFonts w:ascii="Tahoma" w:eastAsia="Times New Roman" w:hAnsi="Tahoma" w:cs="Tahoma"/>
            <w:color w:val="000000"/>
            <w:sz w:val="19"/>
            <w:szCs w:val="19"/>
            <w:lang w:eastAsia="da-DK"/>
          </w:rPr>
          <w:t>,</w:t>
        </w:r>
      </w:ins>
      <w:r>
        <w:rPr>
          <w:rFonts w:ascii="Tahoma" w:eastAsia="Times New Roman" w:hAnsi="Tahoma" w:cs="Tahoma"/>
          <w:color w:val="000000"/>
          <w:sz w:val="19"/>
          <w:szCs w:val="19"/>
          <w:lang w:eastAsia="da-DK"/>
        </w:rPr>
        <w:t xml:space="preserve"> vil i 201</w:t>
      </w:r>
      <w:r w:rsidR="00CB3A40">
        <w:rPr>
          <w:rFonts w:ascii="Tahoma" w:eastAsia="Times New Roman" w:hAnsi="Tahoma" w:cs="Tahoma"/>
          <w:color w:val="000000"/>
          <w:sz w:val="19"/>
          <w:szCs w:val="19"/>
          <w:lang w:eastAsia="da-DK"/>
        </w:rPr>
        <w:t>9</w:t>
      </w:r>
      <w:r>
        <w:rPr>
          <w:rFonts w:ascii="Tahoma" w:eastAsia="Times New Roman" w:hAnsi="Tahoma" w:cs="Tahoma"/>
          <w:color w:val="000000"/>
          <w:sz w:val="19"/>
          <w:szCs w:val="19"/>
          <w:lang w:eastAsia="da-DK"/>
        </w:rPr>
        <w:t xml:space="preserve"> ikke være omfattet af stk. 3.</w:t>
      </w:r>
    </w:p>
    <w:p w14:paraId="3D36D21E" w14:textId="77777777" w:rsidR="00950F8A" w:rsidRDefault="00950F8A" w:rsidP="00950F8A">
      <w:pPr>
        <w:shd w:val="clear" w:color="auto" w:fill="FFFFFF"/>
        <w:spacing w:line="240" w:lineRule="auto"/>
        <w:ind w:firstLine="240"/>
        <w:rPr>
          <w:rFonts w:ascii="Tahoma" w:eastAsia="Times New Roman" w:hAnsi="Tahoma" w:cs="Tahoma"/>
          <w:color w:val="000000"/>
          <w:sz w:val="19"/>
          <w:szCs w:val="19"/>
          <w:lang w:eastAsia="da-DK"/>
        </w:rPr>
      </w:pPr>
    </w:p>
    <w:p w14:paraId="7B27982B" w14:textId="3B5E6349" w:rsidR="00950F8A" w:rsidRDefault="00950F8A" w:rsidP="00950F8A">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4</w:t>
      </w:r>
      <w:r>
        <w:rPr>
          <w:rFonts w:ascii="Tahoma" w:eastAsia="Times New Roman" w:hAnsi="Tahoma" w:cs="Tahoma"/>
          <w:b/>
          <w:bCs/>
          <w:color w:val="000000"/>
          <w:sz w:val="19"/>
          <w:szCs w:val="19"/>
          <w:lang w:eastAsia="da-DK"/>
        </w:rPr>
        <w:t>7</w:t>
      </w:r>
      <w:r w:rsidRPr="00A720B5">
        <w:rPr>
          <w:rFonts w:ascii="Tahoma" w:eastAsia="Times New Roman" w:hAnsi="Tahoma" w:cs="Tahoma"/>
          <w:b/>
          <w:bCs/>
          <w:color w:val="000000"/>
          <w:sz w:val="19"/>
          <w:szCs w:val="19"/>
          <w:lang w:eastAsia="da-DK"/>
        </w:rPr>
        <w:t>.</w:t>
      </w:r>
      <w:r>
        <w:rPr>
          <w:rFonts w:ascii="Tahoma" w:eastAsia="Times New Roman" w:hAnsi="Tahoma" w:cs="Tahoma"/>
          <w:b/>
          <w:bCs/>
          <w:color w:val="000000"/>
          <w:sz w:val="19"/>
          <w:szCs w:val="19"/>
          <w:lang w:eastAsia="da-DK"/>
        </w:rPr>
        <w:t xml:space="preserve"> </w:t>
      </w:r>
      <w:r>
        <w:rPr>
          <w:rFonts w:ascii="Tahoma" w:eastAsia="Times New Roman" w:hAnsi="Tahoma" w:cs="Tahoma"/>
          <w:bCs/>
          <w:color w:val="000000"/>
          <w:sz w:val="19"/>
          <w:szCs w:val="19"/>
          <w:lang w:eastAsia="da-DK"/>
        </w:rPr>
        <w:t xml:space="preserve">Fartøjer </w:t>
      </w:r>
      <w:r w:rsidRPr="00A720B5">
        <w:rPr>
          <w:rFonts w:ascii="Tahoma" w:eastAsia="Times New Roman" w:hAnsi="Tahoma" w:cs="Tahoma"/>
          <w:color w:val="000000"/>
          <w:sz w:val="19"/>
          <w:szCs w:val="19"/>
          <w:lang w:eastAsia="da-DK"/>
        </w:rPr>
        <w:t xml:space="preserve">ejet af et </w:t>
      </w:r>
      <w:r>
        <w:rPr>
          <w:rFonts w:ascii="Tahoma" w:eastAsia="Times New Roman" w:hAnsi="Tahoma" w:cs="Tahoma"/>
          <w:color w:val="000000"/>
          <w:sz w:val="19"/>
          <w:szCs w:val="19"/>
          <w:lang w:eastAsia="da-DK"/>
        </w:rPr>
        <w:t xml:space="preserve">kvoteselskab eller puljeselskab, kan efter ansøgning til Fiskeristyrelsen opnå </w:t>
      </w:r>
      <w:r w:rsidR="00CB7FE8">
        <w:rPr>
          <w:rFonts w:ascii="Tahoma" w:eastAsia="Times New Roman" w:hAnsi="Tahoma" w:cs="Tahoma"/>
          <w:color w:val="000000"/>
          <w:sz w:val="19"/>
          <w:szCs w:val="19"/>
          <w:lang w:eastAsia="da-DK"/>
        </w:rPr>
        <w:t>tilladelse</w:t>
      </w:r>
      <w:r>
        <w:rPr>
          <w:rFonts w:ascii="Tahoma" w:eastAsia="Times New Roman" w:hAnsi="Tahoma" w:cs="Tahoma"/>
          <w:color w:val="000000"/>
          <w:sz w:val="19"/>
          <w:szCs w:val="19"/>
          <w:lang w:eastAsia="da-DK"/>
        </w:rPr>
        <w:t xml:space="preserve"> til ikke at opfylde aktivitetskravet, jf. § 46</w:t>
      </w:r>
      <w:ins w:id="36" w:author="Martin Chemnitz Mortensen" w:date="2018-09-05T15:35:00Z">
        <w:r w:rsidR="00347201">
          <w:rPr>
            <w:rFonts w:ascii="Tahoma" w:eastAsia="Times New Roman" w:hAnsi="Tahoma" w:cs="Tahoma"/>
            <w:color w:val="000000"/>
            <w:sz w:val="19"/>
            <w:szCs w:val="19"/>
            <w:lang w:eastAsia="da-DK"/>
          </w:rPr>
          <w:t>,</w:t>
        </w:r>
      </w:ins>
      <w:r>
        <w:rPr>
          <w:rFonts w:ascii="Tahoma" w:eastAsia="Times New Roman" w:hAnsi="Tahoma" w:cs="Tahoma"/>
          <w:color w:val="000000"/>
          <w:sz w:val="19"/>
          <w:szCs w:val="19"/>
          <w:lang w:eastAsia="da-DK"/>
        </w:rPr>
        <w:t xml:space="preserve"> stk. 1</w:t>
      </w:r>
      <w:ins w:id="37" w:author="Martin Chemnitz Mortensen" w:date="2018-09-05T15:35:00Z">
        <w:r w:rsidR="00347201">
          <w:rPr>
            <w:rFonts w:ascii="Tahoma" w:eastAsia="Times New Roman" w:hAnsi="Tahoma" w:cs="Tahoma"/>
            <w:color w:val="000000"/>
            <w:sz w:val="19"/>
            <w:szCs w:val="19"/>
            <w:lang w:eastAsia="da-DK"/>
          </w:rPr>
          <w:t xml:space="preserve"> og 2</w:t>
        </w:r>
      </w:ins>
      <w:r>
        <w:rPr>
          <w:rFonts w:ascii="Tahoma" w:eastAsia="Times New Roman" w:hAnsi="Tahoma" w:cs="Tahoma"/>
          <w:color w:val="000000"/>
          <w:sz w:val="19"/>
          <w:szCs w:val="19"/>
          <w:lang w:eastAsia="da-DK"/>
        </w:rPr>
        <w:t>, udlejeloftet, jf. §</w:t>
      </w:r>
      <w:r w:rsidR="00FD3C68">
        <w:rPr>
          <w:rFonts w:ascii="Tahoma" w:eastAsia="Times New Roman" w:hAnsi="Tahoma" w:cs="Tahoma"/>
          <w:color w:val="000000"/>
          <w:sz w:val="19"/>
          <w:szCs w:val="19"/>
          <w:lang w:eastAsia="da-DK"/>
        </w:rPr>
        <w:t xml:space="preserve"> </w:t>
      </w:r>
      <w:r w:rsidR="008656D1">
        <w:rPr>
          <w:rFonts w:ascii="Tahoma" w:eastAsia="Times New Roman" w:hAnsi="Tahoma" w:cs="Tahoma"/>
          <w:color w:val="000000"/>
          <w:sz w:val="19"/>
          <w:szCs w:val="19"/>
          <w:lang w:eastAsia="da-DK"/>
        </w:rPr>
        <w:t>108</w:t>
      </w:r>
      <w:r w:rsidR="00556605">
        <w:rPr>
          <w:rFonts w:ascii="Tahoma" w:eastAsia="Times New Roman" w:hAnsi="Tahoma" w:cs="Tahoma"/>
          <w:color w:val="000000"/>
          <w:sz w:val="19"/>
          <w:szCs w:val="19"/>
          <w:lang w:eastAsia="da-DK"/>
        </w:rPr>
        <w:t>,</w:t>
      </w:r>
      <w:r w:rsidR="008656D1">
        <w:rPr>
          <w:rFonts w:ascii="Tahoma" w:eastAsia="Times New Roman" w:hAnsi="Tahoma" w:cs="Tahoma"/>
          <w:color w:val="000000"/>
          <w:sz w:val="19"/>
          <w:szCs w:val="19"/>
          <w:lang w:eastAsia="da-DK"/>
        </w:rPr>
        <w:t xml:space="preserve"> stk. 5</w:t>
      </w:r>
      <w:r w:rsidR="00556605">
        <w:rPr>
          <w:rFonts w:ascii="Tahoma" w:eastAsia="Times New Roman" w:hAnsi="Tahoma" w:cs="Tahoma"/>
          <w:color w:val="000000"/>
          <w:sz w:val="19"/>
          <w:szCs w:val="19"/>
          <w:lang w:eastAsia="da-DK"/>
        </w:rPr>
        <w:t>,</w:t>
      </w:r>
      <w:r>
        <w:rPr>
          <w:rFonts w:ascii="Tahoma" w:eastAsia="Times New Roman" w:hAnsi="Tahoma" w:cs="Tahoma"/>
          <w:color w:val="000000"/>
          <w:sz w:val="19"/>
          <w:szCs w:val="19"/>
          <w:lang w:eastAsia="da-DK"/>
        </w:rPr>
        <w:t xml:space="preserve"> og koncentrationsloftet for selskaber, jf. §</w:t>
      </w:r>
      <w:r w:rsidR="00FD3C68">
        <w:rPr>
          <w:rFonts w:ascii="Tahoma" w:eastAsia="Times New Roman" w:hAnsi="Tahoma" w:cs="Tahoma"/>
          <w:color w:val="000000"/>
          <w:sz w:val="19"/>
          <w:szCs w:val="19"/>
          <w:lang w:eastAsia="da-DK"/>
        </w:rPr>
        <w:t xml:space="preserve"> </w:t>
      </w:r>
      <w:r w:rsidR="00B70903">
        <w:rPr>
          <w:rFonts w:ascii="Tahoma" w:eastAsia="Times New Roman" w:hAnsi="Tahoma" w:cs="Tahoma"/>
          <w:color w:val="000000"/>
          <w:sz w:val="19"/>
          <w:szCs w:val="19"/>
          <w:lang w:eastAsia="da-DK"/>
        </w:rPr>
        <w:t>104</w:t>
      </w:r>
      <w:r>
        <w:rPr>
          <w:rFonts w:ascii="Tahoma" w:eastAsia="Times New Roman" w:hAnsi="Tahoma" w:cs="Tahoma"/>
          <w:color w:val="000000"/>
          <w:sz w:val="19"/>
          <w:szCs w:val="19"/>
          <w:lang w:eastAsia="da-DK"/>
        </w:rPr>
        <w:t>.</w:t>
      </w:r>
    </w:p>
    <w:p w14:paraId="3905B091" w14:textId="77777777" w:rsidR="00950F8A" w:rsidRDefault="00950F8A" w:rsidP="00950F8A">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w:t>
      </w:r>
      <w:r>
        <w:rPr>
          <w:rFonts w:ascii="Tahoma" w:eastAsia="Times New Roman" w:hAnsi="Tahoma" w:cs="Tahoma"/>
          <w:color w:val="000000"/>
          <w:sz w:val="19"/>
          <w:szCs w:val="19"/>
          <w:lang w:eastAsia="da-DK"/>
        </w:rPr>
        <w:t xml:space="preserve">Ansøgning om </w:t>
      </w:r>
      <w:r w:rsidR="00CB7FE8">
        <w:rPr>
          <w:rFonts w:ascii="Tahoma" w:eastAsia="Times New Roman" w:hAnsi="Tahoma" w:cs="Tahoma"/>
          <w:color w:val="000000"/>
          <w:sz w:val="19"/>
          <w:szCs w:val="19"/>
          <w:lang w:eastAsia="da-DK"/>
        </w:rPr>
        <w:t>tilladelse</w:t>
      </w:r>
      <w:r>
        <w:rPr>
          <w:rFonts w:ascii="Tahoma" w:eastAsia="Times New Roman" w:hAnsi="Tahoma" w:cs="Tahoma"/>
          <w:color w:val="000000"/>
          <w:sz w:val="19"/>
          <w:szCs w:val="19"/>
          <w:lang w:eastAsia="da-DK"/>
        </w:rPr>
        <w:t xml:space="preserve"> skal indeholde følgende:</w:t>
      </w:r>
    </w:p>
    <w:p w14:paraId="2A5389C3" w14:textId="1B8F9884" w:rsidR="00950F8A" w:rsidRPr="00A720B5" w:rsidRDefault="00950F8A" w:rsidP="00950F8A">
      <w:pPr>
        <w:pStyle w:val="Listeafsnit"/>
        <w:numPr>
          <w:ilvl w:val="0"/>
          <w:numId w:val="17"/>
        </w:numPr>
        <w:shd w:val="clear" w:color="auto" w:fill="FFFFFF"/>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Dokumentation for at erhvervsfiskerselskabet medvirker til at sikre, at kvoterne fastholdes lokalt</w:t>
      </w:r>
      <w:r w:rsidRPr="00A720B5">
        <w:rPr>
          <w:rFonts w:ascii="Tahoma" w:eastAsia="Times New Roman" w:hAnsi="Tahoma" w:cs="Tahoma"/>
          <w:color w:val="000000"/>
          <w:sz w:val="19"/>
          <w:szCs w:val="19"/>
          <w:lang w:eastAsia="da-DK"/>
        </w:rPr>
        <w:t>.</w:t>
      </w:r>
    </w:p>
    <w:p w14:paraId="61D8C492" w14:textId="44A3DA93" w:rsidR="00950F8A" w:rsidRDefault="00C06064" w:rsidP="00950F8A">
      <w:pPr>
        <w:pStyle w:val="Listeafsnit"/>
        <w:numPr>
          <w:ilvl w:val="0"/>
          <w:numId w:val="17"/>
        </w:numPr>
        <w:shd w:val="clear" w:color="auto" w:fill="FFFFFF"/>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Redegørelse</w:t>
      </w:r>
      <w:r w:rsidR="00950F8A">
        <w:rPr>
          <w:rFonts w:ascii="Tahoma" w:eastAsia="Times New Roman" w:hAnsi="Tahoma" w:cs="Tahoma"/>
          <w:color w:val="000000"/>
          <w:sz w:val="19"/>
          <w:szCs w:val="19"/>
          <w:lang w:eastAsia="da-DK"/>
        </w:rPr>
        <w:t xml:space="preserve"> for at erhvervsfiskerselskabet sikrer bedre finansieringsvilkår for ejerne. </w:t>
      </w:r>
    </w:p>
    <w:p w14:paraId="53FA00DC" w14:textId="77777777" w:rsidR="00950F8A" w:rsidRDefault="00950F8A" w:rsidP="00950F8A">
      <w:pPr>
        <w:pStyle w:val="Listeafsnit"/>
        <w:numPr>
          <w:ilvl w:val="0"/>
          <w:numId w:val="17"/>
        </w:numPr>
        <w:shd w:val="clear" w:color="auto" w:fill="FFFFFF"/>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Havnekendings nr. på de af ejerkredsens fartøjer som årsmængderne overføres til.</w:t>
      </w:r>
    </w:p>
    <w:p w14:paraId="38FFE05F" w14:textId="42F9DB0C" w:rsidR="00950F8A" w:rsidRDefault="00950F8A" w:rsidP="00950F8A">
      <w:pPr>
        <w:shd w:val="clear" w:color="auto" w:fill="FFFFFF"/>
        <w:spacing w:line="240" w:lineRule="auto"/>
        <w:ind w:firstLine="284"/>
        <w:rPr>
          <w:rFonts w:ascii="Tahoma" w:eastAsia="Times New Roman" w:hAnsi="Tahoma" w:cs="Tahoma"/>
          <w:color w:val="000000"/>
          <w:sz w:val="19"/>
          <w:szCs w:val="19"/>
          <w:lang w:eastAsia="da-DK"/>
        </w:rPr>
      </w:pPr>
      <w:r w:rsidRPr="0045204E">
        <w:rPr>
          <w:rFonts w:ascii="Tahoma" w:eastAsia="Times New Roman" w:hAnsi="Tahoma" w:cs="Tahoma"/>
          <w:i/>
          <w:color w:val="000000"/>
          <w:sz w:val="19"/>
          <w:szCs w:val="19"/>
          <w:lang w:eastAsia="da-DK"/>
        </w:rPr>
        <w:t>Stk. 3.</w:t>
      </w:r>
      <w:r w:rsidRPr="0045204E">
        <w:rPr>
          <w:rFonts w:ascii="Tahoma" w:eastAsia="Times New Roman" w:hAnsi="Tahoma" w:cs="Tahoma"/>
          <w:color w:val="000000"/>
          <w:sz w:val="19"/>
          <w:szCs w:val="19"/>
          <w:lang w:eastAsia="da-DK"/>
        </w:rPr>
        <w:t> Erhvervsfiskerselskabets årsmængder kan overføres til ejernes egne fartøjer ud over udlejeloftet på 75</w:t>
      </w:r>
      <w:r w:rsidR="00C06064">
        <w:rPr>
          <w:rFonts w:ascii="Tahoma" w:eastAsia="Times New Roman" w:hAnsi="Tahoma" w:cs="Tahoma"/>
          <w:color w:val="000000"/>
          <w:sz w:val="19"/>
          <w:szCs w:val="19"/>
          <w:lang w:eastAsia="da-DK"/>
        </w:rPr>
        <w:t xml:space="preserve"> </w:t>
      </w:r>
      <w:r w:rsidRPr="0045204E">
        <w:rPr>
          <w:rFonts w:ascii="Tahoma" w:eastAsia="Times New Roman" w:hAnsi="Tahoma" w:cs="Tahoma"/>
          <w:color w:val="000000"/>
          <w:sz w:val="19"/>
          <w:szCs w:val="19"/>
          <w:lang w:eastAsia="da-DK"/>
        </w:rPr>
        <w:t>%, mod at aktivitetskravet på 25</w:t>
      </w:r>
      <w:r w:rsidR="00FD3C68">
        <w:rPr>
          <w:rFonts w:ascii="Tahoma" w:eastAsia="Times New Roman" w:hAnsi="Tahoma" w:cs="Tahoma"/>
          <w:color w:val="000000"/>
          <w:sz w:val="19"/>
          <w:szCs w:val="19"/>
          <w:lang w:eastAsia="da-DK"/>
        </w:rPr>
        <w:t xml:space="preserve"> </w:t>
      </w:r>
      <w:r w:rsidRPr="0045204E">
        <w:rPr>
          <w:rFonts w:ascii="Tahoma" w:eastAsia="Times New Roman" w:hAnsi="Tahoma" w:cs="Tahoma"/>
          <w:color w:val="000000"/>
          <w:sz w:val="19"/>
          <w:szCs w:val="19"/>
          <w:lang w:eastAsia="da-DK"/>
        </w:rPr>
        <w:t>% overtages af de fartøjer som årsmængderne overføres til</w:t>
      </w:r>
      <w:r w:rsidR="00C06064">
        <w:rPr>
          <w:rFonts w:ascii="Tahoma" w:eastAsia="Times New Roman" w:hAnsi="Tahoma" w:cs="Tahoma"/>
          <w:color w:val="000000"/>
          <w:sz w:val="19"/>
          <w:szCs w:val="19"/>
          <w:lang w:eastAsia="da-DK"/>
        </w:rPr>
        <w:t>, jf. dog § 46, stk. 8</w:t>
      </w:r>
      <w:r w:rsidRPr="0045204E">
        <w:rPr>
          <w:rFonts w:ascii="Tahoma" w:eastAsia="Times New Roman" w:hAnsi="Tahoma" w:cs="Tahoma"/>
          <w:color w:val="000000"/>
          <w:sz w:val="19"/>
          <w:szCs w:val="19"/>
          <w:lang w:eastAsia="da-DK"/>
        </w:rPr>
        <w:t>.</w:t>
      </w:r>
    </w:p>
    <w:p w14:paraId="4B4F7E4B" w14:textId="2BA3B8EB" w:rsidR="00950F8A" w:rsidRPr="0045204E" w:rsidRDefault="00950F8A" w:rsidP="00950F8A">
      <w:pPr>
        <w:shd w:val="clear" w:color="auto" w:fill="FFFFFF"/>
        <w:spacing w:line="240" w:lineRule="auto"/>
        <w:ind w:firstLine="284"/>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 xml:space="preserve">Stk. </w:t>
      </w:r>
      <w:r>
        <w:rPr>
          <w:rFonts w:ascii="Tahoma" w:eastAsia="Times New Roman" w:hAnsi="Tahoma" w:cs="Tahoma"/>
          <w:i/>
          <w:iCs/>
          <w:color w:val="000000"/>
          <w:sz w:val="19"/>
          <w:szCs w:val="19"/>
          <w:lang w:eastAsia="da-DK"/>
        </w:rPr>
        <w:t>4</w:t>
      </w:r>
      <w:r w:rsidRPr="00A720B5">
        <w:rPr>
          <w:rFonts w:ascii="Tahoma" w:eastAsia="Times New Roman" w:hAnsi="Tahoma" w:cs="Tahoma"/>
          <w:i/>
          <w:iCs/>
          <w:color w:val="000000"/>
          <w:sz w:val="19"/>
          <w:szCs w:val="19"/>
          <w:lang w:eastAsia="da-DK"/>
        </w:rPr>
        <w:t>.</w:t>
      </w:r>
      <w:r w:rsidRPr="00A720B5">
        <w:rPr>
          <w:rFonts w:ascii="Tahoma" w:eastAsia="Times New Roman" w:hAnsi="Tahoma" w:cs="Tahoma"/>
          <w:color w:val="000000"/>
          <w:sz w:val="19"/>
          <w:szCs w:val="19"/>
          <w:lang w:eastAsia="da-DK"/>
        </w:rPr>
        <w:t> </w:t>
      </w:r>
      <w:r>
        <w:rPr>
          <w:rFonts w:ascii="Tahoma" w:eastAsia="Times New Roman" w:hAnsi="Tahoma" w:cs="Tahoma"/>
          <w:color w:val="000000"/>
          <w:sz w:val="19"/>
          <w:szCs w:val="19"/>
          <w:lang w:eastAsia="da-DK"/>
        </w:rPr>
        <w:t xml:space="preserve">Overførte årsmængder, jf. stk. 3, </w:t>
      </w:r>
      <w:r w:rsidRPr="0045204E">
        <w:rPr>
          <w:rFonts w:ascii="Tahoma" w:eastAsia="Times New Roman" w:hAnsi="Tahoma" w:cs="Tahoma"/>
          <w:color w:val="000000"/>
          <w:sz w:val="19"/>
          <w:szCs w:val="19"/>
          <w:lang w:eastAsia="da-DK"/>
        </w:rPr>
        <w:t>kan videreudlejes fra ejernes fartøjer, dog skal aktivitetskravet på 25</w:t>
      </w:r>
      <w:r w:rsidR="00C06064">
        <w:rPr>
          <w:rFonts w:ascii="Tahoma" w:eastAsia="Times New Roman" w:hAnsi="Tahoma" w:cs="Tahoma"/>
          <w:color w:val="000000"/>
          <w:sz w:val="19"/>
          <w:szCs w:val="19"/>
          <w:lang w:eastAsia="da-DK"/>
        </w:rPr>
        <w:t xml:space="preserve"> </w:t>
      </w:r>
      <w:r w:rsidRPr="0045204E">
        <w:rPr>
          <w:rFonts w:ascii="Tahoma" w:eastAsia="Times New Roman" w:hAnsi="Tahoma" w:cs="Tahoma"/>
          <w:color w:val="000000"/>
          <w:sz w:val="19"/>
          <w:szCs w:val="19"/>
          <w:lang w:eastAsia="da-DK"/>
        </w:rPr>
        <w:t xml:space="preserve">% af de overførte årsmængder være opfyldt på </w:t>
      </w:r>
      <w:r>
        <w:rPr>
          <w:rFonts w:ascii="Tahoma" w:eastAsia="Times New Roman" w:hAnsi="Tahoma" w:cs="Tahoma"/>
          <w:color w:val="000000"/>
          <w:sz w:val="19"/>
          <w:szCs w:val="19"/>
          <w:lang w:eastAsia="da-DK"/>
        </w:rPr>
        <w:t>de fartøjer årsmængderne overføres til.</w:t>
      </w:r>
    </w:p>
    <w:p w14:paraId="43ACDEA9" w14:textId="04E68BD8" w:rsidR="00950F8A" w:rsidRDefault="00950F8A" w:rsidP="00950F8A">
      <w:pPr>
        <w:shd w:val="clear" w:color="auto" w:fill="FFFFFF"/>
        <w:spacing w:line="240" w:lineRule="auto"/>
        <w:ind w:firstLine="284"/>
        <w:rPr>
          <w:rFonts w:ascii="Tahoma" w:eastAsia="Times New Roman" w:hAnsi="Tahoma" w:cs="Tahoma"/>
          <w:color w:val="000000"/>
          <w:sz w:val="19"/>
          <w:szCs w:val="19"/>
          <w:lang w:eastAsia="da-DK"/>
        </w:rPr>
      </w:pPr>
      <w:r w:rsidRPr="00CD7F2C">
        <w:rPr>
          <w:rFonts w:ascii="Tahoma" w:eastAsia="Times New Roman" w:hAnsi="Tahoma" w:cs="Tahoma"/>
          <w:i/>
          <w:iCs/>
          <w:color w:val="000000"/>
          <w:sz w:val="19"/>
          <w:szCs w:val="19"/>
          <w:lang w:eastAsia="da-DK"/>
        </w:rPr>
        <w:t xml:space="preserve">Stk. </w:t>
      </w:r>
      <w:r>
        <w:rPr>
          <w:rFonts w:ascii="Tahoma" w:eastAsia="Times New Roman" w:hAnsi="Tahoma" w:cs="Tahoma"/>
          <w:i/>
          <w:iCs/>
          <w:color w:val="000000"/>
          <w:sz w:val="19"/>
          <w:szCs w:val="19"/>
          <w:lang w:eastAsia="da-DK"/>
        </w:rPr>
        <w:t>5</w:t>
      </w:r>
      <w:r w:rsidRPr="00CD7F2C">
        <w:rPr>
          <w:rFonts w:ascii="Tahoma" w:eastAsia="Times New Roman" w:hAnsi="Tahoma" w:cs="Tahoma"/>
          <w:i/>
          <w:iCs/>
          <w:color w:val="000000"/>
          <w:sz w:val="19"/>
          <w:szCs w:val="19"/>
          <w:lang w:eastAsia="da-DK"/>
        </w:rPr>
        <w:t>.</w:t>
      </w:r>
      <w:r w:rsidRPr="00CD7F2C">
        <w:rPr>
          <w:rFonts w:ascii="Tahoma" w:eastAsia="Times New Roman" w:hAnsi="Tahoma" w:cs="Tahoma"/>
          <w:color w:val="000000"/>
          <w:sz w:val="19"/>
          <w:szCs w:val="19"/>
          <w:lang w:eastAsia="da-DK"/>
        </w:rPr>
        <w:t> </w:t>
      </w:r>
      <w:r>
        <w:rPr>
          <w:rFonts w:ascii="Tahoma" w:eastAsia="Times New Roman" w:hAnsi="Tahoma" w:cs="Tahoma"/>
          <w:color w:val="000000"/>
          <w:sz w:val="19"/>
          <w:szCs w:val="19"/>
          <w:lang w:eastAsia="da-DK"/>
        </w:rPr>
        <w:t xml:space="preserve">Erhvervsfiskerselskabet er </w:t>
      </w:r>
      <w:r w:rsidRPr="00CD7F2C">
        <w:rPr>
          <w:rFonts w:ascii="Tahoma" w:eastAsia="Times New Roman" w:hAnsi="Tahoma" w:cs="Tahoma"/>
          <w:color w:val="000000"/>
          <w:sz w:val="19"/>
          <w:szCs w:val="19"/>
          <w:lang w:eastAsia="da-DK"/>
        </w:rPr>
        <w:t>ikke underlagt kvotekoncentrationsloftet for selskaber</w:t>
      </w:r>
      <w:r>
        <w:rPr>
          <w:rFonts w:ascii="Tahoma" w:eastAsia="Times New Roman" w:hAnsi="Tahoma" w:cs="Tahoma"/>
          <w:color w:val="000000"/>
          <w:sz w:val="19"/>
          <w:szCs w:val="19"/>
          <w:lang w:eastAsia="da-DK"/>
        </w:rPr>
        <w:t xml:space="preserve">, så længe </w:t>
      </w:r>
      <w:r w:rsidRPr="00CD7F2C">
        <w:rPr>
          <w:rFonts w:ascii="Tahoma" w:eastAsia="Times New Roman" w:hAnsi="Tahoma" w:cs="Tahoma"/>
          <w:color w:val="000000"/>
          <w:sz w:val="19"/>
          <w:szCs w:val="19"/>
          <w:lang w:eastAsia="da-DK"/>
        </w:rPr>
        <w:t xml:space="preserve">selskabet </w:t>
      </w:r>
      <w:r w:rsidR="00B70903">
        <w:rPr>
          <w:rFonts w:ascii="Tahoma" w:eastAsia="Times New Roman" w:hAnsi="Tahoma" w:cs="Tahoma"/>
          <w:color w:val="000000"/>
          <w:sz w:val="19"/>
          <w:szCs w:val="19"/>
          <w:lang w:eastAsia="da-DK"/>
        </w:rPr>
        <w:t>har tilladelse</w:t>
      </w:r>
      <w:r w:rsidR="00556605">
        <w:rPr>
          <w:rFonts w:ascii="Tahoma" w:eastAsia="Times New Roman" w:hAnsi="Tahoma" w:cs="Tahoma"/>
          <w:color w:val="000000"/>
          <w:sz w:val="19"/>
          <w:szCs w:val="19"/>
          <w:lang w:eastAsia="da-DK"/>
        </w:rPr>
        <w:t>,</w:t>
      </w:r>
      <w:r w:rsidR="00B70903">
        <w:rPr>
          <w:rFonts w:ascii="Tahoma" w:eastAsia="Times New Roman" w:hAnsi="Tahoma" w:cs="Tahoma"/>
          <w:color w:val="000000"/>
          <w:sz w:val="19"/>
          <w:szCs w:val="19"/>
          <w:lang w:eastAsia="da-DK"/>
        </w:rPr>
        <w:t xml:space="preserve"> jf. stk. 1.</w:t>
      </w:r>
    </w:p>
    <w:p w14:paraId="59E6C3F2" w14:textId="336A2745" w:rsidR="00950F8A" w:rsidRPr="00CD7F2C" w:rsidRDefault="00950F8A" w:rsidP="00950F8A">
      <w:pPr>
        <w:shd w:val="clear" w:color="auto" w:fill="FFFFFF"/>
        <w:spacing w:line="240" w:lineRule="auto"/>
        <w:ind w:firstLine="284"/>
        <w:rPr>
          <w:rFonts w:ascii="Tahoma" w:eastAsia="Times New Roman" w:hAnsi="Tahoma" w:cs="Tahoma"/>
          <w:color w:val="000000"/>
          <w:sz w:val="19"/>
          <w:szCs w:val="19"/>
          <w:lang w:eastAsia="da-DK"/>
        </w:rPr>
      </w:pPr>
      <w:r>
        <w:rPr>
          <w:rFonts w:ascii="Tahoma" w:eastAsia="Times New Roman" w:hAnsi="Tahoma" w:cs="Tahoma"/>
          <w:i/>
          <w:color w:val="000000"/>
          <w:sz w:val="19"/>
          <w:szCs w:val="19"/>
          <w:lang w:eastAsia="da-DK"/>
        </w:rPr>
        <w:lastRenderedPageBreak/>
        <w:t>Stk. 6.</w:t>
      </w:r>
      <w:r>
        <w:rPr>
          <w:rFonts w:ascii="Tahoma" w:eastAsia="Times New Roman" w:hAnsi="Tahoma" w:cs="Tahoma"/>
          <w:color w:val="000000"/>
          <w:sz w:val="19"/>
          <w:szCs w:val="19"/>
          <w:lang w:eastAsia="da-DK"/>
        </w:rPr>
        <w:t xml:space="preserve"> Erhvervsfiskerselskabet </w:t>
      </w:r>
      <w:r w:rsidRPr="004D1814">
        <w:rPr>
          <w:rFonts w:ascii="Tahoma" w:eastAsia="Times New Roman" w:hAnsi="Tahoma" w:cs="Tahoma"/>
          <w:color w:val="000000"/>
          <w:sz w:val="19"/>
          <w:szCs w:val="19"/>
          <w:lang w:eastAsia="da-DK"/>
        </w:rPr>
        <w:t>skal hvert kvartal indsende en opgørelse over udviklingen i aktiviteten på de af ejernes fartøjer</w:t>
      </w:r>
      <w:r>
        <w:rPr>
          <w:rFonts w:ascii="Tahoma" w:eastAsia="Times New Roman" w:hAnsi="Tahoma" w:cs="Tahoma"/>
          <w:color w:val="000000"/>
          <w:sz w:val="19"/>
          <w:szCs w:val="19"/>
          <w:lang w:eastAsia="da-DK"/>
        </w:rPr>
        <w:t>,</w:t>
      </w:r>
      <w:r w:rsidRPr="004D1814">
        <w:rPr>
          <w:rFonts w:ascii="Tahoma" w:eastAsia="Times New Roman" w:hAnsi="Tahoma" w:cs="Tahoma"/>
          <w:color w:val="000000"/>
          <w:sz w:val="19"/>
          <w:szCs w:val="19"/>
          <w:lang w:eastAsia="da-DK"/>
        </w:rPr>
        <w:t xml:space="preserve"> som årsmængderne er overført til.</w:t>
      </w:r>
      <w:r w:rsidR="00B70903">
        <w:rPr>
          <w:rFonts w:ascii="Tahoma" w:eastAsia="Times New Roman" w:hAnsi="Tahoma" w:cs="Tahoma"/>
          <w:color w:val="000000"/>
          <w:sz w:val="19"/>
          <w:szCs w:val="19"/>
          <w:lang w:eastAsia="da-DK"/>
        </w:rPr>
        <w:t xml:space="preserve"> Opgørelsen skal indsendes til Fiskeristyrelsen senest 14 dage efter kvartalets udløb.</w:t>
      </w:r>
      <w:r w:rsidR="008B6FB2">
        <w:rPr>
          <w:rFonts w:ascii="Tahoma" w:eastAsia="Times New Roman" w:hAnsi="Tahoma" w:cs="Tahoma"/>
          <w:color w:val="000000"/>
          <w:sz w:val="19"/>
          <w:szCs w:val="19"/>
          <w:lang w:eastAsia="da-DK"/>
        </w:rPr>
        <w:t xml:space="preserve"> </w:t>
      </w:r>
      <w:r w:rsidR="00ED0623">
        <w:rPr>
          <w:rFonts w:ascii="Tahoma" w:eastAsia="Times New Roman" w:hAnsi="Tahoma" w:cs="Tahoma"/>
          <w:color w:val="000000"/>
          <w:sz w:val="19"/>
          <w:szCs w:val="19"/>
          <w:lang w:eastAsia="da-DK"/>
        </w:rPr>
        <w:t>Til brug for o</w:t>
      </w:r>
      <w:r w:rsidR="008B6FB2">
        <w:rPr>
          <w:rFonts w:ascii="Tahoma" w:eastAsia="Times New Roman" w:hAnsi="Tahoma" w:cs="Tahoma"/>
          <w:color w:val="000000"/>
          <w:sz w:val="19"/>
          <w:szCs w:val="19"/>
          <w:lang w:eastAsia="da-DK"/>
        </w:rPr>
        <w:t xml:space="preserve">pgørelsen skal </w:t>
      </w:r>
      <w:r w:rsidR="00ED0623">
        <w:rPr>
          <w:rFonts w:ascii="Tahoma" w:eastAsia="Times New Roman" w:hAnsi="Tahoma" w:cs="Tahoma"/>
          <w:color w:val="000000"/>
          <w:sz w:val="19"/>
          <w:szCs w:val="19"/>
          <w:lang w:eastAsia="da-DK"/>
        </w:rPr>
        <w:t xml:space="preserve">anvendes </w:t>
      </w:r>
      <w:r w:rsidR="008B6FB2">
        <w:rPr>
          <w:rFonts w:ascii="Tahoma" w:eastAsia="Times New Roman" w:hAnsi="Tahoma" w:cs="Tahoma"/>
          <w:color w:val="000000"/>
          <w:sz w:val="19"/>
          <w:szCs w:val="19"/>
          <w:lang w:eastAsia="da-DK"/>
        </w:rPr>
        <w:t>skema</w:t>
      </w:r>
      <w:r w:rsidR="00ED0623">
        <w:rPr>
          <w:rFonts w:ascii="Tahoma" w:eastAsia="Times New Roman" w:hAnsi="Tahoma" w:cs="Tahoma"/>
          <w:color w:val="000000"/>
          <w:sz w:val="19"/>
          <w:szCs w:val="19"/>
          <w:lang w:eastAsia="da-DK"/>
        </w:rPr>
        <w:t>, der findes på www.fiskeristyrelsen.dk.</w:t>
      </w:r>
      <w:r w:rsidR="00B70903">
        <w:rPr>
          <w:rFonts w:ascii="Tahoma" w:eastAsia="Times New Roman" w:hAnsi="Tahoma" w:cs="Tahoma"/>
          <w:color w:val="000000"/>
          <w:sz w:val="19"/>
          <w:szCs w:val="19"/>
          <w:lang w:eastAsia="da-DK"/>
        </w:rPr>
        <w:t xml:space="preserve"> </w:t>
      </w:r>
    </w:p>
    <w:p w14:paraId="04F810DB" w14:textId="4AAFD6E9" w:rsidR="00950F8A" w:rsidRDefault="00950F8A" w:rsidP="00950F8A">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 xml:space="preserve">Stk. </w:t>
      </w:r>
      <w:r>
        <w:rPr>
          <w:rFonts w:ascii="Tahoma" w:eastAsia="Times New Roman" w:hAnsi="Tahoma" w:cs="Tahoma"/>
          <w:i/>
          <w:iCs/>
          <w:color w:val="000000"/>
          <w:sz w:val="19"/>
          <w:szCs w:val="19"/>
          <w:lang w:eastAsia="da-DK"/>
        </w:rPr>
        <w:t>7</w:t>
      </w:r>
      <w:r w:rsidRPr="00A720B5">
        <w:rPr>
          <w:rFonts w:ascii="Tahoma" w:eastAsia="Times New Roman" w:hAnsi="Tahoma" w:cs="Tahoma"/>
          <w:i/>
          <w:iCs/>
          <w:color w:val="000000"/>
          <w:sz w:val="19"/>
          <w:szCs w:val="19"/>
          <w:lang w:eastAsia="da-DK"/>
        </w:rPr>
        <w:t>.</w:t>
      </w:r>
      <w:r w:rsidRPr="00A720B5">
        <w:rPr>
          <w:rFonts w:ascii="Tahoma" w:eastAsia="Times New Roman" w:hAnsi="Tahoma" w:cs="Tahoma"/>
          <w:color w:val="000000"/>
          <w:sz w:val="19"/>
          <w:szCs w:val="19"/>
          <w:lang w:eastAsia="da-DK"/>
        </w:rPr>
        <w:t> </w:t>
      </w:r>
      <w:r>
        <w:rPr>
          <w:rFonts w:ascii="Tahoma" w:eastAsia="Times New Roman" w:hAnsi="Tahoma" w:cs="Tahoma"/>
          <w:color w:val="000000"/>
          <w:sz w:val="19"/>
          <w:szCs w:val="19"/>
          <w:lang w:eastAsia="da-DK"/>
        </w:rPr>
        <w:t xml:space="preserve">Erhvervsfiskerselskaber, der </w:t>
      </w:r>
      <w:r w:rsidR="00073A74">
        <w:rPr>
          <w:rFonts w:ascii="Tahoma" w:eastAsia="Times New Roman" w:hAnsi="Tahoma" w:cs="Tahoma"/>
          <w:color w:val="000000"/>
          <w:sz w:val="19"/>
          <w:szCs w:val="19"/>
          <w:lang w:eastAsia="da-DK"/>
        </w:rPr>
        <w:t>har tilladelse</w:t>
      </w:r>
      <w:r>
        <w:rPr>
          <w:rFonts w:ascii="Tahoma" w:eastAsia="Times New Roman" w:hAnsi="Tahoma" w:cs="Tahoma"/>
          <w:color w:val="000000"/>
          <w:sz w:val="19"/>
          <w:szCs w:val="19"/>
          <w:lang w:eastAsia="da-DK"/>
        </w:rPr>
        <w:t xml:space="preserve">, jf. stk. 1, skal senest den 15. februar indsende dokumentation til Fiskeristyrelsen for, at vilkårene for </w:t>
      </w:r>
      <w:r w:rsidR="00CB7FE8">
        <w:rPr>
          <w:rFonts w:ascii="Tahoma" w:eastAsia="Times New Roman" w:hAnsi="Tahoma" w:cs="Tahoma"/>
          <w:color w:val="000000"/>
          <w:sz w:val="19"/>
          <w:szCs w:val="19"/>
          <w:lang w:eastAsia="da-DK"/>
        </w:rPr>
        <w:t>tilladelsen</w:t>
      </w:r>
      <w:r>
        <w:rPr>
          <w:rFonts w:ascii="Tahoma" w:eastAsia="Times New Roman" w:hAnsi="Tahoma" w:cs="Tahoma"/>
          <w:color w:val="000000"/>
          <w:sz w:val="19"/>
          <w:szCs w:val="19"/>
          <w:lang w:eastAsia="da-DK"/>
        </w:rPr>
        <w:t xml:space="preserve"> er opfyldt i det forudgående år. Såfremt vilkårene for </w:t>
      </w:r>
      <w:r w:rsidR="00CB7FE8">
        <w:rPr>
          <w:rFonts w:ascii="Tahoma" w:eastAsia="Times New Roman" w:hAnsi="Tahoma" w:cs="Tahoma"/>
          <w:color w:val="000000"/>
          <w:sz w:val="19"/>
          <w:szCs w:val="19"/>
          <w:lang w:eastAsia="da-DK"/>
        </w:rPr>
        <w:t>tilladelsen</w:t>
      </w:r>
      <w:r>
        <w:rPr>
          <w:rFonts w:ascii="Tahoma" w:eastAsia="Times New Roman" w:hAnsi="Tahoma" w:cs="Tahoma"/>
          <w:color w:val="000000"/>
          <w:sz w:val="19"/>
          <w:szCs w:val="19"/>
          <w:lang w:eastAsia="da-DK"/>
        </w:rPr>
        <w:t xml:space="preserve"> ikke er opfyldt, dokumentationen ikke er modtaget i Fiskeristyrelsen eller er mangelfuld, kan </w:t>
      </w:r>
      <w:r w:rsidR="00CB7FE8">
        <w:rPr>
          <w:rFonts w:ascii="Tahoma" w:eastAsia="Times New Roman" w:hAnsi="Tahoma" w:cs="Tahoma"/>
          <w:color w:val="000000"/>
          <w:sz w:val="19"/>
          <w:szCs w:val="19"/>
          <w:lang w:eastAsia="da-DK"/>
        </w:rPr>
        <w:t>tilladelsen</w:t>
      </w:r>
      <w:r>
        <w:rPr>
          <w:rFonts w:ascii="Tahoma" w:eastAsia="Times New Roman" w:hAnsi="Tahoma" w:cs="Tahoma"/>
          <w:color w:val="000000"/>
          <w:sz w:val="19"/>
          <w:szCs w:val="19"/>
          <w:lang w:eastAsia="da-DK"/>
        </w:rPr>
        <w:t xml:space="preserve"> tilbagekaldes.</w:t>
      </w:r>
    </w:p>
    <w:p w14:paraId="05CA50D6" w14:textId="0BD867ED" w:rsidR="00DF4EB0" w:rsidRPr="00DF4EB0" w:rsidRDefault="00DF4EB0" w:rsidP="00950F8A">
      <w:pPr>
        <w:shd w:val="clear" w:color="auto" w:fill="FFFFFF"/>
        <w:spacing w:line="240" w:lineRule="auto"/>
        <w:ind w:firstLine="240"/>
        <w:rPr>
          <w:rFonts w:ascii="Tahoma" w:eastAsia="Times New Roman" w:hAnsi="Tahoma" w:cs="Tahoma"/>
          <w:color w:val="000000"/>
          <w:sz w:val="19"/>
          <w:szCs w:val="19"/>
          <w:lang w:eastAsia="da-DK"/>
        </w:rPr>
      </w:pPr>
      <w:r>
        <w:rPr>
          <w:rFonts w:ascii="Tahoma" w:eastAsia="Times New Roman" w:hAnsi="Tahoma" w:cs="Tahoma"/>
          <w:i/>
          <w:color w:val="000000"/>
          <w:sz w:val="19"/>
          <w:szCs w:val="19"/>
          <w:lang w:eastAsia="da-DK"/>
        </w:rPr>
        <w:t>Stk. 8</w:t>
      </w:r>
      <w:r>
        <w:rPr>
          <w:rFonts w:ascii="Tahoma" w:eastAsia="Times New Roman" w:hAnsi="Tahoma" w:cs="Tahoma"/>
          <w:color w:val="000000"/>
          <w:sz w:val="19"/>
          <w:szCs w:val="19"/>
          <w:lang w:eastAsia="da-DK"/>
        </w:rPr>
        <w:t>. Ved inddragelse af tilladelse, kan der først på ny ansøges om tilladelse det efterfølgende år.</w:t>
      </w:r>
    </w:p>
    <w:p w14:paraId="365A5269" w14:textId="77777777" w:rsidR="00950F8A" w:rsidRDefault="00950F8A" w:rsidP="00950F8A">
      <w:pPr>
        <w:shd w:val="clear" w:color="auto" w:fill="FFFFFF"/>
        <w:spacing w:line="240" w:lineRule="auto"/>
        <w:rPr>
          <w:rFonts w:ascii="Tahoma" w:eastAsia="Times New Roman" w:hAnsi="Tahoma" w:cs="Tahoma"/>
          <w:color w:val="000000"/>
          <w:sz w:val="19"/>
          <w:szCs w:val="19"/>
          <w:lang w:eastAsia="da-DK"/>
        </w:rPr>
      </w:pPr>
    </w:p>
    <w:p w14:paraId="42184768" w14:textId="125C2718" w:rsidR="00950F8A" w:rsidRDefault="00950F8A" w:rsidP="00950F8A">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4</w:t>
      </w:r>
      <w:r>
        <w:rPr>
          <w:rFonts w:ascii="Tahoma" w:eastAsia="Times New Roman" w:hAnsi="Tahoma" w:cs="Tahoma"/>
          <w:b/>
          <w:bCs/>
          <w:color w:val="000000"/>
          <w:sz w:val="19"/>
          <w:szCs w:val="19"/>
          <w:lang w:eastAsia="da-DK"/>
        </w:rPr>
        <w:t>8</w:t>
      </w:r>
      <w:r w:rsidRPr="00A720B5">
        <w:rPr>
          <w:rFonts w:ascii="Tahoma" w:eastAsia="Times New Roman" w:hAnsi="Tahoma" w:cs="Tahoma"/>
          <w:b/>
          <w:bCs/>
          <w:color w:val="000000"/>
          <w:sz w:val="19"/>
          <w:szCs w:val="19"/>
          <w:lang w:eastAsia="da-DK"/>
        </w:rPr>
        <w:t>.</w:t>
      </w:r>
      <w:r>
        <w:rPr>
          <w:rFonts w:ascii="Tahoma" w:eastAsia="Times New Roman" w:hAnsi="Tahoma" w:cs="Tahoma"/>
          <w:b/>
          <w:bCs/>
          <w:color w:val="000000"/>
          <w:sz w:val="19"/>
          <w:szCs w:val="19"/>
          <w:lang w:eastAsia="da-DK"/>
        </w:rPr>
        <w:t xml:space="preserve"> </w:t>
      </w:r>
      <w:r>
        <w:rPr>
          <w:rFonts w:ascii="Tahoma" w:eastAsia="Times New Roman" w:hAnsi="Tahoma" w:cs="Tahoma"/>
          <w:bCs/>
          <w:color w:val="000000"/>
          <w:sz w:val="19"/>
          <w:szCs w:val="19"/>
          <w:lang w:eastAsia="da-DK"/>
        </w:rPr>
        <w:t xml:space="preserve">Fartøjer </w:t>
      </w:r>
      <w:r w:rsidRPr="00A720B5">
        <w:rPr>
          <w:rFonts w:ascii="Tahoma" w:eastAsia="Times New Roman" w:hAnsi="Tahoma" w:cs="Tahoma"/>
          <w:color w:val="000000"/>
          <w:sz w:val="19"/>
          <w:szCs w:val="19"/>
          <w:lang w:eastAsia="da-DK"/>
        </w:rPr>
        <w:t xml:space="preserve">ejet af et </w:t>
      </w:r>
      <w:r>
        <w:rPr>
          <w:rFonts w:ascii="Tahoma" w:eastAsia="Times New Roman" w:hAnsi="Tahoma" w:cs="Tahoma"/>
          <w:color w:val="000000"/>
          <w:sz w:val="19"/>
          <w:szCs w:val="19"/>
          <w:lang w:eastAsia="da-DK"/>
        </w:rPr>
        <w:t xml:space="preserve">laug, kan efter ansøgning til Fiskeristyrelsen opnå </w:t>
      </w:r>
      <w:r w:rsidR="00CB7FE8">
        <w:rPr>
          <w:rFonts w:ascii="Tahoma" w:eastAsia="Times New Roman" w:hAnsi="Tahoma" w:cs="Tahoma"/>
          <w:color w:val="000000"/>
          <w:sz w:val="19"/>
          <w:szCs w:val="19"/>
          <w:lang w:eastAsia="da-DK"/>
        </w:rPr>
        <w:t>tilladelse</w:t>
      </w:r>
      <w:r>
        <w:rPr>
          <w:rFonts w:ascii="Tahoma" w:eastAsia="Times New Roman" w:hAnsi="Tahoma" w:cs="Tahoma"/>
          <w:color w:val="000000"/>
          <w:sz w:val="19"/>
          <w:szCs w:val="19"/>
          <w:lang w:eastAsia="da-DK"/>
        </w:rPr>
        <w:t xml:space="preserve"> til ikke at opfylde aktivitetskravet, jf. § 46</w:t>
      </w:r>
      <w:ins w:id="38" w:author="Martin Chemnitz Mortensen" w:date="2018-09-05T15:35:00Z">
        <w:r w:rsidR="00347201">
          <w:rPr>
            <w:rFonts w:ascii="Tahoma" w:eastAsia="Times New Roman" w:hAnsi="Tahoma" w:cs="Tahoma"/>
            <w:color w:val="000000"/>
            <w:sz w:val="19"/>
            <w:szCs w:val="19"/>
            <w:lang w:eastAsia="da-DK"/>
          </w:rPr>
          <w:t>,</w:t>
        </w:r>
      </w:ins>
      <w:r>
        <w:rPr>
          <w:rFonts w:ascii="Tahoma" w:eastAsia="Times New Roman" w:hAnsi="Tahoma" w:cs="Tahoma"/>
          <w:color w:val="000000"/>
          <w:sz w:val="19"/>
          <w:szCs w:val="19"/>
          <w:lang w:eastAsia="da-DK"/>
        </w:rPr>
        <w:t xml:space="preserve"> stk. 1</w:t>
      </w:r>
      <w:ins w:id="39" w:author="Martin Chemnitz Mortensen" w:date="2018-09-05T15:35:00Z">
        <w:r w:rsidR="00347201">
          <w:rPr>
            <w:rFonts w:ascii="Tahoma" w:eastAsia="Times New Roman" w:hAnsi="Tahoma" w:cs="Tahoma"/>
            <w:color w:val="000000"/>
            <w:sz w:val="19"/>
            <w:szCs w:val="19"/>
            <w:lang w:eastAsia="da-DK"/>
          </w:rPr>
          <w:t xml:space="preserve"> og 2</w:t>
        </w:r>
      </w:ins>
      <w:r>
        <w:rPr>
          <w:rFonts w:ascii="Tahoma" w:eastAsia="Times New Roman" w:hAnsi="Tahoma" w:cs="Tahoma"/>
          <w:color w:val="000000"/>
          <w:sz w:val="19"/>
          <w:szCs w:val="19"/>
          <w:lang w:eastAsia="da-DK"/>
        </w:rPr>
        <w:t>, udlejeloftet, jf. §</w:t>
      </w:r>
      <w:r w:rsidR="00FD3C68">
        <w:rPr>
          <w:rFonts w:ascii="Tahoma" w:eastAsia="Times New Roman" w:hAnsi="Tahoma" w:cs="Tahoma"/>
          <w:color w:val="000000"/>
          <w:sz w:val="19"/>
          <w:szCs w:val="19"/>
          <w:lang w:eastAsia="da-DK"/>
        </w:rPr>
        <w:t xml:space="preserve"> </w:t>
      </w:r>
      <w:r w:rsidR="00073A74">
        <w:rPr>
          <w:rFonts w:ascii="Tahoma" w:eastAsia="Times New Roman" w:hAnsi="Tahoma" w:cs="Tahoma"/>
          <w:color w:val="000000"/>
          <w:sz w:val="19"/>
          <w:szCs w:val="19"/>
          <w:lang w:eastAsia="da-DK"/>
        </w:rPr>
        <w:t>108</w:t>
      </w:r>
      <w:r w:rsidR="00556605">
        <w:rPr>
          <w:rFonts w:ascii="Tahoma" w:eastAsia="Times New Roman" w:hAnsi="Tahoma" w:cs="Tahoma"/>
          <w:color w:val="000000"/>
          <w:sz w:val="19"/>
          <w:szCs w:val="19"/>
          <w:lang w:eastAsia="da-DK"/>
        </w:rPr>
        <w:t>,</w:t>
      </w:r>
      <w:r w:rsidR="00073A74">
        <w:rPr>
          <w:rFonts w:ascii="Tahoma" w:eastAsia="Times New Roman" w:hAnsi="Tahoma" w:cs="Tahoma"/>
          <w:color w:val="000000"/>
          <w:sz w:val="19"/>
          <w:szCs w:val="19"/>
          <w:lang w:eastAsia="da-DK"/>
        </w:rPr>
        <w:t xml:space="preserve"> stk. 5</w:t>
      </w:r>
      <w:r w:rsidR="00556605">
        <w:rPr>
          <w:rFonts w:ascii="Tahoma" w:eastAsia="Times New Roman" w:hAnsi="Tahoma" w:cs="Tahoma"/>
          <w:color w:val="000000"/>
          <w:sz w:val="19"/>
          <w:szCs w:val="19"/>
          <w:lang w:eastAsia="da-DK"/>
        </w:rPr>
        <w:t>,</w:t>
      </w:r>
      <w:r>
        <w:rPr>
          <w:rFonts w:ascii="Tahoma" w:eastAsia="Times New Roman" w:hAnsi="Tahoma" w:cs="Tahoma"/>
          <w:color w:val="000000"/>
          <w:sz w:val="19"/>
          <w:szCs w:val="19"/>
          <w:lang w:eastAsia="da-DK"/>
        </w:rPr>
        <w:t xml:space="preserve"> og koncentrationsloftet for selskaber, jf. §</w:t>
      </w:r>
      <w:r w:rsidR="00FD3C68">
        <w:rPr>
          <w:rFonts w:ascii="Tahoma" w:eastAsia="Times New Roman" w:hAnsi="Tahoma" w:cs="Tahoma"/>
          <w:color w:val="000000"/>
          <w:sz w:val="19"/>
          <w:szCs w:val="19"/>
          <w:lang w:eastAsia="da-DK"/>
        </w:rPr>
        <w:t xml:space="preserve"> </w:t>
      </w:r>
      <w:r w:rsidR="00073A74">
        <w:rPr>
          <w:rFonts w:ascii="Tahoma" w:eastAsia="Times New Roman" w:hAnsi="Tahoma" w:cs="Tahoma"/>
          <w:color w:val="000000"/>
          <w:sz w:val="19"/>
          <w:szCs w:val="19"/>
          <w:lang w:eastAsia="da-DK"/>
        </w:rPr>
        <w:t>104</w:t>
      </w:r>
      <w:r>
        <w:rPr>
          <w:rFonts w:ascii="Tahoma" w:eastAsia="Times New Roman" w:hAnsi="Tahoma" w:cs="Tahoma"/>
          <w:color w:val="000000"/>
          <w:sz w:val="19"/>
          <w:szCs w:val="19"/>
          <w:lang w:eastAsia="da-DK"/>
        </w:rPr>
        <w:t>.</w:t>
      </w:r>
    </w:p>
    <w:p w14:paraId="387842A3" w14:textId="77777777" w:rsidR="00950F8A" w:rsidRDefault="00950F8A" w:rsidP="00950F8A">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w:t>
      </w:r>
      <w:r>
        <w:rPr>
          <w:rFonts w:ascii="Tahoma" w:eastAsia="Times New Roman" w:hAnsi="Tahoma" w:cs="Tahoma"/>
          <w:color w:val="000000"/>
          <w:sz w:val="19"/>
          <w:szCs w:val="19"/>
          <w:lang w:eastAsia="da-DK"/>
        </w:rPr>
        <w:t xml:space="preserve">Ansøgning om </w:t>
      </w:r>
      <w:r w:rsidR="00CB7FE8">
        <w:rPr>
          <w:rFonts w:ascii="Tahoma" w:eastAsia="Times New Roman" w:hAnsi="Tahoma" w:cs="Tahoma"/>
          <w:color w:val="000000"/>
          <w:sz w:val="19"/>
          <w:szCs w:val="19"/>
          <w:lang w:eastAsia="da-DK"/>
        </w:rPr>
        <w:t>tilladelse</w:t>
      </w:r>
      <w:r>
        <w:rPr>
          <w:rFonts w:ascii="Tahoma" w:eastAsia="Times New Roman" w:hAnsi="Tahoma" w:cs="Tahoma"/>
          <w:color w:val="000000"/>
          <w:sz w:val="19"/>
          <w:szCs w:val="19"/>
          <w:lang w:eastAsia="da-DK"/>
        </w:rPr>
        <w:t xml:space="preserve"> skal indeholde følgende:</w:t>
      </w:r>
    </w:p>
    <w:p w14:paraId="78A14998" w14:textId="0C2CEB90" w:rsidR="00950F8A" w:rsidRPr="00A720B5" w:rsidRDefault="00950F8A" w:rsidP="00FF3341">
      <w:pPr>
        <w:pStyle w:val="Listeafsnit"/>
        <w:numPr>
          <w:ilvl w:val="0"/>
          <w:numId w:val="54"/>
        </w:numPr>
        <w:shd w:val="clear" w:color="auto" w:fill="FFFFFF"/>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Dokumentation for at erhvervsfiskerselskabet medvirker til at sikre, at kvoterne fastholdes lokalt</w:t>
      </w:r>
      <w:r w:rsidRPr="00A720B5">
        <w:rPr>
          <w:rFonts w:ascii="Tahoma" w:eastAsia="Times New Roman" w:hAnsi="Tahoma" w:cs="Tahoma"/>
          <w:color w:val="000000"/>
          <w:sz w:val="19"/>
          <w:szCs w:val="19"/>
          <w:lang w:eastAsia="da-DK"/>
        </w:rPr>
        <w:t>.</w:t>
      </w:r>
    </w:p>
    <w:p w14:paraId="5E913903" w14:textId="0FE31264" w:rsidR="00950F8A" w:rsidRDefault="00C06064" w:rsidP="00FF3341">
      <w:pPr>
        <w:pStyle w:val="Listeafsnit"/>
        <w:numPr>
          <w:ilvl w:val="0"/>
          <w:numId w:val="54"/>
        </w:numPr>
        <w:shd w:val="clear" w:color="auto" w:fill="FFFFFF"/>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Redegørelse</w:t>
      </w:r>
      <w:r w:rsidR="00950F8A">
        <w:rPr>
          <w:rFonts w:ascii="Tahoma" w:eastAsia="Times New Roman" w:hAnsi="Tahoma" w:cs="Tahoma"/>
          <w:color w:val="000000"/>
          <w:sz w:val="19"/>
          <w:szCs w:val="19"/>
          <w:lang w:eastAsia="da-DK"/>
        </w:rPr>
        <w:t xml:space="preserve"> for at erhvervsfiskerselskabet sikrer bedre finansieringsvilkår for ejerne. </w:t>
      </w:r>
    </w:p>
    <w:p w14:paraId="04451E68" w14:textId="77777777" w:rsidR="00950F8A" w:rsidRDefault="00950F8A" w:rsidP="00FF3341">
      <w:pPr>
        <w:pStyle w:val="Listeafsnit"/>
        <w:numPr>
          <w:ilvl w:val="0"/>
          <w:numId w:val="54"/>
        </w:numPr>
        <w:shd w:val="clear" w:color="auto" w:fill="FFFFFF"/>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Havnekendings nr. på de af ejerkredsens fartøjer som årsmængderne overføres til.</w:t>
      </w:r>
    </w:p>
    <w:p w14:paraId="6AAC27FD" w14:textId="63A256FB" w:rsidR="00950F8A" w:rsidRDefault="00950F8A" w:rsidP="00950F8A">
      <w:pPr>
        <w:shd w:val="clear" w:color="auto" w:fill="FFFFFF"/>
        <w:spacing w:line="240" w:lineRule="auto"/>
        <w:ind w:firstLine="284"/>
        <w:rPr>
          <w:rFonts w:ascii="Tahoma" w:eastAsia="Times New Roman" w:hAnsi="Tahoma" w:cs="Tahoma"/>
          <w:color w:val="000000"/>
          <w:sz w:val="19"/>
          <w:szCs w:val="19"/>
          <w:lang w:eastAsia="da-DK"/>
        </w:rPr>
      </w:pPr>
      <w:r w:rsidRPr="0045204E">
        <w:rPr>
          <w:rFonts w:ascii="Tahoma" w:eastAsia="Times New Roman" w:hAnsi="Tahoma" w:cs="Tahoma"/>
          <w:i/>
          <w:color w:val="000000"/>
          <w:sz w:val="19"/>
          <w:szCs w:val="19"/>
          <w:lang w:eastAsia="da-DK"/>
        </w:rPr>
        <w:t>Stk. 3.</w:t>
      </w:r>
      <w:r w:rsidRPr="0045204E">
        <w:rPr>
          <w:rFonts w:ascii="Tahoma" w:eastAsia="Times New Roman" w:hAnsi="Tahoma" w:cs="Tahoma"/>
          <w:color w:val="000000"/>
          <w:sz w:val="19"/>
          <w:szCs w:val="19"/>
          <w:lang w:eastAsia="da-DK"/>
        </w:rPr>
        <w:t> Erhvervsfiskerselskabets årsmængder kan overføres til ejernes egne fartøjer ud over udlejeloftet på 75</w:t>
      </w:r>
      <w:r w:rsidR="00C06064">
        <w:rPr>
          <w:rFonts w:ascii="Tahoma" w:eastAsia="Times New Roman" w:hAnsi="Tahoma" w:cs="Tahoma"/>
          <w:color w:val="000000"/>
          <w:sz w:val="19"/>
          <w:szCs w:val="19"/>
          <w:lang w:eastAsia="da-DK"/>
        </w:rPr>
        <w:t xml:space="preserve"> </w:t>
      </w:r>
      <w:r w:rsidRPr="0045204E">
        <w:rPr>
          <w:rFonts w:ascii="Tahoma" w:eastAsia="Times New Roman" w:hAnsi="Tahoma" w:cs="Tahoma"/>
          <w:color w:val="000000"/>
          <w:sz w:val="19"/>
          <w:szCs w:val="19"/>
          <w:lang w:eastAsia="da-DK"/>
        </w:rPr>
        <w:t>%, mod at aktivitetskravet på 25</w:t>
      </w:r>
      <w:r w:rsidR="00FD3C68">
        <w:rPr>
          <w:rFonts w:ascii="Tahoma" w:eastAsia="Times New Roman" w:hAnsi="Tahoma" w:cs="Tahoma"/>
          <w:color w:val="000000"/>
          <w:sz w:val="19"/>
          <w:szCs w:val="19"/>
          <w:lang w:eastAsia="da-DK"/>
        </w:rPr>
        <w:t xml:space="preserve"> </w:t>
      </w:r>
      <w:r w:rsidRPr="0045204E">
        <w:rPr>
          <w:rFonts w:ascii="Tahoma" w:eastAsia="Times New Roman" w:hAnsi="Tahoma" w:cs="Tahoma"/>
          <w:color w:val="000000"/>
          <w:sz w:val="19"/>
          <w:szCs w:val="19"/>
          <w:lang w:eastAsia="da-DK"/>
        </w:rPr>
        <w:t>% overtages af de fartøjer som årsmængderne overføres til</w:t>
      </w:r>
      <w:r w:rsidR="00C06064">
        <w:rPr>
          <w:rFonts w:ascii="Tahoma" w:eastAsia="Times New Roman" w:hAnsi="Tahoma" w:cs="Tahoma"/>
          <w:color w:val="000000"/>
          <w:sz w:val="19"/>
          <w:szCs w:val="19"/>
          <w:lang w:eastAsia="da-DK"/>
        </w:rPr>
        <w:t>, jf. dog § 46, stk. 8</w:t>
      </w:r>
      <w:r w:rsidRPr="0045204E">
        <w:rPr>
          <w:rFonts w:ascii="Tahoma" w:eastAsia="Times New Roman" w:hAnsi="Tahoma" w:cs="Tahoma"/>
          <w:color w:val="000000"/>
          <w:sz w:val="19"/>
          <w:szCs w:val="19"/>
          <w:lang w:eastAsia="da-DK"/>
        </w:rPr>
        <w:t>.</w:t>
      </w:r>
    </w:p>
    <w:p w14:paraId="6986F531" w14:textId="4F6BE929" w:rsidR="00950F8A" w:rsidRDefault="00950F8A" w:rsidP="00950F8A">
      <w:pPr>
        <w:shd w:val="clear" w:color="auto" w:fill="FFFFFF"/>
        <w:spacing w:line="240" w:lineRule="auto"/>
        <w:ind w:firstLine="284"/>
        <w:rPr>
          <w:rFonts w:ascii="Tahoma" w:eastAsia="Times New Roman" w:hAnsi="Tahoma" w:cs="Tahoma"/>
          <w:color w:val="000000"/>
          <w:sz w:val="19"/>
          <w:szCs w:val="19"/>
          <w:lang w:eastAsia="da-DK"/>
        </w:rPr>
      </w:pPr>
      <w:r w:rsidRPr="00726EAF">
        <w:rPr>
          <w:rFonts w:ascii="Tahoma" w:eastAsia="Times New Roman" w:hAnsi="Tahoma" w:cs="Tahoma"/>
          <w:color w:val="000000"/>
          <w:sz w:val="19"/>
          <w:szCs w:val="19"/>
          <w:lang w:eastAsia="da-DK"/>
        </w:rPr>
        <w:t>Stk. 4.</w:t>
      </w:r>
      <w:r w:rsidRPr="0045204E">
        <w:rPr>
          <w:rFonts w:ascii="Tahoma" w:eastAsia="Times New Roman" w:hAnsi="Tahoma" w:cs="Tahoma"/>
          <w:color w:val="000000"/>
          <w:sz w:val="19"/>
          <w:szCs w:val="19"/>
          <w:lang w:eastAsia="da-DK"/>
        </w:rPr>
        <w:t xml:space="preserve"> Erhvervsfiskerselskabets </w:t>
      </w:r>
      <w:r w:rsidRPr="00726EAF">
        <w:rPr>
          <w:rFonts w:ascii="Tahoma" w:eastAsia="Times New Roman" w:hAnsi="Tahoma" w:cs="Tahoma"/>
          <w:color w:val="000000"/>
          <w:sz w:val="19"/>
          <w:szCs w:val="19"/>
          <w:lang w:eastAsia="da-DK"/>
        </w:rPr>
        <w:t xml:space="preserve">årsmængder kan udlejes direkte fra erhvervsfiskerselskabets fartøj/fartøjer til fartøjer, der ikke er ejet af selskabet ejere forudsat </w:t>
      </w:r>
      <w:r>
        <w:rPr>
          <w:rFonts w:ascii="Tahoma" w:eastAsia="Times New Roman" w:hAnsi="Tahoma" w:cs="Tahoma"/>
          <w:color w:val="000000"/>
          <w:sz w:val="19"/>
          <w:szCs w:val="19"/>
          <w:lang w:eastAsia="da-DK"/>
        </w:rPr>
        <w:t>at</w:t>
      </w:r>
      <w:r w:rsidRPr="00726EAF">
        <w:rPr>
          <w:rFonts w:ascii="Tahoma" w:eastAsia="Times New Roman" w:hAnsi="Tahoma" w:cs="Tahoma"/>
          <w:color w:val="000000"/>
          <w:sz w:val="19"/>
          <w:szCs w:val="19"/>
          <w:lang w:eastAsia="da-DK"/>
        </w:rPr>
        <w:t xml:space="preserve"> min</w:t>
      </w:r>
      <w:r>
        <w:rPr>
          <w:rFonts w:ascii="Tahoma" w:eastAsia="Times New Roman" w:hAnsi="Tahoma" w:cs="Tahoma"/>
          <w:color w:val="000000"/>
          <w:sz w:val="19"/>
          <w:szCs w:val="19"/>
          <w:lang w:eastAsia="da-DK"/>
        </w:rPr>
        <w:t>dst</w:t>
      </w:r>
      <w:r w:rsidRPr="00726EAF">
        <w:rPr>
          <w:rFonts w:ascii="Tahoma" w:eastAsia="Times New Roman" w:hAnsi="Tahoma" w:cs="Tahoma"/>
          <w:color w:val="000000"/>
          <w:sz w:val="19"/>
          <w:szCs w:val="19"/>
          <w:lang w:eastAsia="da-DK"/>
        </w:rPr>
        <w:t xml:space="preserve"> 25</w:t>
      </w:r>
      <w:r w:rsidR="00FD3C68">
        <w:rPr>
          <w:rFonts w:ascii="Tahoma" w:eastAsia="Times New Roman" w:hAnsi="Tahoma" w:cs="Tahoma"/>
          <w:color w:val="000000"/>
          <w:sz w:val="19"/>
          <w:szCs w:val="19"/>
          <w:lang w:eastAsia="da-DK"/>
        </w:rPr>
        <w:t xml:space="preserve"> </w:t>
      </w:r>
      <w:r w:rsidRPr="00726EAF">
        <w:rPr>
          <w:rFonts w:ascii="Tahoma" w:eastAsia="Times New Roman" w:hAnsi="Tahoma" w:cs="Tahoma"/>
          <w:color w:val="000000"/>
          <w:sz w:val="19"/>
          <w:szCs w:val="19"/>
          <w:lang w:eastAsia="da-DK"/>
        </w:rPr>
        <w:t xml:space="preserve">% af årsmængderne er overført til fartøjer ejet af </w:t>
      </w:r>
      <w:r w:rsidR="00073A74">
        <w:rPr>
          <w:rFonts w:ascii="Tahoma" w:eastAsia="Times New Roman" w:hAnsi="Tahoma" w:cs="Tahoma"/>
          <w:color w:val="000000"/>
          <w:sz w:val="19"/>
          <w:szCs w:val="19"/>
          <w:lang w:eastAsia="da-DK"/>
        </w:rPr>
        <w:t xml:space="preserve">selskabets </w:t>
      </w:r>
      <w:r w:rsidRPr="00726EAF">
        <w:rPr>
          <w:rFonts w:ascii="Tahoma" w:eastAsia="Times New Roman" w:hAnsi="Tahoma" w:cs="Tahoma"/>
          <w:color w:val="000000"/>
          <w:sz w:val="19"/>
          <w:szCs w:val="19"/>
          <w:lang w:eastAsia="da-DK"/>
        </w:rPr>
        <w:t>ejere, og mod at aktivitetskravet på de 25</w:t>
      </w:r>
      <w:r w:rsidR="00FD3C68">
        <w:rPr>
          <w:rFonts w:ascii="Tahoma" w:eastAsia="Times New Roman" w:hAnsi="Tahoma" w:cs="Tahoma"/>
          <w:color w:val="000000"/>
          <w:sz w:val="19"/>
          <w:szCs w:val="19"/>
          <w:lang w:eastAsia="da-DK"/>
        </w:rPr>
        <w:t xml:space="preserve"> </w:t>
      </w:r>
      <w:r w:rsidRPr="00726EAF">
        <w:rPr>
          <w:rFonts w:ascii="Tahoma" w:eastAsia="Times New Roman" w:hAnsi="Tahoma" w:cs="Tahoma"/>
          <w:color w:val="000000"/>
          <w:sz w:val="19"/>
          <w:szCs w:val="19"/>
          <w:lang w:eastAsia="da-DK"/>
        </w:rPr>
        <w:t xml:space="preserve">% overtages af ejerne af </w:t>
      </w:r>
      <w:r w:rsidR="00073A74">
        <w:rPr>
          <w:rFonts w:ascii="Tahoma" w:eastAsia="Times New Roman" w:hAnsi="Tahoma" w:cs="Tahoma"/>
          <w:color w:val="000000"/>
          <w:sz w:val="19"/>
          <w:szCs w:val="19"/>
          <w:lang w:eastAsia="da-DK"/>
        </w:rPr>
        <w:t>selskabets</w:t>
      </w:r>
      <w:r w:rsidRPr="00726EAF">
        <w:rPr>
          <w:rFonts w:ascii="Tahoma" w:eastAsia="Times New Roman" w:hAnsi="Tahoma" w:cs="Tahoma"/>
          <w:color w:val="000000"/>
          <w:sz w:val="19"/>
          <w:szCs w:val="19"/>
          <w:lang w:eastAsia="da-DK"/>
        </w:rPr>
        <w:t xml:space="preserve"> egne fartøjer.</w:t>
      </w:r>
    </w:p>
    <w:p w14:paraId="7979424C" w14:textId="56D49750" w:rsidR="00950F8A" w:rsidRDefault="00950F8A" w:rsidP="00950F8A">
      <w:pPr>
        <w:shd w:val="clear" w:color="auto" w:fill="FFFFFF"/>
        <w:spacing w:line="240" w:lineRule="auto"/>
        <w:ind w:firstLine="284"/>
        <w:rPr>
          <w:rFonts w:ascii="Tahoma" w:eastAsia="Times New Roman" w:hAnsi="Tahoma" w:cs="Tahoma"/>
          <w:color w:val="000000"/>
          <w:sz w:val="19"/>
          <w:szCs w:val="19"/>
          <w:lang w:eastAsia="da-DK"/>
        </w:rPr>
      </w:pPr>
      <w:r w:rsidRPr="00CD7F2C">
        <w:rPr>
          <w:rFonts w:ascii="Tahoma" w:eastAsia="Times New Roman" w:hAnsi="Tahoma" w:cs="Tahoma"/>
          <w:i/>
          <w:iCs/>
          <w:color w:val="000000"/>
          <w:sz w:val="19"/>
          <w:szCs w:val="19"/>
          <w:lang w:eastAsia="da-DK"/>
        </w:rPr>
        <w:t xml:space="preserve">Stk. </w:t>
      </w:r>
      <w:r>
        <w:rPr>
          <w:rFonts w:ascii="Tahoma" w:eastAsia="Times New Roman" w:hAnsi="Tahoma" w:cs="Tahoma"/>
          <w:i/>
          <w:iCs/>
          <w:color w:val="000000"/>
          <w:sz w:val="19"/>
          <w:szCs w:val="19"/>
          <w:lang w:eastAsia="da-DK"/>
        </w:rPr>
        <w:t>5</w:t>
      </w:r>
      <w:r w:rsidRPr="00CD7F2C">
        <w:rPr>
          <w:rFonts w:ascii="Tahoma" w:eastAsia="Times New Roman" w:hAnsi="Tahoma" w:cs="Tahoma"/>
          <w:i/>
          <w:iCs/>
          <w:color w:val="000000"/>
          <w:sz w:val="19"/>
          <w:szCs w:val="19"/>
          <w:lang w:eastAsia="da-DK"/>
        </w:rPr>
        <w:t>.</w:t>
      </w:r>
      <w:r w:rsidRPr="00CD7F2C">
        <w:rPr>
          <w:rFonts w:ascii="Tahoma" w:eastAsia="Times New Roman" w:hAnsi="Tahoma" w:cs="Tahoma"/>
          <w:color w:val="000000"/>
          <w:sz w:val="19"/>
          <w:szCs w:val="19"/>
          <w:lang w:eastAsia="da-DK"/>
        </w:rPr>
        <w:t> </w:t>
      </w:r>
      <w:r>
        <w:rPr>
          <w:rFonts w:ascii="Tahoma" w:eastAsia="Times New Roman" w:hAnsi="Tahoma" w:cs="Tahoma"/>
          <w:color w:val="000000"/>
          <w:sz w:val="19"/>
          <w:szCs w:val="19"/>
          <w:lang w:eastAsia="da-DK"/>
        </w:rPr>
        <w:t xml:space="preserve">Erhvervsfiskerselskabet er </w:t>
      </w:r>
      <w:r w:rsidRPr="00CD7F2C">
        <w:rPr>
          <w:rFonts w:ascii="Tahoma" w:eastAsia="Times New Roman" w:hAnsi="Tahoma" w:cs="Tahoma"/>
          <w:color w:val="000000"/>
          <w:sz w:val="19"/>
          <w:szCs w:val="19"/>
          <w:lang w:eastAsia="da-DK"/>
        </w:rPr>
        <w:t>ikke underlagt kvotekoncentrationsloftet for selskaber</w:t>
      </w:r>
      <w:r>
        <w:rPr>
          <w:rFonts w:ascii="Tahoma" w:eastAsia="Times New Roman" w:hAnsi="Tahoma" w:cs="Tahoma"/>
          <w:color w:val="000000"/>
          <w:sz w:val="19"/>
          <w:szCs w:val="19"/>
          <w:lang w:eastAsia="da-DK"/>
        </w:rPr>
        <w:t xml:space="preserve">, så længe </w:t>
      </w:r>
      <w:r w:rsidRPr="00CD7F2C">
        <w:rPr>
          <w:rFonts w:ascii="Tahoma" w:eastAsia="Times New Roman" w:hAnsi="Tahoma" w:cs="Tahoma"/>
          <w:color w:val="000000"/>
          <w:sz w:val="19"/>
          <w:szCs w:val="19"/>
          <w:lang w:eastAsia="da-DK"/>
        </w:rPr>
        <w:t>selskabet</w:t>
      </w:r>
      <w:r w:rsidR="00073A74">
        <w:rPr>
          <w:rFonts w:ascii="Tahoma" w:eastAsia="Times New Roman" w:hAnsi="Tahoma" w:cs="Tahoma"/>
          <w:color w:val="000000"/>
          <w:sz w:val="19"/>
          <w:szCs w:val="19"/>
          <w:lang w:eastAsia="da-DK"/>
        </w:rPr>
        <w:t xml:space="preserve"> har </w:t>
      </w:r>
      <w:r w:rsidR="00A731AF">
        <w:rPr>
          <w:rFonts w:ascii="Tahoma" w:eastAsia="Times New Roman" w:hAnsi="Tahoma" w:cs="Tahoma"/>
          <w:color w:val="000000"/>
          <w:sz w:val="19"/>
          <w:szCs w:val="19"/>
          <w:lang w:eastAsia="da-DK"/>
        </w:rPr>
        <w:t>tilladelse</w:t>
      </w:r>
      <w:r w:rsidR="00556605">
        <w:rPr>
          <w:rFonts w:ascii="Tahoma" w:eastAsia="Times New Roman" w:hAnsi="Tahoma" w:cs="Tahoma"/>
          <w:color w:val="000000"/>
          <w:sz w:val="19"/>
          <w:szCs w:val="19"/>
          <w:lang w:eastAsia="da-DK"/>
        </w:rPr>
        <w:t>,</w:t>
      </w:r>
      <w:r w:rsidR="00073A74">
        <w:rPr>
          <w:rFonts w:ascii="Tahoma" w:eastAsia="Times New Roman" w:hAnsi="Tahoma" w:cs="Tahoma"/>
          <w:color w:val="000000"/>
          <w:sz w:val="19"/>
          <w:szCs w:val="19"/>
          <w:lang w:eastAsia="da-DK"/>
        </w:rPr>
        <w:t xml:space="preserve"> jf. stk. 1.</w:t>
      </w:r>
    </w:p>
    <w:p w14:paraId="3BF15439" w14:textId="4879AF53" w:rsidR="00950F8A" w:rsidRPr="00CD7F2C" w:rsidRDefault="00950F8A" w:rsidP="00ED0623">
      <w:pPr>
        <w:shd w:val="clear" w:color="auto" w:fill="FFFFFF"/>
        <w:spacing w:line="240" w:lineRule="auto"/>
        <w:ind w:firstLine="284"/>
        <w:rPr>
          <w:rFonts w:ascii="Tahoma" w:eastAsia="Times New Roman" w:hAnsi="Tahoma" w:cs="Tahoma"/>
          <w:color w:val="000000"/>
          <w:sz w:val="19"/>
          <w:szCs w:val="19"/>
          <w:lang w:eastAsia="da-DK"/>
        </w:rPr>
      </w:pPr>
      <w:r>
        <w:rPr>
          <w:rFonts w:ascii="Tahoma" w:eastAsia="Times New Roman" w:hAnsi="Tahoma" w:cs="Tahoma"/>
          <w:i/>
          <w:color w:val="000000"/>
          <w:sz w:val="19"/>
          <w:szCs w:val="19"/>
          <w:lang w:eastAsia="da-DK"/>
        </w:rPr>
        <w:t>Stk. 6.</w:t>
      </w:r>
      <w:r>
        <w:rPr>
          <w:rFonts w:ascii="Tahoma" w:eastAsia="Times New Roman" w:hAnsi="Tahoma" w:cs="Tahoma"/>
          <w:color w:val="000000"/>
          <w:sz w:val="19"/>
          <w:szCs w:val="19"/>
          <w:lang w:eastAsia="da-DK"/>
        </w:rPr>
        <w:t xml:space="preserve"> Erhvervsfiskerselskabet </w:t>
      </w:r>
      <w:r w:rsidRPr="004D1814">
        <w:rPr>
          <w:rFonts w:ascii="Tahoma" w:eastAsia="Times New Roman" w:hAnsi="Tahoma" w:cs="Tahoma"/>
          <w:color w:val="000000"/>
          <w:sz w:val="19"/>
          <w:szCs w:val="19"/>
          <w:lang w:eastAsia="da-DK"/>
        </w:rPr>
        <w:t>skal hvert kvartal indsende en opgørelse over udviklingen i aktiviteten på de af ejernes fartøjer som årsmængderne er overført til.</w:t>
      </w:r>
      <w:r w:rsidR="00CB7FE8">
        <w:rPr>
          <w:rFonts w:ascii="Tahoma" w:eastAsia="Times New Roman" w:hAnsi="Tahoma" w:cs="Tahoma"/>
          <w:color w:val="000000"/>
          <w:sz w:val="19"/>
          <w:szCs w:val="19"/>
          <w:lang w:eastAsia="da-DK"/>
        </w:rPr>
        <w:t xml:space="preserve"> Opgørelsen skal indsendes til Fiskeristyrelsen senest 14 dage efter kvartalets udløb. </w:t>
      </w:r>
      <w:r w:rsidR="00ED0623">
        <w:rPr>
          <w:rFonts w:ascii="Tahoma" w:eastAsia="Times New Roman" w:hAnsi="Tahoma" w:cs="Tahoma"/>
          <w:color w:val="000000"/>
          <w:sz w:val="19"/>
          <w:szCs w:val="19"/>
          <w:lang w:eastAsia="da-DK"/>
        </w:rPr>
        <w:t>Til brug for opgørelsen skal anvendes skema, der findes på www.fiskeristyrelsen.dk.</w:t>
      </w:r>
    </w:p>
    <w:p w14:paraId="3438D6DD" w14:textId="3A8036BD" w:rsidR="00950F8A" w:rsidRDefault="00950F8A" w:rsidP="00950F8A">
      <w:pPr>
        <w:shd w:val="clear" w:color="auto" w:fill="FFFFFF"/>
        <w:spacing w:line="240" w:lineRule="auto"/>
        <w:ind w:firstLine="284"/>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 xml:space="preserve">Stk. </w:t>
      </w:r>
      <w:r>
        <w:rPr>
          <w:rFonts w:ascii="Tahoma" w:eastAsia="Times New Roman" w:hAnsi="Tahoma" w:cs="Tahoma"/>
          <w:i/>
          <w:iCs/>
          <w:color w:val="000000"/>
          <w:sz w:val="19"/>
          <w:szCs w:val="19"/>
          <w:lang w:eastAsia="da-DK"/>
        </w:rPr>
        <w:t>7</w:t>
      </w:r>
      <w:r w:rsidRPr="00A720B5">
        <w:rPr>
          <w:rFonts w:ascii="Tahoma" w:eastAsia="Times New Roman" w:hAnsi="Tahoma" w:cs="Tahoma"/>
          <w:i/>
          <w:iCs/>
          <w:color w:val="000000"/>
          <w:sz w:val="19"/>
          <w:szCs w:val="19"/>
          <w:lang w:eastAsia="da-DK"/>
        </w:rPr>
        <w:t>.</w:t>
      </w:r>
      <w:r w:rsidRPr="00A720B5">
        <w:rPr>
          <w:rFonts w:ascii="Tahoma" w:eastAsia="Times New Roman" w:hAnsi="Tahoma" w:cs="Tahoma"/>
          <w:color w:val="000000"/>
          <w:sz w:val="19"/>
          <w:szCs w:val="19"/>
          <w:lang w:eastAsia="da-DK"/>
        </w:rPr>
        <w:t> </w:t>
      </w:r>
      <w:r>
        <w:rPr>
          <w:rFonts w:ascii="Tahoma" w:eastAsia="Times New Roman" w:hAnsi="Tahoma" w:cs="Tahoma"/>
          <w:color w:val="000000"/>
          <w:sz w:val="19"/>
          <w:szCs w:val="19"/>
          <w:lang w:eastAsia="da-DK"/>
        </w:rPr>
        <w:t xml:space="preserve">Erhvervsfiskerselskaber, der </w:t>
      </w:r>
      <w:r w:rsidR="00073A74">
        <w:rPr>
          <w:rFonts w:ascii="Tahoma" w:eastAsia="Times New Roman" w:hAnsi="Tahoma" w:cs="Tahoma"/>
          <w:color w:val="000000"/>
          <w:sz w:val="19"/>
          <w:szCs w:val="19"/>
          <w:lang w:eastAsia="da-DK"/>
        </w:rPr>
        <w:t>har tilladelse</w:t>
      </w:r>
      <w:r>
        <w:rPr>
          <w:rFonts w:ascii="Tahoma" w:eastAsia="Times New Roman" w:hAnsi="Tahoma" w:cs="Tahoma"/>
          <w:color w:val="000000"/>
          <w:sz w:val="19"/>
          <w:szCs w:val="19"/>
          <w:lang w:eastAsia="da-DK"/>
        </w:rPr>
        <w:t xml:space="preserve">, jf. stk. 1, skal senest den 15. februar indsende dokumentation til Fiskeristyrelsen for, at vilkårene for </w:t>
      </w:r>
      <w:r w:rsidR="00CB7FE8">
        <w:rPr>
          <w:rFonts w:ascii="Tahoma" w:eastAsia="Times New Roman" w:hAnsi="Tahoma" w:cs="Tahoma"/>
          <w:color w:val="000000"/>
          <w:sz w:val="19"/>
          <w:szCs w:val="19"/>
          <w:lang w:eastAsia="da-DK"/>
        </w:rPr>
        <w:t>tilladelsen</w:t>
      </w:r>
      <w:r>
        <w:rPr>
          <w:rFonts w:ascii="Tahoma" w:eastAsia="Times New Roman" w:hAnsi="Tahoma" w:cs="Tahoma"/>
          <w:color w:val="000000"/>
          <w:sz w:val="19"/>
          <w:szCs w:val="19"/>
          <w:lang w:eastAsia="da-DK"/>
        </w:rPr>
        <w:t xml:space="preserve"> er opfyldt i det forudgående år. Såfremt vilkårene for </w:t>
      </w:r>
      <w:r w:rsidR="00CB7FE8">
        <w:rPr>
          <w:rFonts w:ascii="Tahoma" w:eastAsia="Times New Roman" w:hAnsi="Tahoma" w:cs="Tahoma"/>
          <w:color w:val="000000"/>
          <w:sz w:val="19"/>
          <w:szCs w:val="19"/>
          <w:lang w:eastAsia="da-DK"/>
        </w:rPr>
        <w:t>tilladelsen</w:t>
      </w:r>
      <w:r>
        <w:rPr>
          <w:rFonts w:ascii="Tahoma" w:eastAsia="Times New Roman" w:hAnsi="Tahoma" w:cs="Tahoma"/>
          <w:color w:val="000000"/>
          <w:sz w:val="19"/>
          <w:szCs w:val="19"/>
          <w:lang w:eastAsia="da-DK"/>
        </w:rPr>
        <w:t xml:space="preserve"> ikke er opfyldt, dokumentationen ikke er modtaget i Fiskeristyrelsen eller er mangelfuld, kan </w:t>
      </w:r>
      <w:r w:rsidR="00CB7FE8">
        <w:rPr>
          <w:rFonts w:ascii="Tahoma" w:eastAsia="Times New Roman" w:hAnsi="Tahoma" w:cs="Tahoma"/>
          <w:color w:val="000000"/>
          <w:sz w:val="19"/>
          <w:szCs w:val="19"/>
          <w:lang w:eastAsia="da-DK"/>
        </w:rPr>
        <w:t>tilladelsen</w:t>
      </w:r>
      <w:r>
        <w:rPr>
          <w:rFonts w:ascii="Tahoma" w:eastAsia="Times New Roman" w:hAnsi="Tahoma" w:cs="Tahoma"/>
          <w:color w:val="000000"/>
          <w:sz w:val="19"/>
          <w:szCs w:val="19"/>
          <w:lang w:eastAsia="da-DK"/>
        </w:rPr>
        <w:t xml:space="preserve"> tilbagekaldes.</w:t>
      </w:r>
    </w:p>
    <w:p w14:paraId="63C0CBFF" w14:textId="44979189" w:rsidR="00DF4EB0" w:rsidRDefault="00DF4EB0" w:rsidP="00DF4EB0">
      <w:pPr>
        <w:shd w:val="clear" w:color="auto" w:fill="FFFFFF"/>
        <w:spacing w:line="240" w:lineRule="auto"/>
        <w:ind w:firstLine="240"/>
        <w:rPr>
          <w:ins w:id="40" w:author="Martin Chemnitz Mortensen" w:date="2018-09-06T15:08:00Z"/>
          <w:rFonts w:ascii="Tahoma" w:eastAsia="Times New Roman" w:hAnsi="Tahoma" w:cs="Tahoma"/>
          <w:color w:val="000000"/>
          <w:sz w:val="19"/>
          <w:szCs w:val="19"/>
          <w:lang w:eastAsia="da-DK"/>
        </w:rPr>
      </w:pPr>
      <w:r>
        <w:rPr>
          <w:rFonts w:ascii="Tahoma" w:eastAsia="Times New Roman" w:hAnsi="Tahoma" w:cs="Tahoma"/>
          <w:i/>
          <w:color w:val="000000"/>
          <w:sz w:val="19"/>
          <w:szCs w:val="19"/>
          <w:lang w:eastAsia="da-DK"/>
        </w:rPr>
        <w:t>Stk. 8</w:t>
      </w:r>
      <w:r>
        <w:rPr>
          <w:rFonts w:ascii="Tahoma" w:eastAsia="Times New Roman" w:hAnsi="Tahoma" w:cs="Tahoma"/>
          <w:color w:val="000000"/>
          <w:sz w:val="19"/>
          <w:szCs w:val="19"/>
          <w:lang w:eastAsia="da-DK"/>
        </w:rPr>
        <w:t>. Ved inddragelse af tilladelse, kan der først på ny ansøges om tilladelse det efterfølgende år.</w:t>
      </w:r>
    </w:p>
    <w:p w14:paraId="05B71AD3" w14:textId="5C8CD343" w:rsidR="005A0358" w:rsidRDefault="005A0358" w:rsidP="00DF4EB0">
      <w:pPr>
        <w:shd w:val="clear" w:color="auto" w:fill="FFFFFF"/>
        <w:spacing w:line="240" w:lineRule="auto"/>
        <w:ind w:firstLine="240"/>
        <w:rPr>
          <w:ins w:id="41" w:author="Martin Chemnitz Mortensen" w:date="2018-09-06T15:08:00Z"/>
          <w:rFonts w:ascii="Tahoma" w:eastAsia="Times New Roman" w:hAnsi="Tahoma" w:cs="Tahoma"/>
          <w:color w:val="000000"/>
          <w:sz w:val="19"/>
          <w:szCs w:val="19"/>
          <w:lang w:eastAsia="da-DK"/>
        </w:rPr>
      </w:pPr>
    </w:p>
    <w:p w14:paraId="21919D8A" w14:textId="0BED0C87" w:rsidR="005A0358" w:rsidRDefault="005A0358" w:rsidP="00DF4EB0">
      <w:pPr>
        <w:shd w:val="clear" w:color="auto" w:fill="FFFFFF"/>
        <w:spacing w:line="240" w:lineRule="auto"/>
        <w:ind w:firstLine="240"/>
        <w:rPr>
          <w:ins w:id="42" w:author="Martin Chemnitz Mortensen" w:date="2018-09-25T11:16:00Z"/>
          <w:rFonts w:ascii="Tahoma" w:eastAsia="Times New Roman" w:hAnsi="Tahoma" w:cs="Tahoma"/>
          <w:color w:val="000000"/>
          <w:sz w:val="19"/>
          <w:szCs w:val="19"/>
          <w:lang w:eastAsia="da-DK"/>
        </w:rPr>
      </w:pPr>
      <w:ins w:id="43" w:author="Martin Chemnitz Mortensen" w:date="2018-09-06T15:08:00Z">
        <w:r>
          <w:rPr>
            <w:rFonts w:ascii="Tahoma" w:eastAsia="Times New Roman" w:hAnsi="Tahoma" w:cs="Tahoma"/>
            <w:b/>
            <w:color w:val="000000"/>
            <w:sz w:val="19"/>
            <w:szCs w:val="19"/>
            <w:lang w:eastAsia="da-DK"/>
          </w:rPr>
          <w:t xml:space="preserve">§ </w:t>
        </w:r>
      </w:ins>
      <w:ins w:id="44" w:author="Martin Chemnitz Mortensen" w:date="2018-09-24T15:30:00Z">
        <w:r w:rsidR="002B5E87">
          <w:rPr>
            <w:rFonts w:ascii="Tahoma" w:eastAsia="Times New Roman" w:hAnsi="Tahoma" w:cs="Tahoma"/>
            <w:b/>
            <w:color w:val="000000"/>
            <w:sz w:val="19"/>
            <w:szCs w:val="19"/>
            <w:lang w:eastAsia="da-DK"/>
          </w:rPr>
          <w:t>49</w:t>
        </w:r>
      </w:ins>
      <w:ins w:id="45" w:author="Martin Chemnitz Mortensen" w:date="2018-09-06T15:08:00Z">
        <w:r>
          <w:rPr>
            <w:rFonts w:ascii="Tahoma" w:eastAsia="Times New Roman" w:hAnsi="Tahoma" w:cs="Tahoma"/>
            <w:b/>
            <w:color w:val="000000"/>
            <w:sz w:val="19"/>
            <w:szCs w:val="19"/>
            <w:lang w:eastAsia="da-DK"/>
          </w:rPr>
          <w:t>.</w:t>
        </w:r>
        <w:r>
          <w:rPr>
            <w:rFonts w:ascii="Tahoma" w:eastAsia="Times New Roman" w:hAnsi="Tahoma" w:cs="Tahoma"/>
            <w:color w:val="000000"/>
            <w:sz w:val="19"/>
            <w:szCs w:val="19"/>
            <w:lang w:eastAsia="da-DK"/>
          </w:rPr>
          <w:t xml:space="preserve"> Fartøjer</w:t>
        </w:r>
      </w:ins>
      <w:ins w:id="46" w:author="Martin Chemnitz Mortensen" w:date="2018-09-12T16:02:00Z">
        <w:r w:rsidR="005E4657">
          <w:rPr>
            <w:rFonts w:ascii="Tahoma" w:eastAsia="Times New Roman" w:hAnsi="Tahoma" w:cs="Tahoma"/>
            <w:color w:val="000000"/>
            <w:sz w:val="19"/>
            <w:szCs w:val="19"/>
            <w:lang w:eastAsia="da-DK"/>
          </w:rPr>
          <w:t>,</w:t>
        </w:r>
      </w:ins>
      <w:ins w:id="47" w:author="Martin Chemnitz Mortensen" w:date="2018-09-06T15:08:00Z">
        <w:r>
          <w:rPr>
            <w:rFonts w:ascii="Tahoma" w:eastAsia="Times New Roman" w:hAnsi="Tahoma" w:cs="Tahoma"/>
            <w:color w:val="000000"/>
            <w:sz w:val="19"/>
            <w:szCs w:val="19"/>
            <w:lang w:eastAsia="da-DK"/>
          </w:rPr>
          <w:t xml:space="preserve"> </w:t>
        </w:r>
      </w:ins>
      <w:ins w:id="48" w:author="Martin Chemnitz Mortensen" w:date="2018-09-25T11:17:00Z">
        <w:r w:rsidR="00DF42CC">
          <w:rPr>
            <w:rFonts w:ascii="Tahoma" w:eastAsia="Times New Roman" w:hAnsi="Tahoma" w:cs="Tahoma"/>
            <w:color w:val="000000"/>
            <w:sz w:val="19"/>
            <w:szCs w:val="19"/>
            <w:lang w:eastAsia="da-DK"/>
          </w:rPr>
          <w:t xml:space="preserve">der er </w:t>
        </w:r>
      </w:ins>
      <w:ins w:id="49" w:author="Martin Chemnitz Mortensen" w:date="2018-09-25T11:35:00Z">
        <w:r w:rsidR="00911CD8">
          <w:rPr>
            <w:rFonts w:ascii="Tahoma" w:eastAsia="Times New Roman" w:hAnsi="Tahoma" w:cs="Tahoma"/>
            <w:color w:val="000000"/>
            <w:sz w:val="19"/>
            <w:szCs w:val="19"/>
            <w:lang w:eastAsia="da-DK"/>
          </w:rPr>
          <w:t>del af et igangværende</w:t>
        </w:r>
      </w:ins>
      <w:ins w:id="50" w:author="Martin Chemnitz Mortensen" w:date="2018-09-25T11:17:00Z">
        <w:r w:rsidR="00DF42CC">
          <w:rPr>
            <w:rFonts w:ascii="Tahoma" w:eastAsia="Times New Roman" w:hAnsi="Tahoma" w:cs="Tahoma"/>
            <w:color w:val="000000"/>
            <w:sz w:val="19"/>
            <w:szCs w:val="19"/>
            <w:lang w:eastAsia="da-DK"/>
          </w:rPr>
          <w:t xml:space="preserve"> generationsskifte</w:t>
        </w:r>
      </w:ins>
      <w:ins w:id="51" w:author="Martin Chemnitz Mortensen" w:date="2018-09-25T11:16:00Z">
        <w:r w:rsidR="00DF42CC">
          <w:rPr>
            <w:rFonts w:ascii="Tahoma" w:eastAsia="Times New Roman" w:hAnsi="Tahoma" w:cs="Tahoma"/>
            <w:color w:val="000000"/>
            <w:sz w:val="19"/>
            <w:szCs w:val="19"/>
            <w:lang w:eastAsia="da-DK"/>
          </w:rPr>
          <w:t xml:space="preserve"> eller </w:t>
        </w:r>
      </w:ins>
      <w:ins w:id="52" w:author="Martin Chemnitz Mortensen" w:date="2018-09-25T11:17:00Z">
        <w:r w:rsidR="00911CD8">
          <w:rPr>
            <w:rFonts w:ascii="Tahoma" w:eastAsia="Times New Roman" w:hAnsi="Tahoma" w:cs="Tahoma"/>
            <w:color w:val="000000"/>
            <w:sz w:val="19"/>
            <w:szCs w:val="19"/>
            <w:lang w:eastAsia="da-DK"/>
          </w:rPr>
          <w:t>forventet</w:t>
        </w:r>
      </w:ins>
      <w:ins w:id="53" w:author="Martin Chemnitz Mortensen" w:date="2018-09-25T11:16:00Z">
        <w:r w:rsidR="00DF42CC">
          <w:rPr>
            <w:rFonts w:ascii="Tahoma" w:eastAsia="Times New Roman" w:hAnsi="Tahoma" w:cs="Tahoma"/>
            <w:color w:val="000000"/>
            <w:sz w:val="19"/>
            <w:szCs w:val="19"/>
            <w:lang w:eastAsia="da-DK"/>
          </w:rPr>
          <w:t xml:space="preserve"> </w:t>
        </w:r>
      </w:ins>
      <w:ins w:id="54" w:author="Martin Chemnitz Mortensen" w:date="2018-09-25T11:17:00Z">
        <w:r w:rsidR="00DF42CC">
          <w:rPr>
            <w:rFonts w:ascii="Tahoma" w:eastAsia="Times New Roman" w:hAnsi="Tahoma" w:cs="Tahoma"/>
            <w:color w:val="000000"/>
            <w:sz w:val="19"/>
            <w:szCs w:val="19"/>
            <w:lang w:eastAsia="da-DK"/>
          </w:rPr>
          <w:t>g</w:t>
        </w:r>
      </w:ins>
      <w:ins w:id="55" w:author="Martin Chemnitz Mortensen" w:date="2018-09-06T15:10:00Z">
        <w:r>
          <w:rPr>
            <w:rFonts w:ascii="Tahoma" w:eastAsia="Times New Roman" w:hAnsi="Tahoma" w:cs="Tahoma"/>
            <w:color w:val="000000"/>
            <w:sz w:val="19"/>
            <w:szCs w:val="19"/>
            <w:lang w:eastAsia="da-DK"/>
          </w:rPr>
          <w:t>enerationsskifte</w:t>
        </w:r>
      </w:ins>
      <w:ins w:id="56" w:author="Martin Chemnitz Mortensen" w:date="2018-09-25T11:17:00Z">
        <w:r w:rsidR="00DF42CC">
          <w:rPr>
            <w:rFonts w:ascii="Tahoma" w:eastAsia="Times New Roman" w:hAnsi="Tahoma" w:cs="Tahoma"/>
            <w:color w:val="000000"/>
            <w:sz w:val="19"/>
            <w:szCs w:val="19"/>
            <w:lang w:eastAsia="da-DK"/>
          </w:rPr>
          <w:t>t</w:t>
        </w:r>
      </w:ins>
      <w:ins w:id="57" w:author="Martin Chemnitz Mortensen" w:date="2018-09-06T15:10:00Z">
        <w:r>
          <w:rPr>
            <w:rFonts w:ascii="Tahoma" w:eastAsia="Times New Roman" w:hAnsi="Tahoma" w:cs="Tahoma"/>
            <w:color w:val="000000"/>
            <w:sz w:val="19"/>
            <w:szCs w:val="19"/>
            <w:lang w:eastAsia="da-DK"/>
          </w:rPr>
          <w:t xml:space="preserve">, kan efter ansøgning til Fiskeristyrelsen opnå tilladelse til ikke at opfylde aktivitetskravet, jf. </w:t>
        </w:r>
      </w:ins>
      <w:ins w:id="58" w:author="Martin Chemnitz Mortensen" w:date="2018-09-06T15:11:00Z">
        <w:r>
          <w:rPr>
            <w:rFonts w:ascii="Tahoma" w:eastAsia="Times New Roman" w:hAnsi="Tahoma" w:cs="Tahoma"/>
            <w:color w:val="000000"/>
            <w:sz w:val="19"/>
            <w:szCs w:val="19"/>
            <w:lang w:eastAsia="da-DK"/>
          </w:rPr>
          <w:t>§ 46, stk. 1 og 2</w:t>
        </w:r>
      </w:ins>
      <w:ins w:id="59" w:author="Martin Chemnitz Mortensen" w:date="2018-09-10T15:05:00Z">
        <w:r w:rsidR="00977A57">
          <w:rPr>
            <w:rFonts w:ascii="Tahoma" w:eastAsia="Times New Roman" w:hAnsi="Tahoma" w:cs="Tahoma"/>
            <w:color w:val="000000"/>
            <w:sz w:val="19"/>
            <w:szCs w:val="19"/>
            <w:lang w:eastAsia="da-DK"/>
          </w:rPr>
          <w:t>, og udlejeloftet, jf. §</w:t>
        </w:r>
      </w:ins>
      <w:ins w:id="60" w:author="Martin Chemnitz Mortensen" w:date="2018-09-25T11:24:00Z">
        <w:r w:rsidR="009C522C">
          <w:rPr>
            <w:rFonts w:ascii="Tahoma" w:eastAsia="Times New Roman" w:hAnsi="Tahoma" w:cs="Tahoma"/>
            <w:color w:val="000000"/>
            <w:sz w:val="19"/>
            <w:szCs w:val="19"/>
            <w:lang w:eastAsia="da-DK"/>
          </w:rPr>
          <w:t>§ 52 og 53</w:t>
        </w:r>
      </w:ins>
      <w:ins w:id="61" w:author="Martin Chemnitz Mortensen" w:date="2018-09-06T15:11:00Z">
        <w:r>
          <w:rPr>
            <w:rFonts w:ascii="Tahoma" w:eastAsia="Times New Roman" w:hAnsi="Tahoma" w:cs="Tahoma"/>
            <w:color w:val="000000"/>
            <w:sz w:val="19"/>
            <w:szCs w:val="19"/>
            <w:lang w:eastAsia="da-DK"/>
          </w:rPr>
          <w:t xml:space="preserve">. </w:t>
        </w:r>
      </w:ins>
    </w:p>
    <w:p w14:paraId="45572186" w14:textId="543D5F12" w:rsidR="00DF42CC" w:rsidRDefault="00DF42CC" w:rsidP="00DF4EB0">
      <w:pPr>
        <w:shd w:val="clear" w:color="auto" w:fill="FFFFFF"/>
        <w:spacing w:line="240" w:lineRule="auto"/>
        <w:ind w:firstLine="240"/>
        <w:rPr>
          <w:ins w:id="62" w:author="Martin Chemnitz Mortensen" w:date="2018-09-25T11:17:00Z"/>
          <w:rFonts w:ascii="Tahoma" w:eastAsia="Times New Roman" w:hAnsi="Tahoma" w:cs="Tahoma"/>
          <w:color w:val="000000"/>
          <w:sz w:val="19"/>
          <w:szCs w:val="19"/>
          <w:lang w:eastAsia="da-DK"/>
        </w:rPr>
      </w:pPr>
      <w:ins w:id="63" w:author="Martin Chemnitz Mortensen" w:date="2018-09-25T11:17:00Z">
        <w:r>
          <w:rPr>
            <w:rFonts w:ascii="Tahoma" w:eastAsia="Times New Roman" w:hAnsi="Tahoma" w:cs="Tahoma"/>
            <w:i/>
            <w:color w:val="000000"/>
            <w:sz w:val="19"/>
            <w:szCs w:val="19"/>
            <w:lang w:eastAsia="da-DK"/>
          </w:rPr>
          <w:t>Stk. 2.</w:t>
        </w:r>
        <w:r>
          <w:rPr>
            <w:rFonts w:ascii="Tahoma" w:eastAsia="Times New Roman" w:hAnsi="Tahoma" w:cs="Tahoma"/>
            <w:color w:val="000000"/>
            <w:sz w:val="19"/>
            <w:szCs w:val="19"/>
            <w:lang w:eastAsia="da-DK"/>
          </w:rPr>
          <w:t xml:space="preserve"> </w:t>
        </w:r>
      </w:ins>
      <w:ins w:id="64" w:author="Martin Chemnitz Mortensen" w:date="2018-09-25T11:16:00Z">
        <w:r>
          <w:rPr>
            <w:rFonts w:ascii="Tahoma" w:eastAsia="Times New Roman" w:hAnsi="Tahoma" w:cs="Tahoma"/>
            <w:color w:val="000000"/>
            <w:sz w:val="19"/>
            <w:szCs w:val="19"/>
            <w:lang w:eastAsia="da-DK"/>
          </w:rPr>
          <w:t>For at</w:t>
        </w:r>
      </w:ins>
      <w:ins w:id="65" w:author="Martin Chemnitz Mortensen" w:date="2018-09-25T11:17:00Z">
        <w:r>
          <w:rPr>
            <w:rFonts w:ascii="Tahoma" w:eastAsia="Times New Roman" w:hAnsi="Tahoma" w:cs="Tahoma"/>
            <w:color w:val="000000"/>
            <w:sz w:val="19"/>
            <w:szCs w:val="19"/>
            <w:lang w:eastAsia="da-DK"/>
          </w:rPr>
          <w:t xml:space="preserve"> ansøge om tilladelse, jf. stk. 1, skal en af følgende betingelser være opfyldt:</w:t>
        </w:r>
      </w:ins>
    </w:p>
    <w:p w14:paraId="517523FC" w14:textId="6D5D7F19" w:rsidR="00DF42CC" w:rsidRDefault="00F80653" w:rsidP="00173DCD">
      <w:pPr>
        <w:pStyle w:val="Listeafsnit"/>
        <w:numPr>
          <w:ilvl w:val="0"/>
          <w:numId w:val="66"/>
        </w:numPr>
        <w:shd w:val="clear" w:color="auto" w:fill="FFFFFF"/>
        <w:spacing w:line="240" w:lineRule="auto"/>
        <w:rPr>
          <w:ins w:id="66" w:author="Martin Chemnitz Mortensen" w:date="2018-09-25T11:18:00Z"/>
          <w:rFonts w:ascii="Tahoma" w:eastAsia="Times New Roman" w:hAnsi="Tahoma" w:cs="Tahoma"/>
          <w:color w:val="000000"/>
          <w:sz w:val="19"/>
          <w:szCs w:val="19"/>
          <w:lang w:eastAsia="da-DK"/>
        </w:rPr>
      </w:pPr>
      <w:ins w:id="67" w:author="Martin Chemnitz Mortensen" w:date="2018-09-25T11:21:00Z">
        <w:r>
          <w:rPr>
            <w:rFonts w:ascii="Tahoma" w:eastAsia="Times New Roman" w:hAnsi="Tahoma" w:cs="Tahoma"/>
            <w:color w:val="000000"/>
            <w:sz w:val="19"/>
            <w:szCs w:val="19"/>
            <w:lang w:eastAsia="da-DK"/>
          </w:rPr>
          <w:t>M</w:t>
        </w:r>
      </w:ins>
      <w:ins w:id="68" w:author="Martin Chemnitz Mortensen" w:date="2018-09-25T11:18:00Z">
        <w:r>
          <w:rPr>
            <w:rFonts w:ascii="Tahoma" w:eastAsia="Times New Roman" w:hAnsi="Tahoma" w:cs="Tahoma"/>
            <w:color w:val="000000"/>
            <w:sz w:val="19"/>
            <w:szCs w:val="19"/>
            <w:lang w:eastAsia="da-DK"/>
          </w:rPr>
          <w:t>inimum 10 % af den samlede forretning økonomisk set skal være skiftet per 13. juli 2018, eller</w:t>
        </w:r>
      </w:ins>
    </w:p>
    <w:p w14:paraId="4AA7EE3F" w14:textId="4F1F7176" w:rsidR="00F80653" w:rsidRPr="00173DCD" w:rsidRDefault="00F80653" w:rsidP="00173DCD">
      <w:pPr>
        <w:pStyle w:val="Listeafsnit"/>
        <w:numPr>
          <w:ilvl w:val="0"/>
          <w:numId w:val="66"/>
        </w:numPr>
        <w:shd w:val="clear" w:color="auto" w:fill="FFFFFF"/>
        <w:spacing w:line="240" w:lineRule="auto"/>
        <w:rPr>
          <w:ins w:id="69" w:author="Martin Chemnitz Mortensen" w:date="2018-09-06T15:11:00Z"/>
          <w:rFonts w:ascii="Tahoma" w:eastAsia="Times New Roman" w:hAnsi="Tahoma" w:cs="Tahoma"/>
          <w:color w:val="000000"/>
          <w:sz w:val="19"/>
          <w:szCs w:val="19"/>
          <w:lang w:eastAsia="da-DK"/>
        </w:rPr>
      </w:pPr>
      <w:ins w:id="70" w:author="Martin Chemnitz Mortensen" w:date="2018-09-25T11:21:00Z">
        <w:r>
          <w:rPr>
            <w:rFonts w:ascii="Tahoma" w:eastAsia="Times New Roman" w:hAnsi="Tahoma" w:cs="Tahoma"/>
            <w:color w:val="000000"/>
            <w:sz w:val="19"/>
            <w:szCs w:val="19"/>
            <w:lang w:eastAsia="da-DK"/>
          </w:rPr>
          <w:t xml:space="preserve">ansøger forpligtiger sig til, at </w:t>
        </w:r>
      </w:ins>
      <w:ins w:id="71" w:author="Martin Chemnitz Mortensen" w:date="2018-09-25T11:19:00Z">
        <w:r>
          <w:rPr>
            <w:rFonts w:ascii="Tahoma" w:eastAsia="Times New Roman" w:hAnsi="Tahoma" w:cs="Tahoma"/>
            <w:color w:val="000000"/>
            <w:sz w:val="19"/>
            <w:szCs w:val="19"/>
            <w:lang w:eastAsia="da-DK"/>
          </w:rPr>
          <w:t xml:space="preserve">20 % af den samlede forretning økonomisk set skal være skiftet senest </w:t>
        </w:r>
      </w:ins>
      <w:ins w:id="72" w:author="Martin Chemnitz Mortensen" w:date="2018-09-25T11:36:00Z">
        <w:r w:rsidR="0072018B">
          <w:rPr>
            <w:rFonts w:ascii="Tahoma" w:eastAsia="Times New Roman" w:hAnsi="Tahoma" w:cs="Tahoma"/>
            <w:color w:val="000000"/>
            <w:sz w:val="19"/>
            <w:szCs w:val="19"/>
            <w:lang w:eastAsia="da-DK"/>
          </w:rPr>
          <w:t>den</w:t>
        </w:r>
      </w:ins>
      <w:ins w:id="73" w:author="Martin Chemnitz Mortensen" w:date="2018-09-25T11:19:00Z">
        <w:r>
          <w:rPr>
            <w:rFonts w:ascii="Tahoma" w:eastAsia="Times New Roman" w:hAnsi="Tahoma" w:cs="Tahoma"/>
            <w:color w:val="000000"/>
            <w:sz w:val="19"/>
            <w:szCs w:val="19"/>
            <w:lang w:eastAsia="da-DK"/>
          </w:rPr>
          <w:t xml:space="preserve"> 30. </w:t>
        </w:r>
      </w:ins>
      <w:ins w:id="74" w:author="Martin Chemnitz Mortensen" w:date="2018-09-25T11:20:00Z">
        <w:r>
          <w:rPr>
            <w:rFonts w:ascii="Tahoma" w:eastAsia="Times New Roman" w:hAnsi="Tahoma" w:cs="Tahoma"/>
            <w:color w:val="000000"/>
            <w:sz w:val="19"/>
            <w:szCs w:val="19"/>
            <w:lang w:eastAsia="da-DK"/>
          </w:rPr>
          <w:t>juni 2020.</w:t>
        </w:r>
      </w:ins>
    </w:p>
    <w:p w14:paraId="3E6CD7E7" w14:textId="049110FB" w:rsidR="00F80653" w:rsidRPr="00173DCD" w:rsidRDefault="00F80653" w:rsidP="00173DCD">
      <w:pPr>
        <w:shd w:val="clear" w:color="auto" w:fill="FFFFFF"/>
        <w:spacing w:line="240" w:lineRule="auto"/>
        <w:ind w:firstLine="240"/>
        <w:rPr>
          <w:ins w:id="75" w:author="Martin Chemnitz Mortensen" w:date="2018-09-25T11:22:00Z"/>
          <w:rFonts w:ascii="Tahoma" w:eastAsia="Times New Roman" w:hAnsi="Tahoma" w:cs="Tahoma"/>
          <w:color w:val="000000"/>
          <w:sz w:val="19"/>
          <w:szCs w:val="19"/>
          <w:lang w:eastAsia="da-DK"/>
        </w:rPr>
      </w:pPr>
      <w:ins w:id="76" w:author="Martin Chemnitz Mortensen" w:date="2018-09-25T11:22:00Z">
        <w:r w:rsidRPr="00173DCD">
          <w:rPr>
            <w:rFonts w:ascii="Tahoma" w:eastAsia="Times New Roman" w:hAnsi="Tahoma" w:cs="Tahoma"/>
            <w:i/>
            <w:color w:val="000000"/>
            <w:sz w:val="19"/>
            <w:szCs w:val="19"/>
            <w:lang w:eastAsia="da-DK"/>
          </w:rPr>
          <w:t xml:space="preserve">Stk. </w:t>
        </w:r>
        <w:r w:rsidRPr="0072018B">
          <w:rPr>
            <w:rFonts w:ascii="Tahoma" w:eastAsia="Times New Roman" w:hAnsi="Tahoma" w:cs="Tahoma"/>
            <w:i/>
            <w:color w:val="000000"/>
            <w:sz w:val="19"/>
            <w:szCs w:val="19"/>
            <w:lang w:eastAsia="da-DK"/>
          </w:rPr>
          <w:t>3</w:t>
        </w:r>
        <w:r w:rsidRPr="00173DCD">
          <w:rPr>
            <w:rFonts w:ascii="Tahoma" w:eastAsia="Times New Roman" w:hAnsi="Tahoma" w:cs="Tahoma"/>
            <w:i/>
            <w:color w:val="000000"/>
            <w:sz w:val="19"/>
            <w:szCs w:val="19"/>
            <w:lang w:eastAsia="da-DK"/>
          </w:rPr>
          <w:t>.</w:t>
        </w:r>
        <w:r w:rsidRPr="00173DCD">
          <w:rPr>
            <w:rFonts w:ascii="Tahoma" w:eastAsia="Times New Roman" w:hAnsi="Tahoma" w:cs="Tahoma"/>
            <w:color w:val="000000"/>
            <w:sz w:val="19"/>
            <w:szCs w:val="19"/>
            <w:lang w:eastAsia="da-DK"/>
          </w:rPr>
          <w:t xml:space="preserve"> Ved ansøg</w:t>
        </w:r>
        <w:r w:rsidR="006826B7">
          <w:rPr>
            <w:rFonts w:ascii="Tahoma" w:eastAsia="Times New Roman" w:hAnsi="Tahoma" w:cs="Tahoma"/>
            <w:color w:val="000000"/>
            <w:sz w:val="19"/>
            <w:szCs w:val="19"/>
            <w:lang w:eastAsia="da-DK"/>
          </w:rPr>
          <w:t>ning, jf. stk. 1, skal anvend</w:t>
        </w:r>
        <w:r w:rsidRPr="00173DCD">
          <w:rPr>
            <w:rFonts w:ascii="Tahoma" w:eastAsia="Times New Roman" w:hAnsi="Tahoma" w:cs="Tahoma"/>
            <w:color w:val="000000"/>
            <w:sz w:val="19"/>
            <w:szCs w:val="19"/>
            <w:lang w:eastAsia="da-DK"/>
          </w:rPr>
          <w:t>e</w:t>
        </w:r>
      </w:ins>
      <w:ins w:id="77" w:author="Martin Chemnitz Mortensen" w:date="2018-09-25T11:23:00Z">
        <w:r>
          <w:rPr>
            <w:rFonts w:ascii="Tahoma" w:eastAsia="Times New Roman" w:hAnsi="Tahoma" w:cs="Tahoma"/>
            <w:color w:val="000000"/>
            <w:sz w:val="19"/>
            <w:szCs w:val="19"/>
            <w:lang w:eastAsia="da-DK"/>
          </w:rPr>
          <w:t>s</w:t>
        </w:r>
      </w:ins>
      <w:ins w:id="78" w:author="Martin Chemnitz Mortensen" w:date="2018-09-25T11:22:00Z">
        <w:r w:rsidRPr="00173DCD">
          <w:rPr>
            <w:rFonts w:ascii="Tahoma" w:eastAsia="Times New Roman" w:hAnsi="Tahoma" w:cs="Tahoma"/>
            <w:color w:val="000000"/>
            <w:sz w:val="19"/>
            <w:szCs w:val="19"/>
            <w:lang w:eastAsia="da-DK"/>
          </w:rPr>
          <w:t xml:space="preserve"> ansøgningsskema, der findes på Fiskeristyrelsens hjemmeside. </w:t>
        </w:r>
      </w:ins>
    </w:p>
    <w:p w14:paraId="111162CF" w14:textId="394E0695" w:rsidR="009E6E01" w:rsidDel="00F80653" w:rsidRDefault="009E6E01" w:rsidP="00DF4EB0">
      <w:pPr>
        <w:shd w:val="clear" w:color="auto" w:fill="FFFFFF"/>
        <w:spacing w:line="240" w:lineRule="auto"/>
        <w:ind w:firstLine="240"/>
        <w:rPr>
          <w:del w:id="79" w:author="Martin Chemnitz Mortensen" w:date="2018-09-25T11:20:00Z"/>
          <w:rFonts w:ascii="Tahoma" w:eastAsia="Times New Roman" w:hAnsi="Tahoma" w:cs="Tahoma"/>
          <w:i/>
          <w:color w:val="000000"/>
          <w:sz w:val="19"/>
          <w:szCs w:val="19"/>
          <w:lang w:eastAsia="da-DK"/>
        </w:rPr>
      </w:pPr>
    </w:p>
    <w:p w14:paraId="1FE89E21" w14:textId="30BA7EF8" w:rsidR="00073023" w:rsidRDefault="009E6E01" w:rsidP="00DF4EB0">
      <w:pPr>
        <w:shd w:val="clear" w:color="auto" w:fill="FFFFFF"/>
        <w:spacing w:line="240" w:lineRule="auto"/>
        <w:ind w:firstLine="240"/>
        <w:rPr>
          <w:ins w:id="80" w:author="Martin Chemnitz Mortensen" w:date="2018-09-10T15:11:00Z"/>
          <w:rFonts w:ascii="Tahoma" w:eastAsia="Times New Roman" w:hAnsi="Tahoma" w:cs="Tahoma"/>
          <w:color w:val="000000"/>
          <w:sz w:val="19"/>
          <w:szCs w:val="19"/>
          <w:lang w:eastAsia="da-DK"/>
        </w:rPr>
      </w:pPr>
      <w:ins w:id="81" w:author="Martin Chemnitz Mortensen" w:date="2018-09-10T15:11:00Z">
        <w:r>
          <w:rPr>
            <w:rFonts w:ascii="Tahoma" w:eastAsia="Times New Roman" w:hAnsi="Tahoma" w:cs="Tahoma"/>
            <w:i/>
            <w:color w:val="000000"/>
            <w:sz w:val="19"/>
            <w:szCs w:val="19"/>
            <w:lang w:eastAsia="da-DK"/>
          </w:rPr>
          <w:t xml:space="preserve">Stk. </w:t>
        </w:r>
      </w:ins>
      <w:ins w:id="82" w:author="Martin Chemnitz Mortensen" w:date="2018-09-25T11:20:00Z">
        <w:r w:rsidR="00F80653">
          <w:rPr>
            <w:rFonts w:ascii="Tahoma" w:eastAsia="Times New Roman" w:hAnsi="Tahoma" w:cs="Tahoma"/>
            <w:i/>
            <w:color w:val="000000"/>
            <w:sz w:val="19"/>
            <w:szCs w:val="19"/>
            <w:lang w:eastAsia="da-DK"/>
          </w:rPr>
          <w:t>4</w:t>
        </w:r>
      </w:ins>
      <w:ins w:id="83" w:author="Martin Chemnitz Mortensen" w:date="2018-09-10T15:11:00Z">
        <w:r w:rsidR="00073023">
          <w:rPr>
            <w:rFonts w:ascii="Tahoma" w:eastAsia="Times New Roman" w:hAnsi="Tahoma" w:cs="Tahoma"/>
            <w:i/>
            <w:color w:val="000000"/>
            <w:sz w:val="19"/>
            <w:szCs w:val="19"/>
            <w:lang w:eastAsia="da-DK"/>
          </w:rPr>
          <w:t>.</w:t>
        </w:r>
        <w:r w:rsidR="00073023">
          <w:rPr>
            <w:rFonts w:ascii="Tahoma" w:eastAsia="Times New Roman" w:hAnsi="Tahoma" w:cs="Tahoma"/>
            <w:color w:val="000000"/>
            <w:sz w:val="19"/>
            <w:szCs w:val="19"/>
            <w:lang w:eastAsia="da-DK"/>
          </w:rPr>
          <w:t xml:space="preserve"> Ansøgning om tilladelse</w:t>
        </w:r>
      </w:ins>
      <w:ins w:id="84" w:author="Martin Chemnitz Mortensen" w:date="2018-09-25T11:23:00Z">
        <w:r w:rsidR="00F80653">
          <w:rPr>
            <w:rFonts w:ascii="Tahoma" w:eastAsia="Times New Roman" w:hAnsi="Tahoma" w:cs="Tahoma"/>
            <w:color w:val="000000"/>
            <w:sz w:val="19"/>
            <w:szCs w:val="19"/>
            <w:lang w:eastAsia="da-DK"/>
          </w:rPr>
          <w:t>, jf. stk. 3,</w:t>
        </w:r>
      </w:ins>
      <w:ins w:id="85" w:author="Martin Chemnitz Mortensen" w:date="2018-09-10T15:11:00Z">
        <w:r w:rsidR="00073023">
          <w:rPr>
            <w:rFonts w:ascii="Tahoma" w:eastAsia="Times New Roman" w:hAnsi="Tahoma" w:cs="Tahoma"/>
            <w:color w:val="000000"/>
            <w:sz w:val="19"/>
            <w:szCs w:val="19"/>
            <w:lang w:eastAsia="da-DK"/>
          </w:rPr>
          <w:t xml:space="preserve"> skal indeholde følgende:</w:t>
        </w:r>
      </w:ins>
    </w:p>
    <w:p w14:paraId="2012E65D" w14:textId="28F74C96" w:rsidR="00073023" w:rsidRDefault="00073023" w:rsidP="00FF3341">
      <w:pPr>
        <w:pStyle w:val="Listeafsnit"/>
        <w:numPr>
          <w:ilvl w:val="0"/>
          <w:numId w:val="56"/>
        </w:numPr>
        <w:shd w:val="clear" w:color="auto" w:fill="FFFFFF"/>
        <w:spacing w:line="240" w:lineRule="auto"/>
        <w:rPr>
          <w:ins w:id="86" w:author="Martin Chemnitz Mortensen" w:date="2018-09-10T15:12:00Z"/>
          <w:rFonts w:ascii="Tahoma" w:eastAsia="Times New Roman" w:hAnsi="Tahoma" w:cs="Tahoma"/>
          <w:color w:val="000000"/>
          <w:sz w:val="19"/>
          <w:szCs w:val="19"/>
          <w:lang w:eastAsia="da-DK"/>
        </w:rPr>
      </w:pPr>
      <w:ins w:id="87" w:author="Martin Chemnitz Mortensen" w:date="2018-09-10T15:11:00Z">
        <w:r>
          <w:rPr>
            <w:rFonts w:ascii="Tahoma" w:eastAsia="Times New Roman" w:hAnsi="Tahoma" w:cs="Tahoma"/>
            <w:color w:val="000000"/>
            <w:sz w:val="19"/>
            <w:szCs w:val="19"/>
            <w:lang w:eastAsia="da-DK"/>
          </w:rPr>
          <w:t xml:space="preserve">Udfyldt erklæring om igangværende generationsskifte. </w:t>
        </w:r>
      </w:ins>
      <w:ins w:id="88" w:author="Martin Chemnitz Mortensen" w:date="2018-09-10T15:12:00Z">
        <w:r>
          <w:rPr>
            <w:rFonts w:ascii="Tahoma" w:eastAsia="Times New Roman" w:hAnsi="Tahoma" w:cs="Tahoma"/>
            <w:color w:val="000000"/>
            <w:sz w:val="19"/>
            <w:szCs w:val="19"/>
            <w:lang w:eastAsia="da-DK"/>
          </w:rPr>
          <w:t xml:space="preserve">Erklæringen findes på </w:t>
        </w:r>
      </w:ins>
      <w:ins w:id="89" w:author="Martin Chemnitz Mortensen" w:date="2018-09-25T11:49:00Z">
        <w:r w:rsidR="006F5177">
          <w:rPr>
            <w:rFonts w:ascii="Tahoma" w:eastAsia="Times New Roman" w:hAnsi="Tahoma" w:cs="Tahoma"/>
            <w:color w:val="000000"/>
            <w:sz w:val="19"/>
            <w:szCs w:val="19"/>
            <w:lang w:eastAsia="da-DK"/>
          </w:rPr>
          <w:fldChar w:fldCharType="begin"/>
        </w:r>
        <w:r w:rsidR="006F5177">
          <w:rPr>
            <w:rFonts w:ascii="Tahoma" w:eastAsia="Times New Roman" w:hAnsi="Tahoma" w:cs="Tahoma"/>
            <w:color w:val="000000"/>
            <w:sz w:val="19"/>
            <w:szCs w:val="19"/>
            <w:lang w:eastAsia="da-DK"/>
          </w:rPr>
          <w:instrText xml:space="preserve"> HYPERLINK "http://www.fiskeristyrelsen.dk" </w:instrText>
        </w:r>
        <w:r w:rsidR="006F5177">
          <w:rPr>
            <w:rFonts w:ascii="Tahoma" w:eastAsia="Times New Roman" w:hAnsi="Tahoma" w:cs="Tahoma"/>
            <w:color w:val="000000"/>
            <w:sz w:val="19"/>
            <w:szCs w:val="19"/>
            <w:lang w:eastAsia="da-DK"/>
          </w:rPr>
          <w:fldChar w:fldCharType="separate"/>
        </w:r>
        <w:r w:rsidR="006F5177" w:rsidRPr="00E64545">
          <w:rPr>
            <w:rStyle w:val="Hyperlink"/>
            <w:rFonts w:ascii="Tahoma" w:eastAsia="Times New Roman" w:hAnsi="Tahoma" w:cs="Tahoma"/>
            <w:sz w:val="19"/>
            <w:szCs w:val="19"/>
            <w:lang w:eastAsia="da-DK"/>
          </w:rPr>
          <w:t>www.fiskeristyrelsen.dk</w:t>
        </w:r>
        <w:r w:rsidR="006F5177">
          <w:rPr>
            <w:rFonts w:ascii="Tahoma" w:eastAsia="Times New Roman" w:hAnsi="Tahoma" w:cs="Tahoma"/>
            <w:color w:val="000000"/>
            <w:sz w:val="19"/>
            <w:szCs w:val="19"/>
            <w:lang w:eastAsia="da-DK"/>
          </w:rPr>
          <w:fldChar w:fldCharType="end"/>
        </w:r>
      </w:ins>
      <w:ins w:id="90" w:author="Martin Chemnitz Mortensen" w:date="2018-09-12T16:01:00Z">
        <w:r w:rsidR="005E4657">
          <w:rPr>
            <w:rFonts w:ascii="Tahoma" w:eastAsia="Times New Roman" w:hAnsi="Tahoma" w:cs="Tahoma"/>
            <w:color w:val="000000"/>
            <w:sz w:val="19"/>
            <w:szCs w:val="19"/>
            <w:lang w:eastAsia="da-DK"/>
          </w:rPr>
          <w:t xml:space="preserve">, og skal </w:t>
        </w:r>
      </w:ins>
      <w:ins w:id="91" w:author="Martin Chemnitz Mortensen" w:date="2018-09-26T16:35:00Z">
        <w:r w:rsidR="00EA5909">
          <w:rPr>
            <w:rFonts w:ascii="Tahoma" w:eastAsia="Times New Roman" w:hAnsi="Tahoma" w:cs="Tahoma"/>
            <w:color w:val="000000"/>
            <w:sz w:val="19"/>
            <w:szCs w:val="19"/>
            <w:lang w:eastAsia="da-DK"/>
          </w:rPr>
          <w:t>være underskrevet af revisor</w:t>
        </w:r>
      </w:ins>
      <w:ins w:id="92" w:author="Martin Chemnitz Mortensen" w:date="2018-09-10T15:12:00Z">
        <w:r>
          <w:rPr>
            <w:rFonts w:ascii="Tahoma" w:eastAsia="Times New Roman" w:hAnsi="Tahoma" w:cs="Tahoma"/>
            <w:color w:val="000000"/>
            <w:sz w:val="19"/>
            <w:szCs w:val="19"/>
            <w:lang w:eastAsia="da-DK"/>
          </w:rPr>
          <w:t xml:space="preserve">. </w:t>
        </w:r>
      </w:ins>
    </w:p>
    <w:p w14:paraId="3AF4A6CD" w14:textId="085415B3" w:rsidR="00073023" w:rsidRDefault="00073023" w:rsidP="00FF3341">
      <w:pPr>
        <w:pStyle w:val="Listeafsnit"/>
        <w:numPr>
          <w:ilvl w:val="0"/>
          <w:numId w:val="56"/>
        </w:numPr>
        <w:shd w:val="clear" w:color="auto" w:fill="FFFFFF"/>
        <w:spacing w:line="240" w:lineRule="auto"/>
        <w:rPr>
          <w:ins w:id="93" w:author="Martin Chemnitz Mortensen" w:date="2018-09-19T10:11:00Z"/>
          <w:rFonts w:ascii="Tahoma" w:eastAsia="Times New Roman" w:hAnsi="Tahoma" w:cs="Tahoma"/>
          <w:color w:val="000000"/>
          <w:sz w:val="19"/>
          <w:szCs w:val="19"/>
          <w:lang w:eastAsia="da-DK"/>
        </w:rPr>
      </w:pPr>
      <w:ins w:id="94" w:author="Martin Chemnitz Mortensen" w:date="2018-09-10T15:13:00Z">
        <w:r>
          <w:rPr>
            <w:rFonts w:ascii="Tahoma" w:eastAsia="Times New Roman" w:hAnsi="Tahoma" w:cs="Tahoma"/>
            <w:color w:val="000000"/>
            <w:sz w:val="19"/>
            <w:szCs w:val="19"/>
            <w:lang w:eastAsia="da-DK"/>
          </w:rPr>
          <w:t>Dokumentation for</w:t>
        </w:r>
        <w:r w:rsidR="00B04229">
          <w:rPr>
            <w:rFonts w:ascii="Tahoma" w:eastAsia="Times New Roman" w:hAnsi="Tahoma" w:cs="Tahoma"/>
            <w:color w:val="000000"/>
            <w:sz w:val="19"/>
            <w:szCs w:val="19"/>
            <w:lang w:eastAsia="da-DK"/>
          </w:rPr>
          <w:t xml:space="preserve"> </w:t>
        </w:r>
      </w:ins>
      <w:ins w:id="95" w:author="Martin Chemnitz Mortensen" w:date="2018-09-19T14:17:00Z">
        <w:r w:rsidR="00A34E97">
          <w:rPr>
            <w:rFonts w:ascii="Tahoma" w:eastAsia="Times New Roman" w:hAnsi="Tahoma" w:cs="Tahoma"/>
            <w:color w:val="000000"/>
            <w:sz w:val="19"/>
            <w:szCs w:val="19"/>
            <w:lang w:eastAsia="da-DK"/>
          </w:rPr>
          <w:t>efterlevelse af</w:t>
        </w:r>
      </w:ins>
      <w:ins w:id="96" w:author="Martin Chemnitz Mortensen" w:date="2018-09-10T15:13:00Z">
        <w:r w:rsidR="00A34E97">
          <w:rPr>
            <w:rFonts w:ascii="Tahoma" w:eastAsia="Times New Roman" w:hAnsi="Tahoma" w:cs="Tahoma"/>
            <w:color w:val="000000"/>
            <w:sz w:val="19"/>
            <w:szCs w:val="19"/>
            <w:lang w:eastAsia="da-DK"/>
          </w:rPr>
          <w:t xml:space="preserve"> stk. 2</w:t>
        </w:r>
      </w:ins>
      <w:ins w:id="97" w:author="Martin Chemnitz Mortensen" w:date="2018-09-19T14:17:00Z">
        <w:r w:rsidR="00A34E97">
          <w:rPr>
            <w:rFonts w:ascii="Tahoma" w:eastAsia="Times New Roman" w:hAnsi="Tahoma" w:cs="Tahoma"/>
            <w:color w:val="000000"/>
            <w:sz w:val="19"/>
            <w:szCs w:val="19"/>
            <w:lang w:eastAsia="da-DK"/>
          </w:rPr>
          <w:t xml:space="preserve">, nr. </w:t>
        </w:r>
      </w:ins>
      <w:ins w:id="98" w:author="Martin Chemnitz Mortensen" w:date="2018-09-19T14:18:00Z">
        <w:r w:rsidR="00A34E97">
          <w:rPr>
            <w:rFonts w:ascii="Tahoma" w:eastAsia="Times New Roman" w:hAnsi="Tahoma" w:cs="Tahoma"/>
            <w:color w:val="000000"/>
            <w:sz w:val="19"/>
            <w:szCs w:val="19"/>
            <w:lang w:eastAsia="da-DK"/>
          </w:rPr>
          <w:t>1</w:t>
        </w:r>
      </w:ins>
      <w:ins w:id="99" w:author="Martin Chemnitz Mortensen" w:date="2018-09-10T15:13:00Z">
        <w:r w:rsidR="004B086A">
          <w:rPr>
            <w:rFonts w:ascii="Tahoma" w:eastAsia="Times New Roman" w:hAnsi="Tahoma" w:cs="Tahoma"/>
            <w:color w:val="000000"/>
            <w:sz w:val="19"/>
            <w:szCs w:val="19"/>
            <w:lang w:eastAsia="da-DK"/>
          </w:rPr>
          <w:t>, eller</w:t>
        </w:r>
      </w:ins>
    </w:p>
    <w:p w14:paraId="74141755" w14:textId="1DAEDF81" w:rsidR="00F83E4D" w:rsidRDefault="004B086A" w:rsidP="00F83E4D">
      <w:pPr>
        <w:pStyle w:val="Listeafsnit"/>
        <w:numPr>
          <w:ilvl w:val="0"/>
          <w:numId w:val="56"/>
        </w:numPr>
        <w:shd w:val="clear" w:color="auto" w:fill="FFFFFF"/>
        <w:spacing w:line="240" w:lineRule="auto"/>
        <w:rPr>
          <w:ins w:id="100" w:author="Søren Palle Jensen (LFST)" w:date="2018-09-21T11:02:00Z"/>
          <w:rFonts w:ascii="Tahoma" w:eastAsia="Times New Roman" w:hAnsi="Tahoma" w:cs="Tahoma"/>
          <w:color w:val="000000"/>
          <w:sz w:val="19"/>
          <w:szCs w:val="19"/>
          <w:lang w:eastAsia="da-DK"/>
        </w:rPr>
      </w:pPr>
      <w:ins w:id="101" w:author="Martin Chemnitz Mortensen" w:date="2018-09-27T12:07:00Z">
        <w:r>
          <w:rPr>
            <w:rFonts w:ascii="Tahoma" w:eastAsia="Times New Roman" w:hAnsi="Tahoma" w:cs="Tahoma"/>
            <w:color w:val="000000"/>
            <w:sz w:val="19"/>
            <w:szCs w:val="19"/>
            <w:lang w:eastAsia="da-DK"/>
          </w:rPr>
          <w:t>d</w:t>
        </w:r>
      </w:ins>
      <w:ins w:id="102" w:author="Martin Chemnitz Mortensen" w:date="2018-09-19T14:18:00Z">
        <w:r w:rsidR="00A34E97">
          <w:rPr>
            <w:rFonts w:ascii="Tahoma" w:eastAsia="Times New Roman" w:hAnsi="Tahoma" w:cs="Tahoma"/>
            <w:color w:val="000000"/>
            <w:sz w:val="19"/>
            <w:szCs w:val="19"/>
            <w:lang w:eastAsia="da-DK"/>
          </w:rPr>
          <w:t>okumentation for efterlevelse af stk. 2, nr. 2</w:t>
        </w:r>
      </w:ins>
      <w:ins w:id="103" w:author="Martin Chemnitz Mortensen" w:date="2018-09-19T10:11:00Z">
        <w:r w:rsidR="004B3E22">
          <w:rPr>
            <w:rFonts w:ascii="Tahoma" w:eastAsia="Times New Roman" w:hAnsi="Tahoma" w:cs="Tahoma"/>
            <w:color w:val="000000"/>
            <w:sz w:val="19"/>
            <w:szCs w:val="19"/>
            <w:lang w:eastAsia="da-DK"/>
          </w:rPr>
          <w:t>.</w:t>
        </w:r>
      </w:ins>
    </w:p>
    <w:p w14:paraId="703D7065" w14:textId="3AA71B92" w:rsidR="00B95508" w:rsidRDefault="003A13C2" w:rsidP="00F83E4D">
      <w:pPr>
        <w:pStyle w:val="Listeafsnit"/>
        <w:numPr>
          <w:ilvl w:val="0"/>
          <w:numId w:val="56"/>
        </w:numPr>
        <w:shd w:val="clear" w:color="auto" w:fill="FFFFFF"/>
        <w:spacing w:line="240" w:lineRule="auto"/>
        <w:rPr>
          <w:ins w:id="104" w:author="Søren Palle Jensen (LFST)" w:date="2018-09-21T11:09:00Z"/>
          <w:rFonts w:ascii="Tahoma" w:eastAsia="Times New Roman" w:hAnsi="Tahoma" w:cs="Tahoma"/>
          <w:color w:val="000000"/>
          <w:sz w:val="19"/>
          <w:szCs w:val="19"/>
          <w:lang w:eastAsia="da-DK"/>
        </w:rPr>
      </w:pPr>
      <w:ins w:id="105" w:author="Martin Chemnitz Mortensen" w:date="2018-10-03T17:04:00Z">
        <w:r>
          <w:rPr>
            <w:rFonts w:ascii="Tahoma" w:eastAsia="Times New Roman" w:hAnsi="Tahoma" w:cs="Tahoma"/>
            <w:color w:val="000000"/>
            <w:sz w:val="19"/>
            <w:szCs w:val="19"/>
            <w:lang w:eastAsia="da-DK"/>
          </w:rPr>
          <w:t>Havnekendings nr. på fartøjer, der er omfattet af tilladelsen</w:t>
        </w:r>
      </w:ins>
      <w:ins w:id="106" w:author="Martin Chemnitz Mortensen" w:date="2018-10-03T17:05:00Z">
        <w:r>
          <w:rPr>
            <w:rFonts w:ascii="Tahoma" w:eastAsia="Times New Roman" w:hAnsi="Tahoma" w:cs="Tahoma"/>
            <w:color w:val="000000"/>
            <w:sz w:val="19"/>
            <w:szCs w:val="19"/>
            <w:lang w:eastAsia="da-DK"/>
          </w:rPr>
          <w:t>.</w:t>
        </w:r>
      </w:ins>
      <w:ins w:id="107" w:author="Martin Chemnitz Mortensen" w:date="2018-10-03T17:04:00Z">
        <w:r>
          <w:rPr>
            <w:rFonts w:ascii="Tahoma" w:eastAsia="Times New Roman" w:hAnsi="Tahoma" w:cs="Tahoma"/>
            <w:color w:val="000000"/>
            <w:sz w:val="19"/>
            <w:szCs w:val="19"/>
            <w:lang w:eastAsia="da-DK"/>
          </w:rPr>
          <w:t xml:space="preserve"> </w:t>
        </w:r>
      </w:ins>
    </w:p>
    <w:p w14:paraId="3409E26B" w14:textId="79091B2F" w:rsidR="00A46D2A" w:rsidRDefault="00A46D2A" w:rsidP="00F83E4D">
      <w:pPr>
        <w:pStyle w:val="Listeafsnit"/>
        <w:numPr>
          <w:ilvl w:val="0"/>
          <w:numId w:val="56"/>
        </w:numPr>
        <w:shd w:val="clear" w:color="auto" w:fill="FFFFFF"/>
        <w:spacing w:line="240" w:lineRule="auto"/>
        <w:rPr>
          <w:ins w:id="108" w:author="Martin Chemnitz Mortensen" w:date="2018-09-24T15:26:00Z"/>
          <w:rFonts w:ascii="Tahoma" w:eastAsia="Times New Roman" w:hAnsi="Tahoma" w:cs="Tahoma"/>
          <w:color w:val="000000"/>
          <w:sz w:val="19"/>
          <w:szCs w:val="19"/>
          <w:lang w:eastAsia="da-DK"/>
        </w:rPr>
      </w:pPr>
      <w:ins w:id="109" w:author="Søren Palle Jensen (LFST)" w:date="2018-09-21T11:09:00Z">
        <w:r>
          <w:rPr>
            <w:rFonts w:ascii="Tahoma" w:eastAsia="Times New Roman" w:hAnsi="Tahoma" w:cs="Tahoma"/>
            <w:color w:val="000000"/>
            <w:sz w:val="19"/>
            <w:szCs w:val="19"/>
            <w:lang w:eastAsia="da-DK"/>
          </w:rPr>
          <w:t>Havnekendings nr. på det fartøj årsmængderne skal overføres til.</w:t>
        </w:r>
      </w:ins>
    </w:p>
    <w:p w14:paraId="6D64C944" w14:textId="2E2549FA" w:rsidR="00284BB7" w:rsidRPr="004D4ECE" w:rsidRDefault="0074180F" w:rsidP="00284BB7">
      <w:pPr>
        <w:pStyle w:val="Listeafsnit"/>
        <w:numPr>
          <w:ilvl w:val="0"/>
          <w:numId w:val="56"/>
        </w:numPr>
        <w:shd w:val="clear" w:color="auto" w:fill="FFFFFF"/>
        <w:spacing w:line="240" w:lineRule="auto"/>
        <w:rPr>
          <w:ins w:id="110" w:author="Søren Palle Jensen (LFST)" w:date="2018-09-21T10:49:00Z"/>
          <w:rFonts w:ascii="Tahoma" w:eastAsia="Times New Roman" w:hAnsi="Tahoma" w:cs="Tahoma"/>
          <w:color w:val="000000"/>
          <w:sz w:val="19"/>
          <w:szCs w:val="19"/>
          <w:lang w:eastAsia="da-DK"/>
        </w:rPr>
      </w:pPr>
      <w:ins w:id="111" w:author="Martin Chemnitz Mortensen" w:date="2018-09-27T12:26:00Z">
        <w:r>
          <w:rPr>
            <w:rFonts w:ascii="Tahoma" w:eastAsia="Times New Roman" w:hAnsi="Tahoma" w:cs="Tahoma"/>
            <w:color w:val="000000"/>
            <w:sz w:val="19"/>
            <w:szCs w:val="19"/>
            <w:lang w:eastAsia="da-DK"/>
          </w:rPr>
          <w:t>Skriftlig a</w:t>
        </w:r>
      </w:ins>
      <w:ins w:id="112" w:author="Martin Chemnitz Mortensen" w:date="2018-09-24T15:26:00Z">
        <w:r w:rsidR="00284BB7">
          <w:rPr>
            <w:rFonts w:ascii="Tahoma" w:eastAsia="Times New Roman" w:hAnsi="Tahoma" w:cs="Tahoma"/>
            <w:color w:val="000000"/>
            <w:sz w:val="19"/>
            <w:szCs w:val="19"/>
            <w:lang w:eastAsia="da-DK"/>
          </w:rPr>
          <w:t xml:space="preserve">ftale om generationsskiftets gennemførelse, herunder plan for generationsskiftet inkl. tidsplan. </w:t>
        </w:r>
      </w:ins>
    </w:p>
    <w:p w14:paraId="45F50970" w14:textId="435801C0" w:rsidR="00F83E4D" w:rsidRDefault="00F83E4D" w:rsidP="004D4ECE">
      <w:pPr>
        <w:pStyle w:val="Listeafsnit"/>
        <w:shd w:val="clear" w:color="auto" w:fill="FFFFFF"/>
        <w:spacing w:line="240" w:lineRule="auto"/>
        <w:ind w:left="284" w:hanging="284"/>
        <w:rPr>
          <w:ins w:id="113" w:author="Martin Chemnitz Mortensen" w:date="2018-09-25T11:23:00Z"/>
          <w:rFonts w:ascii="Tahoma" w:eastAsia="Times New Roman" w:hAnsi="Tahoma" w:cs="Tahoma"/>
          <w:color w:val="000000"/>
          <w:sz w:val="19"/>
          <w:szCs w:val="19"/>
          <w:lang w:eastAsia="da-DK"/>
        </w:rPr>
      </w:pPr>
      <w:ins w:id="114" w:author="Søren Palle Jensen (LFST)" w:date="2018-09-21T10:49:00Z">
        <w:r w:rsidRPr="004D4ECE">
          <w:rPr>
            <w:rFonts w:ascii="Tahoma" w:eastAsia="Times New Roman" w:hAnsi="Tahoma" w:cs="Tahoma"/>
            <w:i/>
            <w:color w:val="000000"/>
            <w:sz w:val="19"/>
            <w:szCs w:val="19"/>
            <w:lang w:eastAsia="da-DK"/>
          </w:rPr>
          <w:t xml:space="preserve">Stk. </w:t>
        </w:r>
      </w:ins>
      <w:ins w:id="115" w:author="Martin Chemnitz Mortensen" w:date="2018-09-25T11:23:00Z">
        <w:r w:rsidR="009C522C">
          <w:rPr>
            <w:rFonts w:ascii="Tahoma" w:eastAsia="Times New Roman" w:hAnsi="Tahoma" w:cs="Tahoma"/>
            <w:i/>
            <w:color w:val="000000"/>
            <w:sz w:val="19"/>
            <w:szCs w:val="19"/>
            <w:lang w:eastAsia="da-DK"/>
          </w:rPr>
          <w:t>5</w:t>
        </w:r>
      </w:ins>
      <w:ins w:id="116" w:author="Søren Palle Jensen (LFST)" w:date="2018-09-21T10:49:00Z">
        <w:r w:rsidRPr="004D4ECE">
          <w:rPr>
            <w:rFonts w:ascii="Tahoma" w:eastAsia="Times New Roman" w:hAnsi="Tahoma" w:cs="Tahoma"/>
            <w:i/>
            <w:color w:val="000000"/>
            <w:sz w:val="19"/>
            <w:szCs w:val="19"/>
            <w:lang w:eastAsia="da-DK"/>
          </w:rPr>
          <w:t>.</w:t>
        </w:r>
        <w:r w:rsidRPr="004D4ECE">
          <w:rPr>
            <w:rFonts w:ascii="Tahoma" w:eastAsia="Times New Roman" w:hAnsi="Tahoma" w:cs="Tahoma"/>
            <w:color w:val="000000"/>
            <w:sz w:val="19"/>
            <w:szCs w:val="19"/>
            <w:lang w:eastAsia="da-DK"/>
          </w:rPr>
          <w:t xml:space="preserve"> Ansøgning om tilladelse </w:t>
        </w:r>
      </w:ins>
      <w:ins w:id="117" w:author="Søren Palle Jensen (LFST)" w:date="2018-09-21T10:52:00Z">
        <w:r>
          <w:rPr>
            <w:rFonts w:ascii="Tahoma" w:eastAsia="Times New Roman" w:hAnsi="Tahoma" w:cs="Tahoma"/>
            <w:color w:val="000000"/>
            <w:sz w:val="19"/>
            <w:szCs w:val="19"/>
            <w:lang w:eastAsia="da-DK"/>
          </w:rPr>
          <w:t xml:space="preserve">jf. stk. 1, </w:t>
        </w:r>
      </w:ins>
      <w:ins w:id="118" w:author="Søren Palle Jensen (LFST)" w:date="2018-09-21T10:49:00Z">
        <w:r w:rsidRPr="004D4ECE">
          <w:rPr>
            <w:rFonts w:ascii="Tahoma" w:eastAsia="Times New Roman" w:hAnsi="Tahoma" w:cs="Tahoma"/>
            <w:color w:val="000000"/>
            <w:sz w:val="19"/>
            <w:szCs w:val="19"/>
            <w:lang w:eastAsia="da-DK"/>
          </w:rPr>
          <w:t xml:space="preserve">skal </w:t>
        </w:r>
      </w:ins>
      <w:ins w:id="119" w:author="Søren Palle Jensen (LFST)" w:date="2018-09-21T10:50:00Z">
        <w:r>
          <w:rPr>
            <w:rFonts w:ascii="Tahoma" w:eastAsia="Times New Roman" w:hAnsi="Tahoma" w:cs="Tahoma"/>
            <w:color w:val="000000"/>
            <w:sz w:val="19"/>
            <w:szCs w:val="19"/>
            <w:lang w:eastAsia="da-DK"/>
          </w:rPr>
          <w:t xml:space="preserve">være modtaget i Fiskeristyrelsen senest </w:t>
        </w:r>
      </w:ins>
      <w:ins w:id="120" w:author="Søren Palle Jensen (LFST)" w:date="2018-09-21T10:52:00Z">
        <w:r>
          <w:rPr>
            <w:rFonts w:ascii="Tahoma" w:eastAsia="Times New Roman" w:hAnsi="Tahoma" w:cs="Tahoma"/>
            <w:color w:val="000000"/>
            <w:sz w:val="19"/>
            <w:szCs w:val="19"/>
            <w:lang w:eastAsia="da-DK"/>
          </w:rPr>
          <w:t>30. november 2018.</w:t>
        </w:r>
      </w:ins>
      <w:ins w:id="121" w:author="Martin Chemnitz Mortensen" w:date="2018-09-19T10:11:00Z">
        <w:r w:rsidR="004B3E22" w:rsidRPr="004D4ECE">
          <w:rPr>
            <w:rFonts w:ascii="Tahoma" w:eastAsia="Times New Roman" w:hAnsi="Tahoma" w:cs="Tahoma"/>
            <w:color w:val="000000"/>
            <w:sz w:val="19"/>
            <w:szCs w:val="19"/>
            <w:lang w:eastAsia="da-DK"/>
          </w:rPr>
          <w:t xml:space="preserve"> </w:t>
        </w:r>
      </w:ins>
    </w:p>
    <w:p w14:paraId="49BE3092" w14:textId="75ED685F" w:rsidR="009C522C" w:rsidRDefault="009C522C" w:rsidP="009C522C">
      <w:pPr>
        <w:pStyle w:val="Listeafsnit"/>
        <w:shd w:val="clear" w:color="auto" w:fill="FFFFFF"/>
        <w:spacing w:line="240" w:lineRule="auto"/>
        <w:ind w:left="284" w:hanging="284"/>
        <w:rPr>
          <w:ins w:id="122" w:author="Martin Chemnitz Mortensen" w:date="2018-09-25T11:52:00Z"/>
          <w:rFonts w:ascii="Tahoma" w:eastAsia="Times New Roman" w:hAnsi="Tahoma" w:cs="Tahoma"/>
          <w:color w:val="000000"/>
          <w:sz w:val="19"/>
          <w:szCs w:val="19"/>
          <w:lang w:eastAsia="da-DK"/>
        </w:rPr>
      </w:pPr>
      <w:ins w:id="123" w:author="Martin Chemnitz Mortensen" w:date="2018-09-25T11:23:00Z">
        <w:r>
          <w:rPr>
            <w:rFonts w:ascii="Tahoma" w:eastAsia="Times New Roman" w:hAnsi="Tahoma" w:cs="Tahoma"/>
            <w:i/>
            <w:color w:val="000000"/>
            <w:sz w:val="19"/>
            <w:szCs w:val="19"/>
            <w:lang w:eastAsia="da-DK"/>
          </w:rPr>
          <w:t>Stk. 6.</w:t>
        </w:r>
        <w:r>
          <w:rPr>
            <w:rFonts w:ascii="Tahoma" w:eastAsia="Times New Roman" w:hAnsi="Tahoma" w:cs="Tahoma"/>
            <w:color w:val="000000"/>
            <w:sz w:val="19"/>
            <w:szCs w:val="19"/>
            <w:lang w:eastAsia="da-DK"/>
          </w:rPr>
          <w:t xml:space="preserve"> Tilladelse efter stk. 1, gælde</w:t>
        </w:r>
      </w:ins>
      <w:ins w:id="124" w:author="Martin Chemnitz Mortensen" w:date="2018-09-25T11:36:00Z">
        <w:r w:rsidR="0072018B">
          <w:rPr>
            <w:rFonts w:ascii="Tahoma" w:eastAsia="Times New Roman" w:hAnsi="Tahoma" w:cs="Tahoma"/>
            <w:color w:val="000000"/>
            <w:sz w:val="19"/>
            <w:szCs w:val="19"/>
            <w:lang w:eastAsia="da-DK"/>
          </w:rPr>
          <w:t>r</w:t>
        </w:r>
      </w:ins>
      <w:ins w:id="125" w:author="Martin Chemnitz Mortensen" w:date="2018-09-25T11:23:00Z">
        <w:r>
          <w:rPr>
            <w:rFonts w:ascii="Tahoma" w:eastAsia="Times New Roman" w:hAnsi="Tahoma" w:cs="Tahoma"/>
            <w:color w:val="000000"/>
            <w:sz w:val="19"/>
            <w:szCs w:val="19"/>
            <w:lang w:eastAsia="da-DK"/>
          </w:rPr>
          <w:t xml:space="preserve"> til og med</w:t>
        </w:r>
        <w:r w:rsidR="0072018B">
          <w:rPr>
            <w:rFonts w:ascii="Tahoma" w:eastAsia="Times New Roman" w:hAnsi="Tahoma" w:cs="Tahoma"/>
            <w:color w:val="000000"/>
            <w:sz w:val="19"/>
            <w:szCs w:val="19"/>
            <w:lang w:eastAsia="da-DK"/>
          </w:rPr>
          <w:t xml:space="preserve"> </w:t>
        </w:r>
        <w:r>
          <w:rPr>
            <w:rFonts w:ascii="Tahoma" w:eastAsia="Times New Roman" w:hAnsi="Tahoma" w:cs="Tahoma"/>
            <w:color w:val="000000"/>
            <w:sz w:val="19"/>
            <w:szCs w:val="19"/>
            <w:lang w:eastAsia="da-DK"/>
          </w:rPr>
          <w:t>31. december</w:t>
        </w:r>
        <w:r w:rsidR="0072018B">
          <w:rPr>
            <w:rFonts w:ascii="Tahoma" w:eastAsia="Times New Roman" w:hAnsi="Tahoma" w:cs="Tahoma"/>
            <w:color w:val="000000"/>
            <w:sz w:val="19"/>
            <w:szCs w:val="19"/>
            <w:lang w:eastAsia="da-DK"/>
          </w:rPr>
          <w:t xml:space="preserve"> 2021</w:t>
        </w:r>
        <w:r>
          <w:rPr>
            <w:rFonts w:ascii="Tahoma" w:eastAsia="Times New Roman" w:hAnsi="Tahoma" w:cs="Tahoma"/>
            <w:color w:val="000000"/>
            <w:sz w:val="19"/>
            <w:szCs w:val="19"/>
            <w:lang w:eastAsia="da-DK"/>
          </w:rPr>
          <w:t>.</w:t>
        </w:r>
      </w:ins>
    </w:p>
    <w:p w14:paraId="3DA95B0B" w14:textId="164AF889" w:rsidR="00190085" w:rsidRDefault="00A5500D" w:rsidP="009C522C">
      <w:pPr>
        <w:pStyle w:val="Listeafsnit"/>
        <w:shd w:val="clear" w:color="auto" w:fill="FFFFFF"/>
        <w:spacing w:line="240" w:lineRule="auto"/>
        <w:ind w:left="284" w:hanging="284"/>
        <w:rPr>
          <w:ins w:id="126" w:author="Martin Chemnitz Mortensen" w:date="2018-09-26T17:50:00Z"/>
          <w:rFonts w:ascii="Tahoma" w:eastAsia="Times New Roman" w:hAnsi="Tahoma" w:cs="Tahoma"/>
          <w:color w:val="000000"/>
          <w:sz w:val="19"/>
          <w:szCs w:val="19"/>
          <w:lang w:eastAsia="da-DK"/>
        </w:rPr>
      </w:pPr>
      <w:ins w:id="127" w:author="Martin Chemnitz Mortensen" w:date="2018-09-25T11:52:00Z">
        <w:r>
          <w:rPr>
            <w:rFonts w:ascii="Tahoma" w:eastAsia="Times New Roman" w:hAnsi="Tahoma" w:cs="Tahoma"/>
            <w:i/>
            <w:color w:val="000000"/>
            <w:sz w:val="19"/>
            <w:szCs w:val="19"/>
            <w:lang w:eastAsia="da-DK"/>
          </w:rPr>
          <w:t>Stk.</w:t>
        </w:r>
        <w:r>
          <w:rPr>
            <w:rFonts w:ascii="Tahoma" w:eastAsia="Times New Roman" w:hAnsi="Tahoma" w:cs="Tahoma"/>
            <w:color w:val="000000"/>
            <w:sz w:val="19"/>
            <w:szCs w:val="19"/>
            <w:lang w:eastAsia="da-DK"/>
          </w:rPr>
          <w:t xml:space="preserve"> 7. </w:t>
        </w:r>
      </w:ins>
      <w:ins w:id="128" w:author="Martin Chemnitz Mortensen" w:date="2018-09-26T17:48:00Z">
        <w:r w:rsidR="00D17975">
          <w:rPr>
            <w:rFonts w:ascii="Tahoma" w:eastAsia="Times New Roman" w:hAnsi="Tahoma" w:cs="Tahoma"/>
            <w:color w:val="000000"/>
            <w:sz w:val="19"/>
            <w:szCs w:val="19"/>
            <w:lang w:eastAsia="da-DK"/>
          </w:rPr>
          <w:t>Fartøjer, der har tilladelse, jf.</w:t>
        </w:r>
      </w:ins>
      <w:ins w:id="129" w:author="Martin Chemnitz Mortensen" w:date="2018-09-25T11:52:00Z">
        <w:r>
          <w:rPr>
            <w:rFonts w:ascii="Tahoma" w:eastAsia="Times New Roman" w:hAnsi="Tahoma" w:cs="Tahoma"/>
            <w:color w:val="000000"/>
            <w:sz w:val="19"/>
            <w:szCs w:val="19"/>
            <w:lang w:eastAsia="da-DK"/>
          </w:rPr>
          <w:t xml:space="preserve"> § 49, stk. 2, nr. 2,</w:t>
        </w:r>
      </w:ins>
      <w:ins w:id="130" w:author="Martin Chemnitz Mortensen" w:date="2018-09-26T17:49:00Z">
        <w:r w:rsidR="00D17975">
          <w:rPr>
            <w:rFonts w:ascii="Tahoma" w:eastAsia="Times New Roman" w:hAnsi="Tahoma" w:cs="Tahoma"/>
            <w:color w:val="000000"/>
            <w:sz w:val="19"/>
            <w:szCs w:val="19"/>
            <w:lang w:eastAsia="da-DK"/>
          </w:rPr>
          <w:t xml:space="preserve"> skal indsende dokumentation for, at betingelsen, jf. § 49, stk. 2, nr. 2, er opfyldt. Dokumentationen </w:t>
        </w:r>
      </w:ins>
      <w:ins w:id="131" w:author="Martin Chemnitz Mortensen" w:date="2018-09-26T17:52:00Z">
        <w:r w:rsidR="00190085">
          <w:rPr>
            <w:rFonts w:ascii="Tahoma" w:eastAsia="Times New Roman" w:hAnsi="Tahoma" w:cs="Tahoma"/>
            <w:color w:val="000000"/>
            <w:sz w:val="19"/>
            <w:szCs w:val="19"/>
            <w:lang w:eastAsia="da-DK"/>
          </w:rPr>
          <w:t>skal være Fiskeristyre</w:t>
        </w:r>
      </w:ins>
      <w:ins w:id="132" w:author="Martin Chemnitz Mortensen" w:date="2018-10-03T17:12:00Z">
        <w:r w:rsidR="006826B7">
          <w:rPr>
            <w:rFonts w:ascii="Tahoma" w:eastAsia="Times New Roman" w:hAnsi="Tahoma" w:cs="Tahoma"/>
            <w:color w:val="000000"/>
            <w:sz w:val="19"/>
            <w:szCs w:val="19"/>
            <w:lang w:eastAsia="da-DK"/>
          </w:rPr>
          <w:t>lse</w:t>
        </w:r>
      </w:ins>
      <w:ins w:id="133" w:author="Martin Chemnitz Mortensen" w:date="2018-09-26T17:52:00Z">
        <w:r w:rsidR="00190085">
          <w:rPr>
            <w:rFonts w:ascii="Tahoma" w:eastAsia="Times New Roman" w:hAnsi="Tahoma" w:cs="Tahoma"/>
            <w:color w:val="000000"/>
            <w:sz w:val="19"/>
            <w:szCs w:val="19"/>
            <w:lang w:eastAsia="da-DK"/>
          </w:rPr>
          <w:t xml:space="preserve">n i hænde senest den 14. juli 2020 og </w:t>
        </w:r>
      </w:ins>
      <w:ins w:id="134" w:author="Martin Chemnitz Mortensen" w:date="2018-09-26T17:49:00Z">
        <w:r w:rsidR="00D17975">
          <w:rPr>
            <w:rFonts w:ascii="Tahoma" w:eastAsia="Times New Roman" w:hAnsi="Tahoma" w:cs="Tahoma"/>
            <w:color w:val="000000"/>
            <w:sz w:val="19"/>
            <w:szCs w:val="19"/>
            <w:lang w:eastAsia="da-DK"/>
          </w:rPr>
          <w:t>skal indeholde erklærin</w:t>
        </w:r>
        <w:r w:rsidR="00190085">
          <w:rPr>
            <w:rFonts w:ascii="Tahoma" w:eastAsia="Times New Roman" w:hAnsi="Tahoma" w:cs="Tahoma"/>
            <w:color w:val="000000"/>
            <w:sz w:val="19"/>
            <w:szCs w:val="19"/>
            <w:lang w:eastAsia="da-DK"/>
          </w:rPr>
          <w:t xml:space="preserve">g underskrevet </w:t>
        </w:r>
      </w:ins>
      <w:ins w:id="135" w:author="Martin Chemnitz Mortensen" w:date="2018-10-03T17:12:00Z">
        <w:r w:rsidR="006826B7">
          <w:rPr>
            <w:rFonts w:ascii="Tahoma" w:eastAsia="Times New Roman" w:hAnsi="Tahoma" w:cs="Tahoma"/>
            <w:color w:val="000000"/>
            <w:sz w:val="19"/>
            <w:szCs w:val="19"/>
            <w:lang w:eastAsia="da-DK"/>
          </w:rPr>
          <w:t>af</w:t>
        </w:r>
      </w:ins>
      <w:ins w:id="136" w:author="Martin Chemnitz Mortensen" w:date="2018-09-26T17:49:00Z">
        <w:r w:rsidR="00190085">
          <w:rPr>
            <w:rFonts w:ascii="Tahoma" w:eastAsia="Times New Roman" w:hAnsi="Tahoma" w:cs="Tahoma"/>
            <w:color w:val="000000"/>
            <w:sz w:val="19"/>
            <w:szCs w:val="19"/>
            <w:lang w:eastAsia="da-DK"/>
          </w:rPr>
          <w:t xml:space="preserve"> revisor, som </w:t>
        </w:r>
        <w:r w:rsidR="00D17975">
          <w:rPr>
            <w:rFonts w:ascii="Tahoma" w:eastAsia="Times New Roman" w:hAnsi="Tahoma" w:cs="Tahoma"/>
            <w:color w:val="000000"/>
            <w:sz w:val="19"/>
            <w:szCs w:val="19"/>
            <w:lang w:eastAsia="da-DK"/>
          </w:rPr>
          <w:t xml:space="preserve">findes på </w:t>
        </w:r>
      </w:ins>
      <w:ins w:id="137" w:author="Martin Chemnitz Mortensen" w:date="2018-09-26T17:50:00Z">
        <w:r w:rsidR="00190085">
          <w:rPr>
            <w:rFonts w:ascii="Tahoma" w:eastAsia="Times New Roman" w:hAnsi="Tahoma" w:cs="Tahoma"/>
            <w:color w:val="000000"/>
            <w:sz w:val="19"/>
            <w:szCs w:val="19"/>
            <w:lang w:eastAsia="da-DK"/>
          </w:rPr>
          <w:fldChar w:fldCharType="begin"/>
        </w:r>
        <w:r w:rsidR="00190085">
          <w:rPr>
            <w:rFonts w:ascii="Tahoma" w:eastAsia="Times New Roman" w:hAnsi="Tahoma" w:cs="Tahoma"/>
            <w:color w:val="000000"/>
            <w:sz w:val="19"/>
            <w:szCs w:val="19"/>
            <w:lang w:eastAsia="da-DK"/>
          </w:rPr>
          <w:instrText xml:space="preserve"> HYPERLINK "http://www.fiskeristyrelsen.dk" </w:instrText>
        </w:r>
        <w:r w:rsidR="00190085">
          <w:rPr>
            <w:rFonts w:ascii="Tahoma" w:eastAsia="Times New Roman" w:hAnsi="Tahoma" w:cs="Tahoma"/>
            <w:color w:val="000000"/>
            <w:sz w:val="19"/>
            <w:szCs w:val="19"/>
            <w:lang w:eastAsia="da-DK"/>
          </w:rPr>
          <w:fldChar w:fldCharType="separate"/>
        </w:r>
        <w:r w:rsidR="00190085" w:rsidRPr="00166B07">
          <w:rPr>
            <w:rStyle w:val="Hyperlink"/>
            <w:rFonts w:ascii="Tahoma" w:eastAsia="Times New Roman" w:hAnsi="Tahoma" w:cs="Tahoma"/>
            <w:sz w:val="19"/>
            <w:szCs w:val="19"/>
            <w:lang w:eastAsia="da-DK"/>
          </w:rPr>
          <w:t>www.fiskeristyrelsen.dk</w:t>
        </w:r>
        <w:r w:rsidR="00190085">
          <w:rPr>
            <w:rFonts w:ascii="Tahoma" w:eastAsia="Times New Roman" w:hAnsi="Tahoma" w:cs="Tahoma"/>
            <w:color w:val="000000"/>
            <w:sz w:val="19"/>
            <w:szCs w:val="19"/>
            <w:lang w:eastAsia="da-DK"/>
          </w:rPr>
          <w:fldChar w:fldCharType="end"/>
        </w:r>
        <w:r w:rsidR="00190085">
          <w:rPr>
            <w:rFonts w:ascii="Tahoma" w:eastAsia="Times New Roman" w:hAnsi="Tahoma" w:cs="Tahoma"/>
            <w:color w:val="000000"/>
            <w:sz w:val="19"/>
            <w:szCs w:val="19"/>
            <w:lang w:eastAsia="da-DK"/>
          </w:rPr>
          <w:t>.</w:t>
        </w:r>
      </w:ins>
    </w:p>
    <w:p w14:paraId="2FC9EB3D" w14:textId="4058D7EB" w:rsidR="00A5500D" w:rsidRDefault="00190085" w:rsidP="009C522C">
      <w:pPr>
        <w:pStyle w:val="Listeafsnit"/>
        <w:shd w:val="clear" w:color="auto" w:fill="FFFFFF"/>
        <w:spacing w:line="240" w:lineRule="auto"/>
        <w:ind w:left="284" w:hanging="284"/>
        <w:rPr>
          <w:ins w:id="138" w:author="Martin Chemnitz Mortensen" w:date="2018-09-25T11:54:00Z"/>
          <w:rFonts w:ascii="Tahoma" w:eastAsia="Times New Roman" w:hAnsi="Tahoma" w:cs="Tahoma"/>
          <w:color w:val="000000"/>
          <w:sz w:val="19"/>
          <w:szCs w:val="19"/>
          <w:lang w:eastAsia="da-DK"/>
        </w:rPr>
      </w:pPr>
      <w:ins w:id="139" w:author="Martin Chemnitz Mortensen" w:date="2018-09-26T17:50:00Z">
        <w:r>
          <w:rPr>
            <w:rFonts w:ascii="Tahoma" w:eastAsia="Times New Roman" w:hAnsi="Tahoma" w:cs="Tahoma"/>
            <w:i/>
            <w:color w:val="000000"/>
            <w:sz w:val="19"/>
            <w:szCs w:val="19"/>
            <w:lang w:eastAsia="da-DK"/>
          </w:rPr>
          <w:t>Stk.</w:t>
        </w:r>
        <w:r>
          <w:rPr>
            <w:rFonts w:ascii="Tahoma" w:eastAsia="Times New Roman" w:hAnsi="Tahoma" w:cs="Tahoma"/>
            <w:color w:val="000000"/>
            <w:sz w:val="19"/>
            <w:szCs w:val="19"/>
            <w:lang w:eastAsia="da-DK"/>
          </w:rPr>
          <w:t xml:space="preserve"> 8. Ved manglende indsendelse af dokumentation for efterlevelse af § 49, stk.</w:t>
        </w:r>
      </w:ins>
      <w:ins w:id="140" w:author="Martin Chemnitz Mortensen" w:date="2018-09-26T17:51:00Z">
        <w:r>
          <w:rPr>
            <w:rFonts w:ascii="Tahoma" w:eastAsia="Times New Roman" w:hAnsi="Tahoma" w:cs="Tahoma"/>
            <w:color w:val="000000"/>
            <w:sz w:val="19"/>
            <w:szCs w:val="19"/>
            <w:lang w:eastAsia="da-DK"/>
          </w:rPr>
          <w:t xml:space="preserve"> 2, nr. 2, jf. stk. 7,</w:t>
        </w:r>
      </w:ins>
      <w:ins w:id="141" w:author="Martin Chemnitz Mortensen" w:date="2018-09-25T11:52:00Z">
        <w:r w:rsidR="00A5500D">
          <w:rPr>
            <w:rFonts w:ascii="Tahoma" w:eastAsia="Times New Roman" w:hAnsi="Tahoma" w:cs="Tahoma"/>
            <w:color w:val="000000"/>
            <w:sz w:val="19"/>
            <w:szCs w:val="19"/>
            <w:lang w:eastAsia="da-DK"/>
          </w:rPr>
          <w:t xml:space="preserve"> inddrages tilladelsen, og aktivitetskravet, jf. </w:t>
        </w:r>
      </w:ins>
      <w:ins w:id="142" w:author="Martin Chemnitz Mortensen" w:date="2018-09-25T11:53:00Z">
        <w:r w:rsidR="00A5500D">
          <w:rPr>
            <w:rFonts w:ascii="Tahoma" w:eastAsia="Times New Roman" w:hAnsi="Tahoma" w:cs="Tahoma"/>
            <w:color w:val="000000"/>
            <w:sz w:val="19"/>
            <w:szCs w:val="19"/>
            <w:lang w:eastAsia="da-DK"/>
          </w:rPr>
          <w:t xml:space="preserve">§ 46, stk. 1 og 2, skal efterleves </w:t>
        </w:r>
      </w:ins>
      <w:ins w:id="143" w:author="Martin Chemnitz Mortensen" w:date="2018-09-27T12:20:00Z">
        <w:r w:rsidR="00F573F9">
          <w:rPr>
            <w:rFonts w:ascii="Tahoma" w:eastAsia="Times New Roman" w:hAnsi="Tahoma" w:cs="Tahoma"/>
            <w:color w:val="000000"/>
            <w:sz w:val="19"/>
            <w:szCs w:val="19"/>
            <w:lang w:eastAsia="da-DK"/>
          </w:rPr>
          <w:t>i</w:t>
        </w:r>
      </w:ins>
      <w:ins w:id="144" w:author="Martin Chemnitz Mortensen" w:date="2018-09-25T11:53:00Z">
        <w:r w:rsidR="00A5500D">
          <w:rPr>
            <w:rFonts w:ascii="Tahoma" w:eastAsia="Times New Roman" w:hAnsi="Tahoma" w:cs="Tahoma"/>
            <w:color w:val="000000"/>
            <w:sz w:val="19"/>
            <w:szCs w:val="19"/>
            <w:lang w:eastAsia="da-DK"/>
          </w:rPr>
          <w:t xml:space="preserve"> 2020. </w:t>
        </w:r>
      </w:ins>
    </w:p>
    <w:p w14:paraId="1B0AA33A" w14:textId="2B6020D3" w:rsidR="00A5500D" w:rsidRPr="004D4ECE" w:rsidRDefault="00A5500D" w:rsidP="009C522C">
      <w:pPr>
        <w:pStyle w:val="Listeafsnit"/>
        <w:shd w:val="clear" w:color="auto" w:fill="FFFFFF"/>
        <w:spacing w:line="240" w:lineRule="auto"/>
        <w:ind w:left="284" w:hanging="284"/>
        <w:rPr>
          <w:ins w:id="145" w:author="Martin Chemnitz Mortensen" w:date="2018-09-25T11:23:00Z"/>
          <w:rFonts w:ascii="Tahoma" w:eastAsia="Times New Roman" w:hAnsi="Tahoma" w:cs="Tahoma"/>
          <w:color w:val="000000"/>
          <w:sz w:val="19"/>
          <w:szCs w:val="19"/>
          <w:lang w:eastAsia="da-DK"/>
        </w:rPr>
      </w:pPr>
      <w:ins w:id="146" w:author="Martin Chemnitz Mortensen" w:date="2018-09-25T11:54:00Z">
        <w:r>
          <w:rPr>
            <w:rFonts w:ascii="Tahoma" w:eastAsia="Times New Roman" w:hAnsi="Tahoma" w:cs="Tahoma"/>
            <w:i/>
            <w:color w:val="000000"/>
            <w:sz w:val="19"/>
            <w:szCs w:val="19"/>
            <w:lang w:eastAsia="da-DK"/>
          </w:rPr>
          <w:lastRenderedPageBreak/>
          <w:t>Stk.</w:t>
        </w:r>
        <w:r>
          <w:rPr>
            <w:rFonts w:ascii="Tahoma" w:eastAsia="Times New Roman" w:hAnsi="Tahoma" w:cs="Tahoma"/>
            <w:color w:val="000000"/>
            <w:sz w:val="19"/>
            <w:szCs w:val="19"/>
            <w:lang w:eastAsia="da-DK"/>
          </w:rPr>
          <w:t xml:space="preserve"> </w:t>
        </w:r>
      </w:ins>
      <w:ins w:id="147" w:author="Martin Chemnitz Mortensen" w:date="2018-09-26T17:51:00Z">
        <w:r w:rsidR="00190085">
          <w:rPr>
            <w:rFonts w:ascii="Tahoma" w:eastAsia="Times New Roman" w:hAnsi="Tahoma" w:cs="Tahoma"/>
            <w:color w:val="000000"/>
            <w:sz w:val="19"/>
            <w:szCs w:val="19"/>
            <w:lang w:eastAsia="da-DK"/>
          </w:rPr>
          <w:t>9</w:t>
        </w:r>
      </w:ins>
      <w:ins w:id="148" w:author="Martin Chemnitz Mortensen" w:date="2018-09-25T11:54:00Z">
        <w:r>
          <w:rPr>
            <w:rFonts w:ascii="Tahoma" w:eastAsia="Times New Roman" w:hAnsi="Tahoma" w:cs="Tahoma"/>
            <w:color w:val="000000"/>
            <w:sz w:val="19"/>
            <w:szCs w:val="19"/>
            <w:lang w:eastAsia="da-DK"/>
          </w:rPr>
          <w:t xml:space="preserve">. Fartøjer, der har fået inddraget tilladelse, jf. stk. 7, </w:t>
        </w:r>
      </w:ins>
      <w:ins w:id="149" w:author="Martin Chemnitz Mortensen" w:date="2018-09-25T11:55:00Z">
        <w:r>
          <w:rPr>
            <w:rFonts w:ascii="Tahoma" w:eastAsia="Times New Roman" w:hAnsi="Tahoma" w:cs="Tahoma"/>
            <w:color w:val="000000"/>
            <w:sz w:val="19"/>
            <w:szCs w:val="19"/>
            <w:lang w:eastAsia="da-DK"/>
          </w:rPr>
          <w:t xml:space="preserve">og </w:t>
        </w:r>
      </w:ins>
      <w:ins w:id="150" w:author="Martin Chemnitz Mortensen" w:date="2018-09-25T11:54:00Z">
        <w:r>
          <w:rPr>
            <w:rFonts w:ascii="Tahoma" w:eastAsia="Times New Roman" w:hAnsi="Tahoma" w:cs="Tahoma"/>
            <w:color w:val="000000"/>
            <w:sz w:val="19"/>
            <w:szCs w:val="19"/>
            <w:lang w:eastAsia="da-DK"/>
          </w:rPr>
          <w:t>ikke har fisket og landet 25 % af årsmængderne, jf.</w:t>
        </w:r>
      </w:ins>
      <w:ins w:id="151" w:author="Martin Chemnitz Mortensen" w:date="2018-09-25T11:55:00Z">
        <w:r>
          <w:rPr>
            <w:rFonts w:ascii="Tahoma" w:eastAsia="Times New Roman" w:hAnsi="Tahoma" w:cs="Tahoma"/>
            <w:color w:val="000000"/>
            <w:sz w:val="19"/>
            <w:szCs w:val="19"/>
            <w:lang w:eastAsia="da-DK"/>
          </w:rPr>
          <w:t xml:space="preserve"> § 46,</w:t>
        </w:r>
      </w:ins>
      <w:ins w:id="152" w:author="Martin Chemnitz Mortensen" w:date="2018-09-25T11:54:00Z">
        <w:r>
          <w:rPr>
            <w:rFonts w:ascii="Tahoma" w:eastAsia="Times New Roman" w:hAnsi="Tahoma" w:cs="Tahoma"/>
            <w:color w:val="000000"/>
            <w:sz w:val="19"/>
            <w:szCs w:val="19"/>
            <w:lang w:eastAsia="da-DK"/>
          </w:rPr>
          <w:t xml:space="preserve"> stk. 1 og 2, vil </w:t>
        </w:r>
      </w:ins>
      <w:ins w:id="153" w:author="Martin Chemnitz Mortensen" w:date="2018-09-25T11:55:00Z">
        <w:r>
          <w:rPr>
            <w:rFonts w:ascii="Tahoma" w:eastAsia="Times New Roman" w:hAnsi="Tahoma" w:cs="Tahoma"/>
            <w:color w:val="000000"/>
            <w:sz w:val="19"/>
            <w:szCs w:val="19"/>
            <w:lang w:eastAsia="da-DK"/>
          </w:rPr>
          <w:t xml:space="preserve">i år </w:t>
        </w:r>
      </w:ins>
      <w:ins w:id="154" w:author="Martin Chemnitz Mortensen" w:date="2018-09-26T17:54:00Z">
        <w:r w:rsidR="00190085">
          <w:rPr>
            <w:rFonts w:ascii="Tahoma" w:eastAsia="Times New Roman" w:hAnsi="Tahoma" w:cs="Tahoma"/>
            <w:color w:val="000000"/>
            <w:sz w:val="19"/>
            <w:szCs w:val="19"/>
            <w:lang w:eastAsia="da-DK"/>
          </w:rPr>
          <w:t>2021</w:t>
        </w:r>
      </w:ins>
      <w:ins w:id="155" w:author="Martin Chemnitz Mortensen" w:date="2018-09-25T11:55:00Z">
        <w:r>
          <w:rPr>
            <w:rFonts w:ascii="Tahoma" w:eastAsia="Times New Roman" w:hAnsi="Tahoma" w:cs="Tahoma"/>
            <w:color w:val="000000"/>
            <w:sz w:val="19"/>
            <w:szCs w:val="19"/>
            <w:lang w:eastAsia="da-DK"/>
          </w:rPr>
          <w:t xml:space="preserve"> få</w:t>
        </w:r>
      </w:ins>
      <w:ins w:id="156" w:author="Martin Chemnitz Mortensen" w:date="2018-09-25T11:54:00Z">
        <w:r>
          <w:rPr>
            <w:rFonts w:ascii="Tahoma" w:eastAsia="Times New Roman" w:hAnsi="Tahoma" w:cs="Tahoma"/>
            <w:color w:val="000000"/>
            <w:sz w:val="19"/>
            <w:szCs w:val="19"/>
            <w:lang w:eastAsia="da-DK"/>
          </w:rPr>
          <w:t xml:space="preserve"> modregnet årsmængder svarende til den mængde der mangler, for at leve op til de i </w:t>
        </w:r>
      </w:ins>
      <w:ins w:id="157" w:author="Martin Chemnitz Mortensen" w:date="2018-09-25T11:55:00Z">
        <w:r>
          <w:rPr>
            <w:rFonts w:ascii="Tahoma" w:eastAsia="Times New Roman" w:hAnsi="Tahoma" w:cs="Tahoma"/>
            <w:color w:val="000000"/>
            <w:sz w:val="19"/>
            <w:szCs w:val="19"/>
            <w:lang w:eastAsia="da-DK"/>
          </w:rPr>
          <w:t xml:space="preserve">§ 46, </w:t>
        </w:r>
      </w:ins>
      <w:ins w:id="158" w:author="Martin Chemnitz Mortensen" w:date="2018-09-25T11:54:00Z">
        <w:r>
          <w:rPr>
            <w:rFonts w:ascii="Tahoma" w:eastAsia="Times New Roman" w:hAnsi="Tahoma" w:cs="Tahoma"/>
            <w:color w:val="000000"/>
            <w:sz w:val="19"/>
            <w:szCs w:val="19"/>
            <w:lang w:eastAsia="da-DK"/>
          </w:rPr>
          <w:t>stk. 1 og 2</w:t>
        </w:r>
      </w:ins>
      <w:ins w:id="159" w:author="Martin Chemnitz Mortensen" w:date="2018-09-27T12:21:00Z">
        <w:r w:rsidR="00F573F9">
          <w:rPr>
            <w:rFonts w:ascii="Tahoma" w:eastAsia="Times New Roman" w:hAnsi="Tahoma" w:cs="Tahoma"/>
            <w:color w:val="000000"/>
            <w:sz w:val="19"/>
            <w:szCs w:val="19"/>
            <w:lang w:eastAsia="da-DK"/>
          </w:rPr>
          <w:t>,</w:t>
        </w:r>
      </w:ins>
      <w:ins w:id="160" w:author="Martin Chemnitz Mortensen" w:date="2018-09-25T11:54:00Z">
        <w:r>
          <w:rPr>
            <w:rFonts w:ascii="Tahoma" w:eastAsia="Times New Roman" w:hAnsi="Tahoma" w:cs="Tahoma"/>
            <w:color w:val="000000"/>
            <w:sz w:val="19"/>
            <w:szCs w:val="19"/>
            <w:lang w:eastAsia="da-DK"/>
          </w:rPr>
          <w:t xml:space="preserve"> fastsatte krav.</w:t>
        </w:r>
      </w:ins>
    </w:p>
    <w:p w14:paraId="7E6D7F6B" w14:textId="205A1EE4" w:rsidR="009C522C" w:rsidRPr="004D4ECE" w:rsidDel="009C522C" w:rsidRDefault="009C522C" w:rsidP="004D4ECE">
      <w:pPr>
        <w:pStyle w:val="Listeafsnit"/>
        <w:shd w:val="clear" w:color="auto" w:fill="FFFFFF"/>
        <w:spacing w:line="240" w:lineRule="auto"/>
        <w:ind w:left="284" w:hanging="284"/>
        <w:rPr>
          <w:del w:id="161" w:author="Martin Chemnitz Mortensen" w:date="2018-09-25T11:23:00Z"/>
          <w:rFonts w:ascii="Tahoma" w:eastAsia="Times New Roman" w:hAnsi="Tahoma" w:cs="Tahoma"/>
          <w:color w:val="000000"/>
          <w:sz w:val="19"/>
          <w:szCs w:val="19"/>
          <w:lang w:eastAsia="da-DK"/>
        </w:rPr>
      </w:pPr>
    </w:p>
    <w:p w14:paraId="2D72860C" w14:textId="1188F373" w:rsidR="00647328" w:rsidRDefault="003A13C2" w:rsidP="00A720B5">
      <w:pPr>
        <w:shd w:val="clear" w:color="auto" w:fill="FFFFFF"/>
        <w:spacing w:before="200" w:line="240" w:lineRule="auto"/>
        <w:ind w:firstLine="240"/>
        <w:rPr>
          <w:ins w:id="162" w:author="Martin Chemnitz Mortensen" w:date="2018-09-24T15:52:00Z"/>
          <w:rFonts w:ascii="Tahoma" w:eastAsia="Times New Roman" w:hAnsi="Tahoma" w:cs="Tahoma"/>
          <w:bCs/>
          <w:color w:val="000000"/>
          <w:sz w:val="19"/>
          <w:szCs w:val="19"/>
          <w:lang w:eastAsia="da-DK"/>
        </w:rPr>
      </w:pPr>
      <w:ins w:id="163" w:author="Martin Chemnitz Mortensen" w:date="2018-10-03T17:04:00Z">
        <w:r>
          <w:rPr>
            <w:rFonts w:ascii="Tahoma" w:eastAsia="Times New Roman" w:hAnsi="Tahoma" w:cs="Tahoma"/>
            <w:b/>
            <w:bCs/>
            <w:color w:val="000000"/>
            <w:sz w:val="19"/>
            <w:szCs w:val="19"/>
            <w:lang w:eastAsia="da-DK"/>
          </w:rPr>
          <w:t>§</w:t>
        </w:r>
      </w:ins>
      <w:ins w:id="164" w:author="Søren Palle Jensen (LFST)" w:date="2018-09-21T10:59:00Z">
        <w:r w:rsidR="00B95508">
          <w:rPr>
            <w:rFonts w:ascii="Tahoma" w:eastAsia="Times New Roman" w:hAnsi="Tahoma" w:cs="Tahoma"/>
            <w:b/>
            <w:bCs/>
            <w:color w:val="000000"/>
            <w:sz w:val="19"/>
            <w:szCs w:val="19"/>
            <w:lang w:eastAsia="da-DK"/>
          </w:rPr>
          <w:t xml:space="preserve"> </w:t>
        </w:r>
      </w:ins>
      <w:ins w:id="165" w:author="Martin Chemnitz Mortensen" w:date="2018-09-24T15:31:00Z">
        <w:r w:rsidR="002B5E87">
          <w:rPr>
            <w:rFonts w:ascii="Tahoma" w:eastAsia="Times New Roman" w:hAnsi="Tahoma" w:cs="Tahoma"/>
            <w:b/>
            <w:bCs/>
            <w:color w:val="000000"/>
            <w:sz w:val="19"/>
            <w:szCs w:val="19"/>
            <w:lang w:eastAsia="da-DK"/>
          </w:rPr>
          <w:t>50</w:t>
        </w:r>
      </w:ins>
      <w:ins w:id="166" w:author="Martin Chemnitz Mortensen" w:date="2018-10-03T17:04:00Z">
        <w:r>
          <w:rPr>
            <w:rFonts w:ascii="Tahoma" w:eastAsia="Times New Roman" w:hAnsi="Tahoma" w:cs="Tahoma"/>
            <w:b/>
            <w:bCs/>
            <w:color w:val="000000"/>
            <w:sz w:val="19"/>
            <w:szCs w:val="19"/>
            <w:lang w:eastAsia="da-DK"/>
          </w:rPr>
          <w:t>.</w:t>
        </w:r>
      </w:ins>
      <w:ins w:id="167" w:author="Søren Palle Jensen (LFST)" w:date="2018-09-21T10:59:00Z">
        <w:r w:rsidR="00B95508">
          <w:rPr>
            <w:rFonts w:ascii="Tahoma" w:eastAsia="Times New Roman" w:hAnsi="Tahoma" w:cs="Tahoma"/>
            <w:b/>
            <w:bCs/>
            <w:color w:val="000000"/>
            <w:sz w:val="19"/>
            <w:szCs w:val="19"/>
            <w:lang w:eastAsia="da-DK"/>
          </w:rPr>
          <w:t xml:space="preserve"> </w:t>
        </w:r>
      </w:ins>
      <w:ins w:id="168" w:author="Martin Chemnitz Mortensen" w:date="2018-09-24T15:50:00Z">
        <w:r w:rsidR="00647328">
          <w:rPr>
            <w:rFonts w:ascii="Tahoma" w:eastAsia="Times New Roman" w:hAnsi="Tahoma" w:cs="Tahoma"/>
            <w:bCs/>
            <w:color w:val="000000"/>
            <w:sz w:val="19"/>
            <w:szCs w:val="19"/>
            <w:lang w:eastAsia="da-DK"/>
          </w:rPr>
          <w:t xml:space="preserve">Fartøjer, der har tilladelse, jf. § 49, stk. 1, </w:t>
        </w:r>
      </w:ins>
      <w:ins w:id="169" w:author="Martin Chemnitz Mortensen" w:date="2018-09-24T15:58:00Z">
        <w:r w:rsidR="00D03DEB">
          <w:rPr>
            <w:rFonts w:ascii="Tahoma" w:eastAsia="Times New Roman" w:hAnsi="Tahoma" w:cs="Tahoma"/>
            <w:bCs/>
            <w:color w:val="000000"/>
            <w:sz w:val="19"/>
            <w:szCs w:val="19"/>
            <w:lang w:eastAsia="da-DK"/>
          </w:rPr>
          <w:t>skal</w:t>
        </w:r>
      </w:ins>
      <w:ins w:id="170" w:author="Martin Chemnitz Mortensen" w:date="2018-09-24T15:54:00Z">
        <w:r w:rsidR="00D03DEB">
          <w:rPr>
            <w:rFonts w:ascii="Tahoma" w:eastAsia="Times New Roman" w:hAnsi="Tahoma" w:cs="Tahoma"/>
            <w:bCs/>
            <w:color w:val="000000"/>
            <w:sz w:val="19"/>
            <w:szCs w:val="19"/>
            <w:lang w:eastAsia="da-DK"/>
          </w:rPr>
          <w:t xml:space="preserve"> overføre</w:t>
        </w:r>
      </w:ins>
      <w:ins w:id="171" w:author="Martin Chemnitz Mortensen" w:date="2018-09-24T15:58:00Z">
        <w:r w:rsidR="00D03DEB">
          <w:rPr>
            <w:rFonts w:ascii="Tahoma" w:eastAsia="Times New Roman" w:hAnsi="Tahoma" w:cs="Tahoma"/>
            <w:bCs/>
            <w:color w:val="000000"/>
            <w:sz w:val="19"/>
            <w:szCs w:val="19"/>
            <w:lang w:eastAsia="da-DK"/>
          </w:rPr>
          <w:t xml:space="preserve"> alle</w:t>
        </w:r>
      </w:ins>
      <w:ins w:id="172" w:author="Martin Chemnitz Mortensen" w:date="2018-09-24T15:54:00Z">
        <w:r w:rsidR="00D03DEB">
          <w:rPr>
            <w:rFonts w:ascii="Tahoma" w:eastAsia="Times New Roman" w:hAnsi="Tahoma" w:cs="Tahoma"/>
            <w:bCs/>
            <w:color w:val="000000"/>
            <w:sz w:val="19"/>
            <w:szCs w:val="19"/>
            <w:lang w:eastAsia="da-DK"/>
          </w:rPr>
          <w:t xml:space="preserve"> årsmængder </w:t>
        </w:r>
      </w:ins>
      <w:ins w:id="173" w:author="Martin Chemnitz Mortensen" w:date="2018-09-24T15:56:00Z">
        <w:r w:rsidR="00D03DEB">
          <w:rPr>
            <w:rFonts w:ascii="Tahoma" w:eastAsia="Times New Roman" w:hAnsi="Tahoma" w:cs="Tahoma"/>
            <w:bCs/>
            <w:color w:val="000000"/>
            <w:sz w:val="19"/>
            <w:szCs w:val="19"/>
            <w:lang w:eastAsia="da-DK"/>
          </w:rPr>
          <w:t xml:space="preserve">til fartøjer angivet i ansøgningen, jf. § 49, stk. </w:t>
        </w:r>
        <w:r w:rsidR="00482029">
          <w:rPr>
            <w:rFonts w:ascii="Tahoma" w:eastAsia="Times New Roman" w:hAnsi="Tahoma" w:cs="Tahoma"/>
            <w:bCs/>
            <w:color w:val="000000"/>
            <w:sz w:val="19"/>
            <w:szCs w:val="19"/>
            <w:lang w:eastAsia="da-DK"/>
          </w:rPr>
          <w:t>4, nr. 5.</w:t>
        </w:r>
      </w:ins>
      <w:ins w:id="174" w:author="Martin Chemnitz Mortensen" w:date="2018-09-24T15:58:00Z">
        <w:r w:rsidR="00482029">
          <w:rPr>
            <w:rFonts w:ascii="Tahoma" w:eastAsia="Times New Roman" w:hAnsi="Tahoma" w:cs="Tahoma"/>
            <w:bCs/>
            <w:color w:val="000000"/>
            <w:sz w:val="19"/>
            <w:szCs w:val="19"/>
            <w:lang w:eastAsia="da-DK"/>
          </w:rPr>
          <w:t xml:space="preserve"> Samt</w:t>
        </w:r>
        <w:r w:rsidR="006F5177">
          <w:rPr>
            <w:rFonts w:ascii="Tahoma" w:eastAsia="Times New Roman" w:hAnsi="Tahoma" w:cs="Tahoma"/>
            <w:bCs/>
            <w:color w:val="000000"/>
            <w:sz w:val="19"/>
            <w:szCs w:val="19"/>
            <w:lang w:eastAsia="da-DK"/>
          </w:rPr>
          <w:t>idig overtages aktivitetskravet, jf.</w:t>
        </w:r>
      </w:ins>
      <w:ins w:id="175" w:author="Martin Chemnitz Mortensen" w:date="2018-09-25T11:50:00Z">
        <w:r w:rsidR="006F5177">
          <w:rPr>
            <w:rFonts w:ascii="Tahoma" w:eastAsia="Times New Roman" w:hAnsi="Tahoma" w:cs="Tahoma"/>
            <w:bCs/>
            <w:color w:val="000000"/>
            <w:sz w:val="19"/>
            <w:szCs w:val="19"/>
            <w:lang w:eastAsia="da-DK"/>
          </w:rPr>
          <w:t xml:space="preserve"> § 46, stk. 1 og 2,</w:t>
        </w:r>
      </w:ins>
      <w:ins w:id="176" w:author="Martin Chemnitz Mortensen" w:date="2018-09-24T15:54:00Z">
        <w:r w:rsidR="006F5177">
          <w:rPr>
            <w:rFonts w:ascii="Tahoma" w:eastAsia="Times New Roman" w:hAnsi="Tahoma" w:cs="Tahoma"/>
            <w:bCs/>
            <w:color w:val="000000"/>
            <w:sz w:val="19"/>
            <w:szCs w:val="19"/>
            <w:lang w:eastAsia="da-DK"/>
          </w:rPr>
          <w:t xml:space="preserve"> af det fartøj</w:t>
        </w:r>
        <w:r w:rsidR="00D03DEB">
          <w:rPr>
            <w:rFonts w:ascii="Tahoma" w:eastAsia="Times New Roman" w:hAnsi="Tahoma" w:cs="Tahoma"/>
            <w:bCs/>
            <w:color w:val="000000"/>
            <w:sz w:val="19"/>
            <w:szCs w:val="19"/>
            <w:lang w:eastAsia="da-DK"/>
          </w:rPr>
          <w:t xml:space="preserve"> årsmængderne overføres til, jf. </w:t>
        </w:r>
      </w:ins>
      <w:ins w:id="177" w:author="Martin Chemnitz Mortensen" w:date="2018-09-24T15:55:00Z">
        <w:r w:rsidR="00D03DEB">
          <w:rPr>
            <w:rFonts w:ascii="Tahoma" w:eastAsia="Times New Roman" w:hAnsi="Tahoma" w:cs="Tahoma"/>
            <w:bCs/>
            <w:color w:val="000000"/>
            <w:sz w:val="19"/>
            <w:szCs w:val="19"/>
            <w:lang w:eastAsia="da-DK"/>
          </w:rPr>
          <w:t xml:space="preserve">dog § 46, stk. </w:t>
        </w:r>
      </w:ins>
      <w:ins w:id="178" w:author="Martin Chemnitz Mortensen" w:date="2018-09-24T15:56:00Z">
        <w:r w:rsidR="00D03DEB">
          <w:rPr>
            <w:rFonts w:ascii="Tahoma" w:eastAsia="Times New Roman" w:hAnsi="Tahoma" w:cs="Tahoma"/>
            <w:bCs/>
            <w:color w:val="000000"/>
            <w:sz w:val="19"/>
            <w:szCs w:val="19"/>
            <w:lang w:eastAsia="da-DK"/>
          </w:rPr>
          <w:t xml:space="preserve">8. </w:t>
        </w:r>
      </w:ins>
    </w:p>
    <w:p w14:paraId="68BC7D3D" w14:textId="0E76F8E3" w:rsidR="00482029" w:rsidRDefault="00647328" w:rsidP="004D4ECE">
      <w:pPr>
        <w:shd w:val="clear" w:color="auto" w:fill="FFFFFF"/>
        <w:spacing w:line="240" w:lineRule="auto"/>
        <w:ind w:firstLine="240"/>
        <w:rPr>
          <w:ins w:id="179" w:author="Martin Chemnitz Mortensen" w:date="2018-09-24T16:01:00Z"/>
          <w:rFonts w:ascii="Tahoma" w:eastAsia="Times New Roman" w:hAnsi="Tahoma" w:cs="Tahoma"/>
          <w:bCs/>
          <w:color w:val="000000"/>
          <w:sz w:val="19"/>
          <w:szCs w:val="19"/>
          <w:lang w:eastAsia="da-DK"/>
        </w:rPr>
      </w:pPr>
      <w:ins w:id="180" w:author="Martin Chemnitz Mortensen" w:date="2018-09-24T15:52:00Z">
        <w:r w:rsidRPr="004D4ECE">
          <w:rPr>
            <w:rFonts w:ascii="Tahoma" w:eastAsia="Times New Roman" w:hAnsi="Tahoma" w:cs="Tahoma"/>
            <w:bCs/>
            <w:i/>
            <w:color w:val="000000"/>
            <w:sz w:val="19"/>
            <w:szCs w:val="19"/>
            <w:lang w:eastAsia="da-DK"/>
          </w:rPr>
          <w:t>Stk. 2</w:t>
        </w:r>
        <w:r w:rsidRPr="004D4ECE">
          <w:rPr>
            <w:rFonts w:ascii="Tahoma" w:eastAsia="Times New Roman" w:hAnsi="Tahoma" w:cs="Tahoma"/>
            <w:bCs/>
            <w:color w:val="000000"/>
            <w:sz w:val="19"/>
            <w:szCs w:val="19"/>
            <w:lang w:eastAsia="da-DK"/>
          </w:rPr>
          <w:t>.</w:t>
        </w:r>
        <w:r>
          <w:rPr>
            <w:rFonts w:ascii="Tahoma" w:eastAsia="Times New Roman" w:hAnsi="Tahoma" w:cs="Tahoma"/>
            <w:bCs/>
            <w:color w:val="000000"/>
            <w:sz w:val="19"/>
            <w:szCs w:val="19"/>
            <w:lang w:eastAsia="da-DK"/>
          </w:rPr>
          <w:t xml:space="preserve"> </w:t>
        </w:r>
      </w:ins>
      <w:ins w:id="181" w:author="Martin Chemnitz Mortensen" w:date="2018-09-25T11:37:00Z">
        <w:r w:rsidR="0072018B">
          <w:rPr>
            <w:rFonts w:ascii="Tahoma" w:eastAsia="Times New Roman" w:hAnsi="Tahoma" w:cs="Tahoma"/>
            <w:bCs/>
            <w:color w:val="000000"/>
            <w:sz w:val="19"/>
            <w:szCs w:val="19"/>
            <w:lang w:eastAsia="da-DK"/>
          </w:rPr>
          <w:t xml:space="preserve">Fartøjet der overføres mængder til, jf. § 49, stk. 4, nr. </w:t>
        </w:r>
      </w:ins>
      <w:ins w:id="182" w:author="Martin Chemnitz Mortensen" w:date="2018-09-25T11:38:00Z">
        <w:r w:rsidR="0072018B">
          <w:rPr>
            <w:rFonts w:ascii="Tahoma" w:eastAsia="Times New Roman" w:hAnsi="Tahoma" w:cs="Tahoma"/>
            <w:bCs/>
            <w:color w:val="000000"/>
            <w:sz w:val="19"/>
            <w:szCs w:val="19"/>
            <w:lang w:eastAsia="da-DK"/>
          </w:rPr>
          <w:t>5, må højest</w:t>
        </w:r>
      </w:ins>
      <w:ins w:id="183" w:author="Martin Chemnitz Mortensen" w:date="2018-09-24T15:59:00Z">
        <w:r w:rsidR="00482029">
          <w:rPr>
            <w:rFonts w:ascii="Tahoma" w:eastAsia="Times New Roman" w:hAnsi="Tahoma" w:cs="Tahoma"/>
            <w:bCs/>
            <w:color w:val="000000"/>
            <w:sz w:val="19"/>
            <w:szCs w:val="19"/>
            <w:lang w:eastAsia="da-DK"/>
          </w:rPr>
          <w:t xml:space="preserve"> </w:t>
        </w:r>
      </w:ins>
      <w:ins w:id="184" w:author="Martin Chemnitz Mortensen" w:date="2018-09-25T11:38:00Z">
        <w:r w:rsidR="0072018B">
          <w:rPr>
            <w:rFonts w:ascii="Tahoma" w:eastAsia="Times New Roman" w:hAnsi="Tahoma" w:cs="Tahoma"/>
            <w:bCs/>
            <w:color w:val="000000"/>
            <w:sz w:val="19"/>
            <w:szCs w:val="19"/>
            <w:lang w:eastAsia="da-DK"/>
          </w:rPr>
          <w:t>udleje</w:t>
        </w:r>
      </w:ins>
      <w:ins w:id="185" w:author="Martin Chemnitz Mortensen" w:date="2018-09-24T15:59:00Z">
        <w:r w:rsidR="00482029">
          <w:rPr>
            <w:rFonts w:ascii="Tahoma" w:eastAsia="Times New Roman" w:hAnsi="Tahoma" w:cs="Tahoma"/>
            <w:bCs/>
            <w:color w:val="000000"/>
            <w:sz w:val="19"/>
            <w:szCs w:val="19"/>
            <w:lang w:eastAsia="da-DK"/>
          </w:rPr>
          <w:t xml:space="preserve"> op til 25 % </w:t>
        </w:r>
      </w:ins>
      <w:ins w:id="186" w:author="Martin Chemnitz Mortensen" w:date="2018-09-25T11:38:00Z">
        <w:r w:rsidR="0072018B">
          <w:rPr>
            <w:rFonts w:ascii="Tahoma" w:eastAsia="Times New Roman" w:hAnsi="Tahoma" w:cs="Tahoma"/>
            <w:bCs/>
            <w:color w:val="000000"/>
            <w:sz w:val="19"/>
            <w:szCs w:val="19"/>
            <w:lang w:eastAsia="da-DK"/>
          </w:rPr>
          <w:t xml:space="preserve">af alle årsmængder, herunder årsmængder overført fra fartøjer, der er omfattet af tilladelsen i § 49, stk. </w:t>
        </w:r>
      </w:ins>
      <w:ins w:id="187" w:author="Martin Chemnitz Mortensen" w:date="2018-09-25T11:39:00Z">
        <w:r w:rsidR="0072018B">
          <w:rPr>
            <w:rFonts w:ascii="Tahoma" w:eastAsia="Times New Roman" w:hAnsi="Tahoma" w:cs="Tahoma"/>
            <w:bCs/>
            <w:color w:val="000000"/>
            <w:sz w:val="19"/>
            <w:szCs w:val="19"/>
            <w:lang w:eastAsia="da-DK"/>
          </w:rPr>
          <w:t>1, jf. § 49, stk. 4, nr. 5</w:t>
        </w:r>
      </w:ins>
      <w:ins w:id="188" w:author="Martin Chemnitz Mortensen" w:date="2018-09-24T16:00:00Z">
        <w:r w:rsidR="00482029">
          <w:rPr>
            <w:rFonts w:ascii="Tahoma" w:eastAsia="Times New Roman" w:hAnsi="Tahoma" w:cs="Tahoma"/>
            <w:bCs/>
            <w:color w:val="000000"/>
            <w:sz w:val="19"/>
            <w:szCs w:val="19"/>
            <w:lang w:eastAsia="da-DK"/>
          </w:rPr>
          <w:t xml:space="preserve">. </w:t>
        </w:r>
      </w:ins>
    </w:p>
    <w:p w14:paraId="0668C09F" w14:textId="3CC3BF81" w:rsidR="00F83E4D" w:rsidRDefault="00EC55C9" w:rsidP="004D4ECE">
      <w:pPr>
        <w:shd w:val="clear" w:color="auto" w:fill="FFFFFF"/>
        <w:spacing w:line="240" w:lineRule="auto"/>
        <w:ind w:firstLine="240"/>
        <w:rPr>
          <w:ins w:id="189" w:author="Søren Palle Jensen (LFST)" w:date="2018-09-21T10:56:00Z"/>
          <w:rFonts w:ascii="Tahoma" w:eastAsia="Times New Roman" w:hAnsi="Tahoma" w:cs="Tahoma"/>
          <w:b/>
          <w:bCs/>
          <w:color w:val="000000"/>
          <w:sz w:val="19"/>
          <w:szCs w:val="19"/>
          <w:lang w:eastAsia="da-DK"/>
        </w:rPr>
      </w:pPr>
      <w:ins w:id="190" w:author="Martin Chemnitz Mortensen" w:date="2018-09-24T16:57:00Z">
        <w:r>
          <w:rPr>
            <w:rFonts w:ascii="Tahoma" w:eastAsia="Times New Roman" w:hAnsi="Tahoma" w:cs="Tahoma"/>
            <w:bCs/>
            <w:i/>
            <w:color w:val="000000"/>
            <w:sz w:val="19"/>
            <w:szCs w:val="19"/>
            <w:lang w:eastAsia="da-DK"/>
          </w:rPr>
          <w:t>Stk</w:t>
        </w:r>
        <w:r w:rsidRPr="000D72A3">
          <w:rPr>
            <w:rFonts w:ascii="Tahoma" w:eastAsia="Times New Roman" w:hAnsi="Tahoma" w:cs="Tahoma"/>
            <w:bCs/>
            <w:i/>
            <w:color w:val="FF0000"/>
            <w:sz w:val="19"/>
            <w:szCs w:val="19"/>
            <w:lang w:eastAsia="da-DK"/>
          </w:rPr>
          <w:t>.</w:t>
        </w:r>
      </w:ins>
      <w:ins w:id="191" w:author="Martin Chemnitz Mortensen" w:date="2018-10-03T17:03:00Z">
        <w:r w:rsidR="003A13C2">
          <w:rPr>
            <w:rFonts w:ascii="Tahoma" w:eastAsia="Times New Roman" w:hAnsi="Tahoma" w:cs="Tahoma"/>
            <w:bCs/>
            <w:i/>
            <w:color w:val="FF0000"/>
            <w:sz w:val="19"/>
            <w:szCs w:val="19"/>
            <w:lang w:eastAsia="da-DK"/>
          </w:rPr>
          <w:t xml:space="preserve"> 3</w:t>
        </w:r>
      </w:ins>
      <w:ins w:id="192" w:author="Martin Chemnitz Mortensen" w:date="2018-09-24T16:57:00Z">
        <w:r w:rsidRPr="000D72A3">
          <w:rPr>
            <w:rFonts w:ascii="Tahoma" w:eastAsia="Times New Roman" w:hAnsi="Tahoma" w:cs="Tahoma"/>
            <w:bCs/>
            <w:i/>
            <w:color w:val="FF0000"/>
            <w:sz w:val="19"/>
            <w:szCs w:val="19"/>
            <w:lang w:eastAsia="da-DK"/>
          </w:rPr>
          <w:t>.</w:t>
        </w:r>
        <w:r w:rsidRPr="000D72A3">
          <w:rPr>
            <w:rFonts w:ascii="Tahoma" w:eastAsia="Times New Roman" w:hAnsi="Tahoma" w:cs="Tahoma"/>
            <w:bCs/>
            <w:color w:val="FF0000"/>
            <w:sz w:val="19"/>
            <w:szCs w:val="19"/>
            <w:lang w:eastAsia="da-DK"/>
          </w:rPr>
          <w:t xml:space="preserve"> </w:t>
        </w:r>
        <w:r>
          <w:rPr>
            <w:rFonts w:ascii="Tahoma" w:eastAsia="Times New Roman" w:hAnsi="Tahoma" w:cs="Tahoma"/>
            <w:bCs/>
            <w:color w:val="000000"/>
            <w:sz w:val="19"/>
            <w:szCs w:val="19"/>
            <w:lang w:eastAsia="da-DK"/>
          </w:rPr>
          <w:t>Ejere af fartøjer, der har tilladelse, jf. § 49</w:t>
        </w:r>
      </w:ins>
      <w:ins w:id="193" w:author="Martin Chemnitz Mortensen" w:date="2018-09-25T11:39:00Z">
        <w:r w:rsidR="0072018B">
          <w:rPr>
            <w:rFonts w:ascii="Tahoma" w:eastAsia="Times New Roman" w:hAnsi="Tahoma" w:cs="Tahoma"/>
            <w:bCs/>
            <w:color w:val="000000"/>
            <w:sz w:val="19"/>
            <w:szCs w:val="19"/>
            <w:lang w:eastAsia="da-DK"/>
          </w:rPr>
          <w:t>, stk. 1</w:t>
        </w:r>
      </w:ins>
      <w:ins w:id="194" w:author="Martin Chemnitz Mortensen" w:date="2018-09-24T16:57:00Z">
        <w:r>
          <w:rPr>
            <w:rFonts w:ascii="Tahoma" w:eastAsia="Times New Roman" w:hAnsi="Tahoma" w:cs="Tahoma"/>
            <w:bCs/>
            <w:color w:val="000000"/>
            <w:sz w:val="19"/>
            <w:szCs w:val="19"/>
            <w:lang w:eastAsia="da-DK"/>
          </w:rPr>
          <w:t>, skal senest den 15. februar indsende dokumentation til Fiskeristyrelsen for, at vilkårene for tilladelsen er opfyldt i det forudgående år.</w:t>
        </w:r>
      </w:ins>
      <w:ins w:id="195" w:author="Martin Chemnitz Mortensen" w:date="2018-09-24T16:58:00Z">
        <w:r>
          <w:rPr>
            <w:rFonts w:ascii="Tahoma" w:eastAsia="Times New Roman" w:hAnsi="Tahoma" w:cs="Tahoma"/>
            <w:bCs/>
            <w:color w:val="000000"/>
            <w:sz w:val="19"/>
            <w:szCs w:val="19"/>
            <w:lang w:eastAsia="da-DK"/>
          </w:rPr>
          <w:t xml:space="preserve"> Såfremt vilkårene for tilladelsen ikke er opfyldt, dokumentation ikke er modtaget i Fiskeristyrelsen eller er mangelfuld, kan tilladelsen tilbagekaldes.</w:t>
        </w:r>
        <w:r w:rsidR="003A13C2">
          <w:rPr>
            <w:rFonts w:ascii="Tahoma" w:eastAsia="Times New Roman" w:hAnsi="Tahoma" w:cs="Tahoma"/>
            <w:bCs/>
            <w:color w:val="000000"/>
            <w:sz w:val="19"/>
            <w:szCs w:val="19"/>
            <w:lang w:eastAsia="da-DK"/>
          </w:rPr>
          <w:t xml:space="preserve"> </w:t>
        </w:r>
      </w:ins>
    </w:p>
    <w:p w14:paraId="1DE99024" w14:textId="6DFF89D6"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8B6E90">
        <w:rPr>
          <w:rFonts w:ascii="Tahoma" w:eastAsia="Times New Roman" w:hAnsi="Tahoma" w:cs="Tahoma"/>
          <w:b/>
          <w:bCs/>
          <w:color w:val="000000"/>
          <w:sz w:val="19"/>
          <w:szCs w:val="19"/>
          <w:lang w:eastAsia="da-DK"/>
        </w:rPr>
        <w:t>49</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I perioden fra 1. januar til 18. januar i et givent år kan fartøjer, der disponerer over kvoteandele, uanset § 45, udøve fiskeri på de pågældende kvoter, selv om fartøjsejeren endnu ikke har modtaget tilladelse med årsmængder fra Fiskeristyrelsen. Fiskeriet skal foregå inden for de mængder af kvoterne, som kvoteandelene giver adgang til. Hvis særlige forhold gør sig gældende, kan det meddeles i overensstemmelse med bilag 6, at fiskeriet fortsættes på grundlag af tilladelsen for det forudgående år også efter den 18. januar i det følgende år.</w:t>
      </w:r>
    </w:p>
    <w:p w14:paraId="244B7585"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Ved tildelingen af årsmængde vil Fiskeristyrelsen kunne reservere andele af kvoterne som reserve, bl.a. under hensyn til mulige justeringer af kvoterne. De reserverede andele uddeles som tillæg til årsmængderne, såfremt kvoterne ikke reduceres.</w:t>
      </w:r>
    </w:p>
    <w:p w14:paraId="7DE82AE2" w14:textId="647C9AA9"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8B6E90">
        <w:rPr>
          <w:rFonts w:ascii="Tahoma" w:eastAsia="Times New Roman" w:hAnsi="Tahoma" w:cs="Tahoma"/>
          <w:b/>
          <w:bCs/>
          <w:color w:val="000000"/>
          <w:sz w:val="19"/>
          <w:szCs w:val="19"/>
          <w:lang w:eastAsia="da-DK"/>
        </w:rPr>
        <w:t>50</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I det omfang, der i medfør af EU-lovgivningen bliver mulighed for at videreføre uopfiskede mængder af de enkelte kvoter fra det pågældende år til det følgende år, kan der via meddelelse udsendt i medfør af bilag 6 fastsættes regler, der tillader, at uopfiskede mængder, der er uddelt på grundlag af kvoteandele, som et fartøj råder over ved udgangen af det pågældende år, videreføres, så mængden kan fiskes af det samme fartøj i det følgende år.</w:t>
      </w:r>
    </w:p>
    <w:p w14:paraId="4EC20973"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I det omfang, der i medfør af EU-lovgivningen bliver mulighed for at fiske på dele af årsmængderne for det følgende år allerede i det pågældende år, kan der via meddelelse udsendt i medfør af bilag 6 fastsættes regler, der tillader, at fartøjer efter forudgående godkendelse i Fiskeristyrelsen overskrider deres årsmængde i det pågældende år. Denne mængde modregnes forlods i fartøjets mængde for det følgende år, uanset om fartøjet har skiftet ejer.</w:t>
      </w:r>
    </w:p>
    <w:p w14:paraId="04F1699B" w14:textId="701CE4F2"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8B6E90">
        <w:rPr>
          <w:rFonts w:ascii="Tahoma" w:eastAsia="Times New Roman" w:hAnsi="Tahoma" w:cs="Tahoma"/>
          <w:b/>
          <w:bCs/>
          <w:color w:val="000000"/>
          <w:sz w:val="19"/>
          <w:szCs w:val="19"/>
          <w:lang w:eastAsia="da-DK"/>
        </w:rPr>
        <w:t>51</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Hvis den danske kvote reduceres efter udstedelse af tilladelse til at fiske årsmængder, eller et fiskeri i øvrigt indstilles, før de tildelte årsmængder er opfisket, kan Fiskeristyrelsen udstede justerede tilladelser, hvor årsmængderne reduceres i et sådant omfang, at overfiskeri af den danske kvote modvirkes mest muligt. Uopfiskede mængder inddrages i forhold til de kvoteandele, som det enkelte fartøj eller pulje disponerer over på det tidspunkt, hvor kvoten reduceres. Fartøjer, der ikke får mulighed for at lande en mængde af den endelige kvote, der svarer til fartøjets kvoteandel, kan året efter tildeles en større årsmængde.</w:t>
      </w:r>
    </w:p>
    <w:p w14:paraId="3C6D1735"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Efter eventuel forhøjelse af den danske kvote kan der ligeledes udstedes nye tilladelser til at fiske, medbringe og lande årsmængder.</w:t>
      </w:r>
    </w:p>
    <w:p w14:paraId="40201310"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Der kan indføres et midlertidigt forbud i fiskeriet med henblik på udstedelse af nye årsmængdetilladelser, jf. stk. 1 og 2. Forbud i fiskeriet for den pågældende kvote meddeles i overensstemmelse med bilag 6.</w:t>
      </w:r>
    </w:p>
    <w:p w14:paraId="2988193E"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Overførelse af årsmængder til andre fartøjer</w:t>
      </w:r>
    </w:p>
    <w:p w14:paraId="653D1D7D" w14:textId="3E54FF39"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8B6E90">
        <w:rPr>
          <w:rFonts w:ascii="Tahoma" w:eastAsia="Times New Roman" w:hAnsi="Tahoma" w:cs="Tahoma"/>
          <w:b/>
          <w:bCs/>
          <w:color w:val="000000"/>
          <w:sz w:val="19"/>
          <w:szCs w:val="19"/>
          <w:lang w:eastAsia="da-DK"/>
        </w:rPr>
        <w:t>52</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For de årsmængder, der er uddelt på grundlag af FKA, kan et fartøjs samlede ejerkreds i det pågældende år overdrage retten til at fiske op til 25 % af værdien af fartøjets samlede årsmængde af disse kvoter til andre fartøjer, jf. stk. 2. For de kvoter, der er omfattet af § 40, stk. 1, kan der kun ske overførelse af årsmængder til fartøjer, der er indplaceret som FKA-fartøjer eller til MAF-fartøjer i overensstemmelse med § </w:t>
      </w:r>
      <w:r w:rsidR="00AF01AF" w:rsidRPr="00A720B5">
        <w:rPr>
          <w:rFonts w:ascii="Tahoma" w:eastAsia="Times New Roman" w:hAnsi="Tahoma" w:cs="Tahoma"/>
          <w:color w:val="000000"/>
          <w:sz w:val="19"/>
          <w:szCs w:val="19"/>
          <w:lang w:eastAsia="da-DK"/>
        </w:rPr>
        <w:t>14</w:t>
      </w:r>
      <w:r w:rsidR="00AF01AF">
        <w:rPr>
          <w:rFonts w:ascii="Tahoma" w:eastAsia="Times New Roman" w:hAnsi="Tahoma" w:cs="Tahoma"/>
          <w:color w:val="000000"/>
          <w:sz w:val="19"/>
          <w:szCs w:val="19"/>
          <w:lang w:eastAsia="da-DK"/>
        </w:rPr>
        <w:t>8</w:t>
      </w:r>
      <w:r w:rsidRPr="00A720B5">
        <w:rPr>
          <w:rFonts w:ascii="Tahoma" w:eastAsia="Times New Roman" w:hAnsi="Tahoma" w:cs="Tahoma"/>
          <w:color w:val="000000"/>
          <w:sz w:val="19"/>
          <w:szCs w:val="19"/>
          <w:lang w:eastAsia="da-DK"/>
        </w:rPr>
        <w:t>.</w:t>
      </w:r>
    </w:p>
    <w:p w14:paraId="74A12690" w14:textId="0DE15883"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xml:space="preserve"> Opgørelsen af størrelsen af den årsmængde, der højst kan overføres, jf. stk. 1, foretages i forhold til den årsmængde, som det afgivende fartøj råder over af de pågældende kvoter på tidspunktet for overdragelsen. Værdien af de overførte mængder beregnes i medfør af § </w:t>
      </w:r>
      <w:r w:rsidR="000E50DE">
        <w:rPr>
          <w:rFonts w:ascii="Tahoma" w:eastAsia="Times New Roman" w:hAnsi="Tahoma" w:cs="Tahoma"/>
          <w:color w:val="000000"/>
          <w:sz w:val="19"/>
          <w:szCs w:val="19"/>
          <w:lang w:eastAsia="da-DK"/>
        </w:rPr>
        <w:t>101</w:t>
      </w:r>
      <w:r w:rsidRPr="00A720B5">
        <w:rPr>
          <w:rFonts w:ascii="Tahoma" w:eastAsia="Times New Roman" w:hAnsi="Tahoma" w:cs="Tahoma"/>
          <w:color w:val="000000"/>
          <w:sz w:val="19"/>
          <w:szCs w:val="19"/>
          <w:lang w:eastAsia="da-DK"/>
        </w:rPr>
        <w:t>, stk. 3. Der kan gives tilladelse til, at de årsmængder på IOK for sild og brisling i Østersøen, brisling i Skagerrak og Kattegat samt brisling i Nordsøen, som et fartøj råder over, kan medtages ved beregningen.</w:t>
      </w:r>
    </w:p>
    <w:p w14:paraId="65516091"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lastRenderedPageBreak/>
        <w:t>Stk. 3.</w:t>
      </w:r>
      <w:r w:rsidRPr="00A720B5">
        <w:rPr>
          <w:rFonts w:ascii="Tahoma" w:eastAsia="Times New Roman" w:hAnsi="Tahoma" w:cs="Tahoma"/>
          <w:color w:val="000000"/>
          <w:sz w:val="19"/>
          <w:szCs w:val="19"/>
          <w:lang w:eastAsia="da-DK"/>
        </w:rPr>
        <w:t> Uanset stk. 1 kan Fiskeristyrelsen give tilladelse til, at et fartøj i tilfælde af havari eller sygdom kan overdrage en mængde, der er større end den mængde, der er nævnt i stk. 1 i det pågældende år.</w:t>
      </w:r>
    </w:p>
    <w:p w14:paraId="7DF2770F" w14:textId="3082DDA1"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8B6E90">
        <w:rPr>
          <w:rFonts w:ascii="Tahoma" w:eastAsia="Times New Roman" w:hAnsi="Tahoma" w:cs="Tahoma"/>
          <w:b/>
          <w:bCs/>
          <w:color w:val="000000"/>
          <w:sz w:val="19"/>
          <w:szCs w:val="19"/>
          <w:lang w:eastAsia="da-DK"/>
        </w:rPr>
        <w:t>53</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For de årsmængder, der er uddelt på grundlag af IOK, kan et fartøjs samlede ejerkreds i det pågældende år overdrage retten til at fiske op til 25 % af fartøjets samlede årsmængder på disse kvoter til andre fartøjer.</w:t>
      </w:r>
    </w:p>
    <w:p w14:paraId="59CE793A" w14:textId="5278A538" w:rsid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Opgørelsen af størrelsen af de årsmængder, der højst kan overføres, foretages i forhold til den årsmængde, som det afgivende fartøj råder over på tidspunktet for overdragelsen.</w:t>
      </w:r>
    </w:p>
    <w:p w14:paraId="7967382C" w14:textId="3FF5C6B5" w:rsidR="00A23775" w:rsidRPr="00A720B5" w:rsidRDefault="00A23775" w:rsidP="00A720B5">
      <w:pPr>
        <w:shd w:val="clear" w:color="auto" w:fill="FFFFFF"/>
        <w:spacing w:line="240" w:lineRule="auto"/>
        <w:ind w:firstLine="240"/>
        <w:rPr>
          <w:rFonts w:ascii="Tahoma" w:eastAsia="Times New Roman" w:hAnsi="Tahoma" w:cs="Tahoma"/>
          <w:color w:val="000000"/>
          <w:sz w:val="19"/>
          <w:szCs w:val="19"/>
          <w:lang w:eastAsia="da-DK"/>
        </w:rPr>
      </w:pPr>
      <w:r w:rsidRPr="00A23775">
        <w:rPr>
          <w:rFonts w:ascii="Tahoma" w:hAnsi="Tahoma" w:cs="Tahoma"/>
          <w:i/>
          <w:iCs/>
          <w:color w:val="000000"/>
          <w:sz w:val="19"/>
          <w:szCs w:val="19"/>
          <w:lang w:eastAsia="da-DK"/>
        </w:rPr>
        <w:t>Stk. 3.</w:t>
      </w:r>
      <w:r w:rsidRPr="00A23775">
        <w:rPr>
          <w:rFonts w:ascii="Tahoma" w:hAnsi="Tahoma" w:cs="Tahoma"/>
          <w:color w:val="000000"/>
          <w:sz w:val="19"/>
          <w:szCs w:val="19"/>
          <w:lang w:eastAsia="da-DK"/>
        </w:rPr>
        <w:t xml:space="preserve"> Fartøjer, der helt eller delvist er ejet af personer eller selskaber, der er ejer af mere end 1 % af de samlede danske IOK-kvoter, må kun leje årsmængder af FKA-arter til dækning af uundgåelige bifangster. Der </w:t>
      </w:r>
      <w:r>
        <w:rPr>
          <w:rFonts w:ascii="Tahoma" w:hAnsi="Tahoma" w:cs="Tahoma"/>
          <w:color w:val="000000"/>
          <w:sz w:val="19"/>
          <w:szCs w:val="19"/>
          <w:lang w:eastAsia="da-DK"/>
        </w:rPr>
        <w:t>må</w:t>
      </w:r>
      <w:r w:rsidRPr="00A23775">
        <w:rPr>
          <w:rFonts w:ascii="Tahoma" w:hAnsi="Tahoma" w:cs="Tahoma"/>
          <w:color w:val="000000"/>
          <w:sz w:val="19"/>
          <w:szCs w:val="19"/>
          <w:lang w:eastAsia="da-DK"/>
        </w:rPr>
        <w:t xml:space="preserve"> ikke lejes mængder af FKA-arter ud over de mængder af bifangst, der fremgår af fartøjets afregninger.</w:t>
      </w:r>
    </w:p>
    <w:p w14:paraId="610D8CCC" w14:textId="3D561D88"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8B6E90">
        <w:rPr>
          <w:rFonts w:ascii="Tahoma" w:eastAsia="Times New Roman" w:hAnsi="Tahoma" w:cs="Tahoma"/>
          <w:b/>
          <w:bCs/>
          <w:color w:val="000000"/>
          <w:sz w:val="19"/>
          <w:szCs w:val="19"/>
          <w:lang w:eastAsia="da-DK"/>
        </w:rPr>
        <w:t>54</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Uanset § </w:t>
      </w:r>
      <w:r w:rsidR="000E50DE">
        <w:rPr>
          <w:rFonts w:ascii="Tahoma" w:eastAsia="Times New Roman" w:hAnsi="Tahoma" w:cs="Tahoma"/>
          <w:color w:val="000000"/>
          <w:sz w:val="19"/>
          <w:szCs w:val="19"/>
          <w:lang w:eastAsia="da-DK"/>
        </w:rPr>
        <w:t>53</w:t>
      </w:r>
      <w:r w:rsidRPr="00A720B5">
        <w:rPr>
          <w:rFonts w:ascii="Tahoma" w:eastAsia="Times New Roman" w:hAnsi="Tahoma" w:cs="Tahoma"/>
          <w:color w:val="000000"/>
          <w:sz w:val="19"/>
          <w:szCs w:val="19"/>
          <w:lang w:eastAsia="da-DK"/>
        </w:rPr>
        <w:t>, stk. 1 kan Fiskeristyrelsen give tilladelse til, at et fartøj i tilfælde af havari eller sygdom kan overdrage en mængde, der svarer til en større mængde end 25 %, samt overdrage den resterende del af fartøjets årsmængde af sild tildelt fra generationsskiftepuljen i det pågældende år.</w:t>
      </w:r>
    </w:p>
    <w:p w14:paraId="5FDF4912" w14:textId="2BB7C080" w:rsid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xml:space="preserve"> Uanset § </w:t>
      </w:r>
      <w:r w:rsidR="000E50DE">
        <w:rPr>
          <w:rFonts w:ascii="Tahoma" w:eastAsia="Times New Roman" w:hAnsi="Tahoma" w:cs="Tahoma"/>
          <w:color w:val="000000"/>
          <w:sz w:val="19"/>
          <w:szCs w:val="19"/>
          <w:lang w:eastAsia="da-DK"/>
        </w:rPr>
        <w:t>53</w:t>
      </w:r>
      <w:r w:rsidRPr="00A720B5">
        <w:rPr>
          <w:rFonts w:ascii="Tahoma" w:eastAsia="Times New Roman" w:hAnsi="Tahoma" w:cs="Tahoma"/>
          <w:color w:val="000000"/>
          <w:sz w:val="19"/>
          <w:szCs w:val="19"/>
          <w:lang w:eastAsia="da-DK"/>
        </w:rPr>
        <w:t>, stk. 1 kan et fartøjs samlede ejerkreds, når der er ansøgt om tilladelse til fartøjsudskiftning, overdrage retten til at fiske fartøjets samlede årsmængder til et andet fartøj, i perioden fra fartøjet er slettet af Fiskeristyrelsens fartøjsregister, til det erstattes af et andet fartøj, dog højst 18 måneder.</w:t>
      </w:r>
    </w:p>
    <w:p w14:paraId="14032503" w14:textId="77777777" w:rsidR="00682282" w:rsidRDefault="00682282" w:rsidP="00D23B1D">
      <w:pPr>
        <w:shd w:val="clear" w:color="auto" w:fill="FFFFFF"/>
        <w:spacing w:line="240" w:lineRule="auto"/>
        <w:rPr>
          <w:rFonts w:ascii="Tahoma" w:eastAsia="Times New Roman" w:hAnsi="Tahoma" w:cs="Tahoma"/>
          <w:color w:val="000000"/>
          <w:sz w:val="19"/>
          <w:szCs w:val="19"/>
          <w:lang w:eastAsia="da-DK"/>
        </w:rPr>
      </w:pPr>
    </w:p>
    <w:p w14:paraId="57AFA607" w14:textId="4603405E" w:rsidR="00682282" w:rsidRPr="00A720B5" w:rsidRDefault="00682282" w:rsidP="00D23B1D">
      <w:pPr>
        <w:shd w:val="clear" w:color="auto" w:fill="FFFFFF"/>
        <w:spacing w:line="240" w:lineRule="auto"/>
        <w:rPr>
          <w:rFonts w:ascii="Tahoma" w:eastAsia="Times New Roman" w:hAnsi="Tahoma" w:cs="Tahoma"/>
          <w:color w:val="000000"/>
          <w:sz w:val="19"/>
          <w:szCs w:val="19"/>
          <w:lang w:eastAsia="da-DK"/>
        </w:rPr>
      </w:pPr>
      <w:r w:rsidRPr="00780F9A">
        <w:rPr>
          <w:rStyle w:val="paragrafnr"/>
          <w:b/>
          <w:bCs/>
        </w:rPr>
        <w:t xml:space="preserve">§ </w:t>
      </w:r>
      <w:r w:rsidR="008B6E90">
        <w:rPr>
          <w:rStyle w:val="paragrafnr"/>
          <w:b/>
          <w:bCs/>
        </w:rPr>
        <w:t>55</w:t>
      </w:r>
      <w:r>
        <w:rPr>
          <w:rFonts w:ascii="Tahoma" w:hAnsi="Tahoma" w:cs="Tahoma"/>
          <w:color w:val="000000"/>
          <w:sz w:val="19"/>
          <w:szCs w:val="19"/>
        </w:rPr>
        <w:t>. For fartøjer, som deltager i et puljefiskeri, og som ønsker at overdrage årsmængder til fartøjer uden</w:t>
      </w:r>
      <w:r w:rsidR="00BD76BF">
        <w:rPr>
          <w:rFonts w:ascii="Tahoma" w:hAnsi="Tahoma" w:cs="Tahoma"/>
          <w:color w:val="000000"/>
          <w:sz w:val="19"/>
          <w:szCs w:val="19"/>
        </w:rPr>
        <w:t xml:space="preserve"> </w:t>
      </w:r>
      <w:r>
        <w:rPr>
          <w:rFonts w:ascii="Tahoma" w:hAnsi="Tahoma" w:cs="Tahoma"/>
          <w:color w:val="000000"/>
          <w:sz w:val="19"/>
          <w:szCs w:val="19"/>
        </w:rPr>
        <w:t xml:space="preserve">for puljefiskeriet, jf. §§ </w:t>
      </w:r>
      <w:r w:rsidR="000E50DE">
        <w:rPr>
          <w:rFonts w:ascii="Tahoma" w:hAnsi="Tahoma" w:cs="Tahoma"/>
          <w:color w:val="000000"/>
          <w:sz w:val="19"/>
          <w:szCs w:val="19"/>
        </w:rPr>
        <w:t>53 og 54</w:t>
      </w:r>
      <w:r>
        <w:rPr>
          <w:rFonts w:ascii="Tahoma" w:hAnsi="Tahoma" w:cs="Tahoma"/>
          <w:color w:val="000000"/>
          <w:sz w:val="19"/>
          <w:szCs w:val="19"/>
        </w:rPr>
        <w:t>, skal der sammen med anmodningen om overdragelse af årsmængder indsendes en oversigt over de mængder, som på ansøgningstidspunktet er blevet overdraget fra fartøjet til andre fartøjer internt i puljefiskeriet.</w:t>
      </w:r>
    </w:p>
    <w:p w14:paraId="08812E64" w14:textId="77777777" w:rsidR="00A720B5" w:rsidRPr="00A720B5" w:rsidRDefault="00A720B5" w:rsidP="00A720B5">
      <w:pPr>
        <w:shd w:val="clear" w:color="auto" w:fill="FFFFFF"/>
        <w:spacing w:before="400" w:after="100" w:line="240" w:lineRule="auto"/>
        <w:jc w:val="center"/>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5</w:t>
      </w:r>
    </w:p>
    <w:p w14:paraId="5EDD6F9E" w14:textId="77777777" w:rsidR="00A720B5" w:rsidRPr="00A720B5" w:rsidRDefault="00A720B5" w:rsidP="00A720B5">
      <w:pPr>
        <w:shd w:val="clear" w:color="auto" w:fill="FFFFFF"/>
        <w:spacing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Formål og andele til Fiskefonden og rationsfiskeri for FKA-arter for FKA-fartøjer</w:t>
      </w:r>
    </w:p>
    <w:p w14:paraId="700FF090"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Kvoteandele, der afsættes til andre formål forud for tildeling af årsmængder af FKA og IOK</w:t>
      </w:r>
    </w:p>
    <w:p w14:paraId="2E8CC14B" w14:textId="3B72AE75"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8B6E90">
        <w:rPr>
          <w:rFonts w:ascii="Tahoma" w:eastAsia="Times New Roman" w:hAnsi="Tahoma" w:cs="Tahoma"/>
          <w:b/>
          <w:bCs/>
          <w:color w:val="000000"/>
          <w:sz w:val="19"/>
          <w:szCs w:val="19"/>
          <w:lang w:eastAsia="da-DK"/>
        </w:rPr>
        <w:t>56</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Fiskefonden kan varetage følgende formål:</w:t>
      </w:r>
    </w:p>
    <w:p w14:paraId="68E0332F" w14:textId="77777777" w:rsidR="00A720B5" w:rsidRPr="00A720B5" w:rsidRDefault="00A720B5" w:rsidP="00D23B1D">
      <w:pPr>
        <w:pStyle w:val="Listeafsnit"/>
        <w:numPr>
          <w:ilvl w:val="0"/>
          <w:numId w:val="1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Gennemførelse af kvotebytte med andre lande.</w:t>
      </w:r>
    </w:p>
    <w:p w14:paraId="7C188336" w14:textId="77777777" w:rsidR="00A720B5" w:rsidRPr="00A720B5" w:rsidRDefault="00A720B5" w:rsidP="00D23B1D">
      <w:pPr>
        <w:pStyle w:val="Listeafsnit"/>
        <w:numPr>
          <w:ilvl w:val="0"/>
          <w:numId w:val="1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Udvikling af fiskeriet.</w:t>
      </w:r>
    </w:p>
    <w:p w14:paraId="536EB975" w14:textId="77777777" w:rsidR="00A720B5" w:rsidRPr="00A720B5" w:rsidRDefault="00A720B5" w:rsidP="00D23B1D">
      <w:pPr>
        <w:pStyle w:val="Listeafsnit"/>
        <w:numPr>
          <w:ilvl w:val="0"/>
          <w:numId w:val="1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Fremme af førstegangsetablerede og yngre fiskeres deltagelse i fiskeriet, jf. kapitel 7.</w:t>
      </w:r>
    </w:p>
    <w:p w14:paraId="59CDADAC" w14:textId="77777777" w:rsidR="00A720B5" w:rsidRPr="00A720B5" w:rsidRDefault="00A720B5" w:rsidP="00D23B1D">
      <w:pPr>
        <w:pStyle w:val="Listeafsnit"/>
        <w:numPr>
          <w:ilvl w:val="0"/>
          <w:numId w:val="1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Dækning af uundgåelige bifangster i det omfang, der fastsættes regler herfor.</w:t>
      </w:r>
    </w:p>
    <w:p w14:paraId="428C761A" w14:textId="77777777" w:rsidR="00A720B5" w:rsidRPr="00A720B5" w:rsidRDefault="00A720B5" w:rsidP="00D23B1D">
      <w:pPr>
        <w:pStyle w:val="Listeafsnit"/>
        <w:numPr>
          <w:ilvl w:val="0"/>
          <w:numId w:val="1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Dækning af eventuelt overfiskeri.</w:t>
      </w:r>
    </w:p>
    <w:p w14:paraId="219B9C63" w14:textId="399B91D3" w:rsidR="00A720B5" w:rsidRPr="00A720B5" w:rsidRDefault="00A720B5" w:rsidP="00D23B1D">
      <w:pPr>
        <w:pStyle w:val="Listeafsnit"/>
        <w:numPr>
          <w:ilvl w:val="0"/>
          <w:numId w:val="1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Øvrige formål, for hvilke der fastlægges regler, herunder øgede fiskerimuligheder til mindre øsamfund, jf. § </w:t>
      </w:r>
      <w:r w:rsidR="000E50DE">
        <w:rPr>
          <w:rFonts w:ascii="Tahoma" w:eastAsia="Times New Roman" w:hAnsi="Tahoma" w:cs="Tahoma"/>
          <w:color w:val="000000"/>
          <w:sz w:val="19"/>
          <w:szCs w:val="19"/>
          <w:lang w:eastAsia="da-DK"/>
        </w:rPr>
        <w:t>6</w:t>
      </w:r>
      <w:r w:rsidR="00E34AC1">
        <w:rPr>
          <w:rFonts w:ascii="Tahoma" w:eastAsia="Times New Roman" w:hAnsi="Tahoma" w:cs="Tahoma"/>
          <w:color w:val="000000"/>
          <w:sz w:val="19"/>
          <w:szCs w:val="19"/>
          <w:lang w:eastAsia="da-DK"/>
        </w:rPr>
        <w:t>3</w:t>
      </w:r>
      <w:r w:rsidRPr="00A720B5">
        <w:rPr>
          <w:rFonts w:ascii="Tahoma" w:eastAsia="Times New Roman" w:hAnsi="Tahoma" w:cs="Tahoma"/>
          <w:color w:val="000000"/>
          <w:sz w:val="19"/>
          <w:szCs w:val="19"/>
          <w:lang w:eastAsia="da-DK"/>
        </w:rPr>
        <w:t>.</w:t>
      </w:r>
    </w:p>
    <w:p w14:paraId="69CB4CBE"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Regler for tildeling af fiskerimuligheder i medfør af stk. 1 fastlægges efter høring af Erhvervsfiskeriudvalget, i det omfang reglerne ikke er fastlagt i bekendtgørelsen. Reglerne offentliggøres i overensstemmelse med bilag 6.</w:t>
      </w:r>
    </w:p>
    <w:p w14:paraId="374BF981" w14:textId="5832257B"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xml:space="preserve"> Af de kvoteandele, der er afsat i Fiskefonden, udstedes årsmængder i forhold til de forøgelser af kvoteandele, der i tidligere år er tildelt fartøjer på baggrund af Fiskefonden, og som fortsat er gældende, jf. § </w:t>
      </w:r>
      <w:r w:rsidR="000E50DE">
        <w:rPr>
          <w:rFonts w:ascii="Tahoma" w:eastAsia="Times New Roman" w:hAnsi="Tahoma" w:cs="Tahoma"/>
          <w:color w:val="000000"/>
          <w:sz w:val="19"/>
          <w:szCs w:val="19"/>
          <w:lang w:eastAsia="da-DK"/>
        </w:rPr>
        <w:t>58</w:t>
      </w:r>
      <w:r w:rsidRPr="00A720B5">
        <w:rPr>
          <w:rFonts w:ascii="Tahoma" w:eastAsia="Times New Roman" w:hAnsi="Tahoma" w:cs="Tahoma"/>
          <w:color w:val="000000"/>
          <w:sz w:val="19"/>
          <w:szCs w:val="19"/>
          <w:lang w:eastAsia="da-DK"/>
        </w:rPr>
        <w:t>.</w:t>
      </w:r>
    </w:p>
    <w:p w14:paraId="78AF9397" w14:textId="3F57E19D"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8B6E90">
        <w:rPr>
          <w:rFonts w:ascii="Tahoma" w:eastAsia="Times New Roman" w:hAnsi="Tahoma" w:cs="Tahoma"/>
          <w:b/>
          <w:bCs/>
          <w:color w:val="000000"/>
          <w:sz w:val="19"/>
          <w:szCs w:val="19"/>
          <w:lang w:eastAsia="da-DK"/>
        </w:rPr>
        <w:t>57</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Forud for tildeling af kvoteandele afsættes følgende promilleandele og mængder af de danske kvoter til Fiskefonden:</w:t>
      </w:r>
    </w:p>
    <w:p w14:paraId="02BDFDDF" w14:textId="77777777" w:rsidR="00A720B5" w:rsidRPr="00A720B5" w:rsidRDefault="00A720B5" w:rsidP="00FF3341">
      <w:pPr>
        <w:pStyle w:val="Listeafsnit"/>
        <w:numPr>
          <w:ilvl w:val="0"/>
          <w:numId w:val="5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45 ‰ torsk i Nordsøen.</w:t>
      </w:r>
    </w:p>
    <w:p w14:paraId="4DC10AC9" w14:textId="77777777" w:rsidR="00A720B5" w:rsidRPr="00A720B5" w:rsidRDefault="00A720B5" w:rsidP="00FF3341">
      <w:pPr>
        <w:pStyle w:val="Listeafsnit"/>
        <w:numPr>
          <w:ilvl w:val="0"/>
          <w:numId w:val="5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55 ‰ af torsk i Kattegat.</w:t>
      </w:r>
    </w:p>
    <w:p w14:paraId="01C79266" w14:textId="77777777" w:rsidR="00A720B5" w:rsidRPr="00A720B5" w:rsidRDefault="00A720B5" w:rsidP="00FF3341">
      <w:pPr>
        <w:pStyle w:val="Listeafsnit"/>
        <w:numPr>
          <w:ilvl w:val="0"/>
          <w:numId w:val="5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55 ‰ af torsk i Skagerrak.</w:t>
      </w:r>
    </w:p>
    <w:p w14:paraId="60480135" w14:textId="77777777" w:rsidR="00A720B5" w:rsidRPr="00A720B5" w:rsidRDefault="00A720B5" w:rsidP="00FF3341">
      <w:pPr>
        <w:pStyle w:val="Listeafsnit"/>
        <w:numPr>
          <w:ilvl w:val="0"/>
          <w:numId w:val="5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30 ‰ af torsk i Østersøen og Bælterne, ICES-underområder 22-24.</w:t>
      </w:r>
    </w:p>
    <w:p w14:paraId="45634A43" w14:textId="77777777" w:rsidR="00A720B5" w:rsidRPr="00A720B5" w:rsidRDefault="00A720B5" w:rsidP="00FF3341">
      <w:pPr>
        <w:pStyle w:val="Listeafsnit"/>
        <w:numPr>
          <w:ilvl w:val="0"/>
          <w:numId w:val="5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353 ‰ af torsk i Østersøen, ICES-underområder 25-32 (EU-farvande).</w:t>
      </w:r>
    </w:p>
    <w:p w14:paraId="0D24CE6D" w14:textId="77777777" w:rsidR="00A720B5" w:rsidRPr="00A720B5" w:rsidRDefault="00A720B5" w:rsidP="00FF3341">
      <w:pPr>
        <w:pStyle w:val="Listeafsnit"/>
        <w:numPr>
          <w:ilvl w:val="0"/>
          <w:numId w:val="5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80 ‰ af tunge i Skagerrak, Kattegat samt Østersøen og Bælterne.</w:t>
      </w:r>
    </w:p>
    <w:p w14:paraId="580FD628" w14:textId="77777777" w:rsidR="00A720B5" w:rsidRPr="00A720B5" w:rsidRDefault="00A720B5" w:rsidP="00FF3341">
      <w:pPr>
        <w:pStyle w:val="Listeafsnit"/>
        <w:numPr>
          <w:ilvl w:val="0"/>
          <w:numId w:val="5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35 ‰ af tunge i Nordsøen (EU-farvande).</w:t>
      </w:r>
    </w:p>
    <w:p w14:paraId="72979CF6" w14:textId="77777777" w:rsidR="00A720B5" w:rsidRPr="00A720B5" w:rsidRDefault="00A720B5" w:rsidP="00FF3341">
      <w:pPr>
        <w:pStyle w:val="Listeafsnit"/>
        <w:numPr>
          <w:ilvl w:val="0"/>
          <w:numId w:val="5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40 ‰ af rødspætte i Nordsøen.</w:t>
      </w:r>
    </w:p>
    <w:p w14:paraId="3D6D80CE" w14:textId="77777777" w:rsidR="00A720B5" w:rsidRPr="00A720B5" w:rsidRDefault="00A720B5" w:rsidP="00FF3341">
      <w:pPr>
        <w:pStyle w:val="Listeafsnit"/>
        <w:numPr>
          <w:ilvl w:val="0"/>
          <w:numId w:val="5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85 ‰ af rødspætte i Kattegat.</w:t>
      </w:r>
    </w:p>
    <w:p w14:paraId="2CF326FE" w14:textId="77777777" w:rsidR="00A720B5" w:rsidRPr="00A720B5" w:rsidRDefault="00A720B5" w:rsidP="00FF3341">
      <w:pPr>
        <w:pStyle w:val="Listeafsnit"/>
        <w:numPr>
          <w:ilvl w:val="0"/>
          <w:numId w:val="5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65 ‰ af rødspætte i Skagerrak.</w:t>
      </w:r>
    </w:p>
    <w:p w14:paraId="072BB50B" w14:textId="77777777" w:rsidR="00A720B5" w:rsidRPr="00A720B5" w:rsidRDefault="00A720B5" w:rsidP="00FF3341">
      <w:pPr>
        <w:pStyle w:val="Listeafsnit"/>
        <w:numPr>
          <w:ilvl w:val="0"/>
          <w:numId w:val="5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55 ‰ af rødspætte i Østersøen og Bælterne.</w:t>
      </w:r>
    </w:p>
    <w:p w14:paraId="32CD2783" w14:textId="77777777" w:rsidR="00A720B5" w:rsidRPr="00A720B5" w:rsidRDefault="00A720B5" w:rsidP="00FF3341">
      <w:pPr>
        <w:pStyle w:val="Listeafsnit"/>
        <w:numPr>
          <w:ilvl w:val="0"/>
          <w:numId w:val="5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100 ‰ af jomfruhummer i Skagerrak, Kattegat samt Østersøen og Bælterne + 50 tons.</w:t>
      </w:r>
    </w:p>
    <w:p w14:paraId="03718F21" w14:textId="77777777" w:rsidR="00A720B5" w:rsidRPr="00A720B5" w:rsidRDefault="00A720B5" w:rsidP="00FF3341">
      <w:pPr>
        <w:pStyle w:val="Listeafsnit"/>
        <w:numPr>
          <w:ilvl w:val="0"/>
          <w:numId w:val="5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lastRenderedPageBreak/>
        <w:t>60 ‰ af jomfruhummer i Nordsøen (EU-farvande).</w:t>
      </w:r>
    </w:p>
    <w:p w14:paraId="368CA3DB" w14:textId="77777777" w:rsidR="00A720B5" w:rsidRPr="00A720B5" w:rsidRDefault="00A720B5" w:rsidP="00FF3341">
      <w:pPr>
        <w:pStyle w:val="Listeafsnit"/>
        <w:numPr>
          <w:ilvl w:val="0"/>
          <w:numId w:val="5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90 ‰ af jomfruhummer i Nordsøen (norsk zone).</w:t>
      </w:r>
    </w:p>
    <w:p w14:paraId="4C76CB3F" w14:textId="77777777" w:rsidR="00A720B5" w:rsidRPr="00A720B5" w:rsidRDefault="00A720B5" w:rsidP="00FF3341">
      <w:pPr>
        <w:pStyle w:val="Listeafsnit"/>
        <w:numPr>
          <w:ilvl w:val="0"/>
          <w:numId w:val="5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70 ‰ af mørksej i Nordsøen, Skagerrak og Kattegat.</w:t>
      </w:r>
    </w:p>
    <w:p w14:paraId="045FFCB1" w14:textId="77777777" w:rsidR="00A720B5" w:rsidRPr="00A720B5" w:rsidRDefault="00A720B5" w:rsidP="00FF3341">
      <w:pPr>
        <w:pStyle w:val="Listeafsnit"/>
        <w:numPr>
          <w:ilvl w:val="0"/>
          <w:numId w:val="5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80 ‰ af kuller i Skagerrak, Kattegat samt Østersøen og Bælterne.</w:t>
      </w:r>
    </w:p>
    <w:p w14:paraId="716DCCBE" w14:textId="77777777" w:rsidR="00A720B5" w:rsidRPr="00A720B5" w:rsidRDefault="00A720B5" w:rsidP="00FF3341">
      <w:pPr>
        <w:pStyle w:val="Listeafsnit"/>
        <w:numPr>
          <w:ilvl w:val="0"/>
          <w:numId w:val="5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460 ‰ af kuller i Nordsøen.</w:t>
      </w:r>
    </w:p>
    <w:p w14:paraId="1C5488F1" w14:textId="77777777" w:rsidR="00A720B5" w:rsidRPr="00A720B5" w:rsidRDefault="00A720B5" w:rsidP="00FF3341">
      <w:pPr>
        <w:pStyle w:val="Listeafsnit"/>
        <w:numPr>
          <w:ilvl w:val="0"/>
          <w:numId w:val="5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70 ‰ af dybvandsrejer i Skagerrak og Kattegat.</w:t>
      </w:r>
    </w:p>
    <w:p w14:paraId="72163906" w14:textId="77777777" w:rsidR="00A720B5" w:rsidRPr="00A720B5" w:rsidRDefault="00A720B5" w:rsidP="00FF3341">
      <w:pPr>
        <w:pStyle w:val="Listeafsnit"/>
        <w:numPr>
          <w:ilvl w:val="0"/>
          <w:numId w:val="5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50 ‰ af dybvandsrejer i Nordsøen (EU-farvande).</w:t>
      </w:r>
    </w:p>
    <w:p w14:paraId="59969337" w14:textId="77777777" w:rsidR="00A720B5" w:rsidRPr="00A720B5" w:rsidRDefault="00A720B5" w:rsidP="00FF3341">
      <w:pPr>
        <w:pStyle w:val="Listeafsnit"/>
        <w:numPr>
          <w:ilvl w:val="0"/>
          <w:numId w:val="5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50 ‰ af dybvandsrejer i Nordsøen (norsk zone).</w:t>
      </w:r>
    </w:p>
    <w:p w14:paraId="009A7E86" w14:textId="77777777" w:rsidR="00A720B5" w:rsidRPr="00A720B5" w:rsidRDefault="00A720B5" w:rsidP="00FF3341">
      <w:pPr>
        <w:pStyle w:val="Listeafsnit"/>
        <w:numPr>
          <w:ilvl w:val="0"/>
          <w:numId w:val="5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55 ‰ af kulmule i Nordsøen (EU-farvande).</w:t>
      </w:r>
    </w:p>
    <w:p w14:paraId="41F4907A" w14:textId="77777777" w:rsidR="00A720B5" w:rsidRPr="00A720B5" w:rsidRDefault="00A720B5" w:rsidP="00FF3341">
      <w:pPr>
        <w:pStyle w:val="Listeafsnit"/>
        <w:numPr>
          <w:ilvl w:val="0"/>
          <w:numId w:val="5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40 ‰ af pighvar og slethvar i Nordsøen + 100 tons.</w:t>
      </w:r>
    </w:p>
    <w:p w14:paraId="5E578232" w14:textId="77777777" w:rsidR="00A720B5" w:rsidRPr="00A720B5" w:rsidRDefault="00A720B5" w:rsidP="00FF3341">
      <w:pPr>
        <w:pStyle w:val="Listeafsnit"/>
        <w:numPr>
          <w:ilvl w:val="0"/>
          <w:numId w:val="5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25 ‰ af havtaske i Nordsøen (norsk zone).</w:t>
      </w:r>
    </w:p>
    <w:p w14:paraId="5E2A905A" w14:textId="77777777" w:rsidR="00A720B5" w:rsidRPr="00A720B5" w:rsidRDefault="00A720B5" w:rsidP="00FF3341">
      <w:pPr>
        <w:pStyle w:val="Listeafsnit"/>
        <w:numPr>
          <w:ilvl w:val="0"/>
          <w:numId w:val="5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120 ‰ af brisling i Nordsøen (EU-farvande).</w:t>
      </w:r>
    </w:p>
    <w:p w14:paraId="21F0C4E2" w14:textId="77777777" w:rsidR="00A720B5" w:rsidRPr="00A720B5" w:rsidRDefault="00A720B5" w:rsidP="00FF3341">
      <w:pPr>
        <w:pStyle w:val="Listeafsnit"/>
        <w:numPr>
          <w:ilvl w:val="0"/>
          <w:numId w:val="5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70 ‰ af brisling i Skagerrak og Kattegat.</w:t>
      </w:r>
    </w:p>
    <w:p w14:paraId="2CBDD311" w14:textId="77777777" w:rsidR="00A720B5" w:rsidRPr="00A720B5" w:rsidRDefault="00A720B5" w:rsidP="00FF3341">
      <w:pPr>
        <w:pStyle w:val="Listeafsnit"/>
        <w:numPr>
          <w:ilvl w:val="0"/>
          <w:numId w:val="5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70 ‰ af brisling i Østersøen og Bælterne.</w:t>
      </w:r>
    </w:p>
    <w:p w14:paraId="0956F92A" w14:textId="77777777" w:rsidR="00A720B5" w:rsidRPr="00A720B5" w:rsidRDefault="00A720B5" w:rsidP="00FF3341">
      <w:pPr>
        <w:pStyle w:val="Listeafsnit"/>
        <w:numPr>
          <w:ilvl w:val="0"/>
          <w:numId w:val="5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70 ‰ af sild i Østersøen og Bælterne.</w:t>
      </w:r>
    </w:p>
    <w:p w14:paraId="68A16665" w14:textId="77777777" w:rsidR="00A720B5" w:rsidRPr="00A720B5" w:rsidRDefault="00A720B5" w:rsidP="00FF3341">
      <w:pPr>
        <w:pStyle w:val="Listeafsnit"/>
        <w:numPr>
          <w:ilvl w:val="0"/>
          <w:numId w:val="5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173 ‰ af laks i Østersøen og Bælterne.</w:t>
      </w:r>
    </w:p>
    <w:p w14:paraId="12E21BFE" w14:textId="29771B7A"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xml:space="preserve"> Ufordelte årsmængder, der har baggrund i de kvoteandele, der indgår i Fiskefonden, kan i løbet af kvoteåret tildeles forholdsmæssigt til fartøjer med kvoteandele eller til de øvrige formål, der er nævnt i § </w:t>
      </w:r>
      <w:r w:rsidR="005F524F">
        <w:rPr>
          <w:rFonts w:ascii="Tahoma" w:eastAsia="Times New Roman" w:hAnsi="Tahoma" w:cs="Tahoma"/>
          <w:color w:val="000000"/>
          <w:sz w:val="19"/>
          <w:szCs w:val="19"/>
          <w:lang w:eastAsia="da-DK"/>
        </w:rPr>
        <w:t>56</w:t>
      </w:r>
      <w:r w:rsidRPr="00A720B5">
        <w:rPr>
          <w:rFonts w:ascii="Tahoma" w:eastAsia="Times New Roman" w:hAnsi="Tahoma" w:cs="Tahoma"/>
          <w:color w:val="000000"/>
          <w:sz w:val="19"/>
          <w:szCs w:val="19"/>
          <w:lang w:eastAsia="da-DK"/>
        </w:rPr>
        <w:t>.</w:t>
      </w:r>
    </w:p>
    <w:p w14:paraId="075896F3" w14:textId="5C0AC072"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8B6E90">
        <w:rPr>
          <w:rFonts w:ascii="Tahoma" w:eastAsia="Times New Roman" w:hAnsi="Tahoma" w:cs="Tahoma"/>
          <w:b/>
          <w:bCs/>
          <w:color w:val="000000"/>
          <w:sz w:val="19"/>
          <w:szCs w:val="19"/>
          <w:lang w:eastAsia="da-DK"/>
        </w:rPr>
        <w:t>58</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Af de samlede andele til Fiskefonden, der er afsat i § </w:t>
      </w:r>
      <w:r w:rsidR="005F524F" w:rsidRPr="00A720B5">
        <w:rPr>
          <w:rFonts w:ascii="Tahoma" w:eastAsia="Times New Roman" w:hAnsi="Tahoma" w:cs="Tahoma"/>
          <w:color w:val="000000"/>
          <w:sz w:val="19"/>
          <w:szCs w:val="19"/>
          <w:lang w:eastAsia="da-DK"/>
        </w:rPr>
        <w:t>5</w:t>
      </w:r>
      <w:r w:rsidR="005F524F">
        <w:rPr>
          <w:rFonts w:ascii="Tahoma" w:eastAsia="Times New Roman" w:hAnsi="Tahoma" w:cs="Tahoma"/>
          <w:color w:val="000000"/>
          <w:sz w:val="19"/>
          <w:szCs w:val="19"/>
          <w:lang w:eastAsia="da-DK"/>
        </w:rPr>
        <w:t>7</w:t>
      </w:r>
      <w:r w:rsidRPr="00A720B5">
        <w:rPr>
          <w:rFonts w:ascii="Tahoma" w:eastAsia="Times New Roman" w:hAnsi="Tahoma" w:cs="Tahoma"/>
          <w:color w:val="000000"/>
          <w:sz w:val="19"/>
          <w:szCs w:val="19"/>
          <w:lang w:eastAsia="da-DK"/>
        </w:rPr>
        <w:t>, anvendes fra årets start promilleandele beregnet i henhold til stk. 2 i forbindelse med udstedelse af årsmængder til de fartøjer, der i tidligere år har fået forøget kvoteandele fra Fiskefonden.</w:t>
      </w:r>
    </w:p>
    <w:p w14:paraId="6CA39A2D"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De anvendte promilleandele, jf. stk. 1, beregnes som summen af samtlige promilleandele uddelt til fiskefartøjer pr. 1. januar på en given kvote, hvorfra der fratrækkes 1000 promilleandele.</w:t>
      </w:r>
    </w:p>
    <w:p w14:paraId="5B5EAF80" w14:textId="2ED54E7F"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8B6E90">
        <w:rPr>
          <w:rFonts w:ascii="Tahoma" w:eastAsia="Times New Roman" w:hAnsi="Tahoma" w:cs="Tahoma"/>
          <w:b/>
          <w:bCs/>
          <w:color w:val="000000"/>
          <w:sz w:val="19"/>
          <w:szCs w:val="19"/>
          <w:lang w:eastAsia="da-DK"/>
        </w:rPr>
        <w:t>59</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Ud over de andele, der er afsat i henhold til § </w:t>
      </w:r>
      <w:r w:rsidR="005F524F" w:rsidRPr="00A720B5">
        <w:rPr>
          <w:rFonts w:ascii="Tahoma" w:eastAsia="Times New Roman" w:hAnsi="Tahoma" w:cs="Tahoma"/>
          <w:color w:val="000000"/>
          <w:sz w:val="19"/>
          <w:szCs w:val="19"/>
          <w:lang w:eastAsia="da-DK"/>
        </w:rPr>
        <w:t>5</w:t>
      </w:r>
      <w:r w:rsidR="005F524F">
        <w:rPr>
          <w:rFonts w:ascii="Tahoma" w:eastAsia="Times New Roman" w:hAnsi="Tahoma" w:cs="Tahoma"/>
          <w:color w:val="000000"/>
          <w:sz w:val="19"/>
          <w:szCs w:val="19"/>
          <w:lang w:eastAsia="da-DK"/>
        </w:rPr>
        <w:t>7</w:t>
      </w:r>
      <w:r w:rsidRPr="00A720B5">
        <w:rPr>
          <w:rFonts w:ascii="Tahoma" w:eastAsia="Times New Roman" w:hAnsi="Tahoma" w:cs="Tahoma"/>
          <w:color w:val="000000"/>
          <w:sz w:val="19"/>
          <w:szCs w:val="19"/>
          <w:lang w:eastAsia="da-DK"/>
        </w:rPr>
        <w:t>, kan bl.a. under hensyn til usikkerheden om de endelige danske kvoter afsættes andele af hver kvote som reserve ved uddelingen af årsmængder pr. 1. januar i et givent år.</w:t>
      </w:r>
    </w:p>
    <w:p w14:paraId="5A7FA4C7" w14:textId="23A1DEF8"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xml:space="preserve"> Ændring af de andele af kvoterne, der er afsat i § </w:t>
      </w:r>
      <w:r w:rsidR="005F524F" w:rsidRPr="00A720B5">
        <w:rPr>
          <w:rFonts w:ascii="Tahoma" w:eastAsia="Times New Roman" w:hAnsi="Tahoma" w:cs="Tahoma"/>
          <w:color w:val="000000"/>
          <w:sz w:val="19"/>
          <w:szCs w:val="19"/>
          <w:lang w:eastAsia="da-DK"/>
        </w:rPr>
        <w:t>5</w:t>
      </w:r>
      <w:r w:rsidR="005F524F">
        <w:rPr>
          <w:rFonts w:ascii="Tahoma" w:eastAsia="Times New Roman" w:hAnsi="Tahoma" w:cs="Tahoma"/>
          <w:color w:val="000000"/>
          <w:sz w:val="19"/>
          <w:szCs w:val="19"/>
          <w:lang w:eastAsia="da-DK"/>
        </w:rPr>
        <w:t>7</w:t>
      </w:r>
      <w:r w:rsidRPr="00A720B5">
        <w:rPr>
          <w:rFonts w:ascii="Tahoma" w:eastAsia="Times New Roman" w:hAnsi="Tahoma" w:cs="Tahoma"/>
          <w:color w:val="000000"/>
          <w:sz w:val="19"/>
          <w:szCs w:val="19"/>
          <w:lang w:eastAsia="da-DK"/>
        </w:rPr>
        <w:t>, kan meddeles i overensstemmelse med bilag 6.</w:t>
      </w:r>
    </w:p>
    <w:p w14:paraId="6DE159FB"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Efter rådgivning fra Erhvervsfiskeriudvalget tages mindst en gang i kvartalet stilling til, om der skal frigives mængder fra Fiskefonden.</w:t>
      </w:r>
    </w:p>
    <w:p w14:paraId="7945DD67"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4.</w:t>
      </w:r>
      <w:r w:rsidRPr="00A720B5">
        <w:rPr>
          <w:rFonts w:ascii="Tahoma" w:eastAsia="Times New Roman" w:hAnsi="Tahoma" w:cs="Tahoma"/>
          <w:color w:val="000000"/>
          <w:sz w:val="19"/>
          <w:szCs w:val="19"/>
          <w:lang w:eastAsia="da-DK"/>
        </w:rPr>
        <w:t> Årsmængder, som fartøjsejerne meddeler Fiskeristyrelsen, at de ikke ønsker at fiske det pågældende år, indgår i Fiskefonden.</w:t>
      </w:r>
    </w:p>
    <w:p w14:paraId="084BB5ED" w14:textId="56D4F091"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8B6E90">
        <w:rPr>
          <w:rFonts w:ascii="Tahoma" w:eastAsia="Times New Roman" w:hAnsi="Tahoma" w:cs="Tahoma"/>
          <w:b/>
          <w:bCs/>
          <w:color w:val="000000"/>
          <w:sz w:val="19"/>
          <w:szCs w:val="19"/>
          <w:lang w:eastAsia="da-DK"/>
        </w:rPr>
        <w:t>60</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De mængder, der er afsat til reserve af sild og makrel og øvrige kvoter omfattet af IOK, kan anvendes til dispositioner inden for de formål, der er nævnt i § </w:t>
      </w:r>
      <w:r w:rsidR="005F524F" w:rsidRPr="00A720B5">
        <w:rPr>
          <w:rFonts w:ascii="Tahoma" w:eastAsia="Times New Roman" w:hAnsi="Tahoma" w:cs="Tahoma"/>
          <w:color w:val="000000"/>
          <w:sz w:val="19"/>
          <w:szCs w:val="19"/>
          <w:lang w:eastAsia="da-DK"/>
        </w:rPr>
        <w:t>5</w:t>
      </w:r>
      <w:r w:rsidR="005F524F">
        <w:rPr>
          <w:rFonts w:ascii="Tahoma" w:eastAsia="Times New Roman" w:hAnsi="Tahoma" w:cs="Tahoma"/>
          <w:color w:val="000000"/>
          <w:sz w:val="19"/>
          <w:szCs w:val="19"/>
          <w:lang w:eastAsia="da-DK"/>
        </w:rPr>
        <w:t>6</w:t>
      </w:r>
      <w:r w:rsidRPr="00A720B5">
        <w:rPr>
          <w:rFonts w:ascii="Tahoma" w:eastAsia="Times New Roman" w:hAnsi="Tahoma" w:cs="Tahoma"/>
          <w:color w:val="000000"/>
          <w:sz w:val="19"/>
          <w:szCs w:val="19"/>
          <w:lang w:eastAsia="da-DK"/>
        </w:rPr>
        <w:t>.</w:t>
      </w:r>
    </w:p>
    <w:p w14:paraId="5B8F022A" w14:textId="595AC731"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5B191B">
        <w:rPr>
          <w:rFonts w:ascii="Tahoma" w:eastAsia="Times New Roman" w:hAnsi="Tahoma" w:cs="Tahoma"/>
          <w:b/>
          <w:bCs/>
          <w:color w:val="000000"/>
          <w:sz w:val="19"/>
          <w:szCs w:val="19"/>
          <w:lang w:eastAsia="da-DK"/>
        </w:rPr>
        <w:t>61</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Af de afsatte promiller til Fiskefonden af torsk i den østlige Østersø på 353 ‰, jf. § </w:t>
      </w:r>
      <w:r w:rsidR="005F524F" w:rsidRPr="00A720B5">
        <w:rPr>
          <w:rFonts w:ascii="Tahoma" w:eastAsia="Times New Roman" w:hAnsi="Tahoma" w:cs="Tahoma"/>
          <w:color w:val="000000"/>
          <w:sz w:val="19"/>
          <w:szCs w:val="19"/>
          <w:lang w:eastAsia="da-DK"/>
        </w:rPr>
        <w:t>5</w:t>
      </w:r>
      <w:r w:rsidR="005F524F">
        <w:rPr>
          <w:rFonts w:ascii="Tahoma" w:eastAsia="Times New Roman" w:hAnsi="Tahoma" w:cs="Tahoma"/>
          <w:color w:val="000000"/>
          <w:sz w:val="19"/>
          <w:szCs w:val="19"/>
          <w:lang w:eastAsia="da-DK"/>
        </w:rPr>
        <w:t>7</w:t>
      </w:r>
      <w:r w:rsidRPr="00A720B5">
        <w:rPr>
          <w:rFonts w:ascii="Tahoma" w:eastAsia="Times New Roman" w:hAnsi="Tahoma" w:cs="Tahoma"/>
          <w:color w:val="000000"/>
          <w:sz w:val="19"/>
          <w:szCs w:val="19"/>
          <w:lang w:eastAsia="da-DK"/>
        </w:rPr>
        <w:t xml:space="preserve">, stk. 1, nr. 5, anvendes 303 ‰, til fleksibilitets- og bytteårsmængde og 50 ‰ til øvrige formål i Fiskefonden, jf. § </w:t>
      </w:r>
      <w:r w:rsidR="005F524F" w:rsidRPr="00A720B5">
        <w:rPr>
          <w:rFonts w:ascii="Tahoma" w:eastAsia="Times New Roman" w:hAnsi="Tahoma" w:cs="Tahoma"/>
          <w:color w:val="000000"/>
          <w:sz w:val="19"/>
          <w:szCs w:val="19"/>
          <w:lang w:eastAsia="da-DK"/>
        </w:rPr>
        <w:t>5</w:t>
      </w:r>
      <w:r w:rsidR="005F524F">
        <w:rPr>
          <w:rFonts w:ascii="Tahoma" w:eastAsia="Times New Roman" w:hAnsi="Tahoma" w:cs="Tahoma"/>
          <w:color w:val="000000"/>
          <w:sz w:val="19"/>
          <w:szCs w:val="19"/>
          <w:lang w:eastAsia="da-DK"/>
        </w:rPr>
        <w:t>6</w:t>
      </w:r>
      <w:r w:rsidRPr="00A720B5">
        <w:rPr>
          <w:rFonts w:ascii="Tahoma" w:eastAsia="Times New Roman" w:hAnsi="Tahoma" w:cs="Tahoma"/>
          <w:color w:val="000000"/>
          <w:sz w:val="19"/>
          <w:szCs w:val="19"/>
          <w:lang w:eastAsia="da-DK"/>
        </w:rPr>
        <w:t>, stk. 1.</w:t>
      </w:r>
    </w:p>
    <w:p w14:paraId="1852E086"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Andele af kvoter, der ikke hidtil har været fisket op eller i øvrigt er reserveret.</w:t>
      </w:r>
    </w:p>
    <w:p w14:paraId="3E7C314C" w14:textId="05C941F9"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5B191B">
        <w:rPr>
          <w:rFonts w:ascii="Tahoma" w:eastAsia="Times New Roman" w:hAnsi="Tahoma" w:cs="Tahoma"/>
          <w:b/>
          <w:bCs/>
          <w:color w:val="000000"/>
          <w:sz w:val="19"/>
          <w:szCs w:val="19"/>
          <w:lang w:eastAsia="da-DK"/>
        </w:rPr>
        <w:t>62</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Af følgende kvoter, der er omfattet af § 40, stk. 1, som ikke hidtil har været opfisket, afsættes, ud</w:t>
      </w:r>
      <w:r w:rsidR="00BD76BF">
        <w:rPr>
          <w:rFonts w:ascii="Tahoma" w:eastAsia="Times New Roman" w:hAnsi="Tahoma" w:cs="Tahoma"/>
          <w:color w:val="000000"/>
          <w:sz w:val="19"/>
          <w:szCs w:val="19"/>
          <w:lang w:eastAsia="da-DK"/>
        </w:rPr>
        <w:t xml:space="preserve"> </w:t>
      </w:r>
      <w:r w:rsidRPr="00A720B5">
        <w:rPr>
          <w:rFonts w:ascii="Tahoma" w:eastAsia="Times New Roman" w:hAnsi="Tahoma" w:cs="Tahoma"/>
          <w:color w:val="000000"/>
          <w:sz w:val="19"/>
          <w:szCs w:val="19"/>
          <w:lang w:eastAsia="da-DK"/>
        </w:rPr>
        <w:t>over reserveandele til Fiskefonden m.v., følgende promilleandele af de danske kvoter, der holdes uden for tildelingerne af årsmængder til fartøjer med kvoteandele. Andelene anvendes som angivet i stk. 2:</w:t>
      </w:r>
    </w:p>
    <w:p w14:paraId="3D7C086D" w14:textId="77777777" w:rsidR="00A720B5" w:rsidRPr="00A720B5" w:rsidRDefault="00A720B5" w:rsidP="00D23B1D">
      <w:pPr>
        <w:pStyle w:val="Listeafsnit"/>
        <w:numPr>
          <w:ilvl w:val="0"/>
          <w:numId w:val="18"/>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200 ‰ af rødspætte i Østersøen.</w:t>
      </w:r>
    </w:p>
    <w:p w14:paraId="5A5C12F1" w14:textId="77777777" w:rsidR="00A720B5" w:rsidRPr="00A720B5" w:rsidRDefault="00A720B5" w:rsidP="00D23B1D">
      <w:pPr>
        <w:pStyle w:val="Listeafsnit"/>
        <w:numPr>
          <w:ilvl w:val="0"/>
          <w:numId w:val="18"/>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100 ‰ af rødspætte i Kattegat.</w:t>
      </w:r>
    </w:p>
    <w:p w14:paraId="194F7D1F" w14:textId="77777777" w:rsidR="00A720B5" w:rsidRPr="00A720B5" w:rsidRDefault="00A720B5" w:rsidP="00D23B1D">
      <w:pPr>
        <w:pStyle w:val="Listeafsnit"/>
        <w:numPr>
          <w:ilvl w:val="0"/>
          <w:numId w:val="18"/>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100 ‰ af rødspætte i Skagerrak.</w:t>
      </w:r>
    </w:p>
    <w:p w14:paraId="197FD260" w14:textId="77777777" w:rsidR="00A720B5" w:rsidRPr="00A720B5" w:rsidRDefault="00A720B5" w:rsidP="00D23B1D">
      <w:pPr>
        <w:pStyle w:val="Listeafsnit"/>
        <w:numPr>
          <w:ilvl w:val="0"/>
          <w:numId w:val="18"/>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500 ‰ af kuller i Skagerrak.</w:t>
      </w:r>
    </w:p>
    <w:p w14:paraId="57B6649F" w14:textId="77777777" w:rsidR="00A720B5" w:rsidRPr="00A720B5" w:rsidRDefault="00A720B5" w:rsidP="00D23B1D">
      <w:pPr>
        <w:pStyle w:val="Listeafsnit"/>
        <w:numPr>
          <w:ilvl w:val="0"/>
          <w:numId w:val="18"/>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750 ‰ af dybvandsrejer i Nordsøen (EU-farvande).</w:t>
      </w:r>
    </w:p>
    <w:p w14:paraId="0B3F0700" w14:textId="77777777" w:rsidR="00A720B5" w:rsidRPr="00A720B5" w:rsidRDefault="00A720B5" w:rsidP="00D23B1D">
      <w:pPr>
        <w:pStyle w:val="Listeafsnit"/>
        <w:numPr>
          <w:ilvl w:val="0"/>
          <w:numId w:val="18"/>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519 ‰ af laks i Østersøen.</w:t>
      </w:r>
    </w:p>
    <w:p w14:paraId="0BFC394F" w14:textId="77777777" w:rsidR="00A720B5" w:rsidRPr="00A720B5" w:rsidRDefault="00A720B5" w:rsidP="00D23B1D">
      <w:pPr>
        <w:pStyle w:val="Listeafsnit"/>
        <w:numPr>
          <w:ilvl w:val="0"/>
          <w:numId w:val="18"/>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50 ‰ af tunge i Nordsøen (EU-farvande).</w:t>
      </w:r>
    </w:p>
    <w:p w14:paraId="662F48EA" w14:textId="77777777" w:rsidR="00A720B5" w:rsidRPr="00A720B5" w:rsidRDefault="00A720B5" w:rsidP="00D23B1D">
      <w:pPr>
        <w:pStyle w:val="Listeafsnit"/>
        <w:numPr>
          <w:ilvl w:val="0"/>
          <w:numId w:val="18"/>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100 ‰ af kulmule i Nordsøen (EU-farvande).</w:t>
      </w:r>
    </w:p>
    <w:p w14:paraId="3F0D2235" w14:textId="77777777" w:rsidR="00A720B5" w:rsidRPr="00A720B5" w:rsidRDefault="00A720B5" w:rsidP="00D23B1D">
      <w:pPr>
        <w:pStyle w:val="Listeafsnit"/>
        <w:numPr>
          <w:ilvl w:val="0"/>
          <w:numId w:val="18"/>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100 ‰ af pighvar og slethvar i Nordsøen.</w:t>
      </w:r>
    </w:p>
    <w:p w14:paraId="75E625FD"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De andele af de enkelte kvoter, der afsættes i medfør af stk. 1, kan stilles til rådighed for rationsfiskeri eller indgå i Fiskefonden. Vilkårene for rationsfiskeri fastlægges ved meddelelse i overensstemmelse med bilag 6, jf. kapitel 16, herunder hvilke fartøjskategorier, der har adgang til at deltage i fiskeriet.</w:t>
      </w:r>
    </w:p>
    <w:p w14:paraId="194C59D7"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lastRenderedPageBreak/>
        <w:t>Øvrige formål</w:t>
      </w:r>
    </w:p>
    <w:p w14:paraId="211F5B8F" w14:textId="25A06E4D"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5B191B">
        <w:rPr>
          <w:rFonts w:ascii="Tahoma" w:eastAsia="Times New Roman" w:hAnsi="Tahoma" w:cs="Tahoma"/>
          <w:b/>
          <w:bCs/>
          <w:color w:val="000000"/>
          <w:sz w:val="19"/>
          <w:szCs w:val="19"/>
          <w:lang w:eastAsia="da-DK"/>
        </w:rPr>
        <w:t>63</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Der kan via Fiskefonden i begrænset omfang etableres mulighed for, at fartøjsejere, der efter § 19 i fiskeriloven får tilladelse til at udøve bierhvervsfiskeri, får mulighed for at deltage i rationsfiskeri.</w:t>
      </w:r>
    </w:p>
    <w:p w14:paraId="4B08373E"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kan tildele ekstra fangstmængder af torsk og brisling til fartøjer med basishavn på Agersø, Fejø, Sejerø, Omø og Årø, og som har haft dette siden 1. januar 2005. Det er dog tilladt at foretage en fartøjsudskiftning uden dermed at miste muligheden for tildeling af ekstra fangstmængder. Fartøjerne skal opfylde betingelserne i stk. 3-8. Der kan tildeles ekstra fangstmængder inden for en samlet mængde af 60 tons torsk og 100 tons brisling.</w:t>
      </w:r>
    </w:p>
    <w:p w14:paraId="153C2B81"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Fartøjerne, jf. stk. 2, skal ifølge Fiskeristyrelsens fangstregistreringer i hvert af årene fra 2005 og frem, have landet konsumfisk svarende til mindst 80 % af værdien af fartøjets samlede konsumlandinger på den ø, hvor fartøjet har basishavn. Fartøjerne skal råde over en fartøjskvoteandel af enten torsk i underområde 22-24 eller brisling i underområde 22-32 i Østersøen og Bælterne.</w:t>
      </w:r>
    </w:p>
    <w:p w14:paraId="405DAF82"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4.</w:t>
      </w:r>
      <w:r w:rsidRPr="00A720B5">
        <w:rPr>
          <w:rFonts w:ascii="Tahoma" w:eastAsia="Times New Roman" w:hAnsi="Tahoma" w:cs="Tahoma"/>
          <w:color w:val="000000"/>
          <w:sz w:val="19"/>
          <w:szCs w:val="19"/>
          <w:lang w:eastAsia="da-DK"/>
        </w:rPr>
        <w:t> Hvis der for et berettiget fartøj, jf. stk. 2 og 3, ifølge Fiskeristyrelsens fangstregistreringer resterer mindre end 500 kg af fartøjets tildelte årsmængde af en af ovennævnte kvoter, kan Fiskeristyrelsen efter ansøgning første gang den 1. marts og indtil 15. september i samme år uddele tillægsmængder af henholdsvis torsk eller brisling. Uddeling sker løbende i tildelingsperioden, så længe der er mængder til rådighed. Fiskeristyrelsen kan dog i lyset af antallet af indkomne ansøgninger i forhold til de mængder, der er til rådighed, beslutte, at tildelingerne sker samlet. Der kan for et fartøj ansøges på ny, hvis den tildelte tillægsmængde er opfisket inden 15. juli.</w:t>
      </w:r>
    </w:p>
    <w:p w14:paraId="6522D82E"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5.</w:t>
      </w:r>
      <w:r w:rsidRPr="00A720B5">
        <w:rPr>
          <w:rFonts w:ascii="Tahoma" w:eastAsia="Times New Roman" w:hAnsi="Tahoma" w:cs="Tahoma"/>
          <w:color w:val="000000"/>
          <w:sz w:val="19"/>
          <w:szCs w:val="19"/>
          <w:lang w:eastAsia="da-DK"/>
        </w:rPr>
        <w:t> Der kan i perioden som udgangspunkt højst tildeles samme fartøj 4 tons torsk og 30 tons brisling i medfør af stk. 2. I det omfang, der ved udløbet af ansøgningsfristen den 15. september fortsat er mængder til rådighed, er der dog ingen øvre grænse for, hvilke mængder der kan tildeles samme fartøj. Hvis et fartøj indgår i en pulje, kan der kun ske tildeling af tillægsmængde, hvis der for hvert af fartøjerne i puljen højst resterer 500 kg af den årsmængde, der søges tillægsmængde for.</w:t>
      </w:r>
    </w:p>
    <w:p w14:paraId="04CC4145"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6.</w:t>
      </w:r>
      <w:r w:rsidRPr="00A720B5">
        <w:rPr>
          <w:rFonts w:ascii="Tahoma" w:eastAsia="Times New Roman" w:hAnsi="Tahoma" w:cs="Tahoma"/>
          <w:color w:val="000000"/>
          <w:sz w:val="19"/>
          <w:szCs w:val="19"/>
          <w:lang w:eastAsia="da-DK"/>
        </w:rPr>
        <w:t> Hvis der efter den 15. september er uuddelte mængder, indgår disse i Fiskefonden med henblik på de øvrige formål.</w:t>
      </w:r>
    </w:p>
    <w:p w14:paraId="2AF09E67"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7.</w:t>
      </w:r>
      <w:r w:rsidRPr="00A720B5">
        <w:rPr>
          <w:rFonts w:ascii="Tahoma" w:eastAsia="Times New Roman" w:hAnsi="Tahoma" w:cs="Tahoma"/>
          <w:color w:val="000000"/>
          <w:sz w:val="19"/>
          <w:szCs w:val="19"/>
          <w:lang w:eastAsia="da-DK"/>
        </w:rPr>
        <w:t> Tillægsmængder af torsk, jf. stk. 2, skal landes på den ø, hvor fartøjet har basishavn. Tillægsmængden må kun fiskes, medbringes og landes med det fartøj, som mængden er tildelt.</w:t>
      </w:r>
    </w:p>
    <w:p w14:paraId="6BF9A0F1"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8.</w:t>
      </w:r>
      <w:r w:rsidRPr="00A720B5">
        <w:rPr>
          <w:rFonts w:ascii="Tahoma" w:eastAsia="Times New Roman" w:hAnsi="Tahoma" w:cs="Tahoma"/>
          <w:color w:val="000000"/>
          <w:sz w:val="19"/>
          <w:szCs w:val="19"/>
          <w:lang w:eastAsia="da-DK"/>
        </w:rPr>
        <w:t> Hvis fartøjsejeren, jf. stk. 2, skønner, at en tillægsmængde ikke kan opfiskes, skal dette meddeles</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og mængden tilbageføres Fiskefonden. Hvis dette ikke sker så tidligt, at mængden kan stilles til rådighed for andre fartøjer i det pågældende år, vil fartøjet i de følgende år ikke være berettiget til at modtage tillægsmængde, uanset fartøjet opfylder de betingelser, der fastsættes for det enkelte år.</w:t>
      </w:r>
    </w:p>
    <w:p w14:paraId="3CE60840" w14:textId="77777777" w:rsidR="005F524F" w:rsidRPr="00A720B5" w:rsidRDefault="005F524F" w:rsidP="005F524F">
      <w:pPr>
        <w:shd w:val="clear" w:color="auto" w:fill="FFFFFF"/>
        <w:spacing w:before="400" w:after="100" w:line="240" w:lineRule="auto"/>
        <w:jc w:val="center"/>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6</w:t>
      </w:r>
    </w:p>
    <w:p w14:paraId="5FD75604" w14:textId="77777777" w:rsidR="005F524F" w:rsidRDefault="005F524F" w:rsidP="005F524F">
      <w:pPr>
        <w:shd w:val="clear" w:color="auto" w:fill="FFFFFF"/>
        <w:spacing w:after="100" w:line="240" w:lineRule="auto"/>
        <w:jc w:val="center"/>
        <w:rPr>
          <w:rFonts w:ascii="Tahoma" w:eastAsia="Times New Roman" w:hAnsi="Tahoma" w:cs="Tahoma"/>
          <w:i/>
          <w:iCs/>
          <w:color w:val="000000"/>
          <w:sz w:val="19"/>
          <w:szCs w:val="19"/>
          <w:lang w:eastAsia="da-DK"/>
        </w:rPr>
      </w:pPr>
      <w:r>
        <w:rPr>
          <w:rFonts w:ascii="Tahoma" w:eastAsia="Times New Roman" w:hAnsi="Tahoma" w:cs="Tahoma"/>
          <w:i/>
          <w:iCs/>
          <w:color w:val="000000"/>
          <w:sz w:val="19"/>
          <w:szCs w:val="19"/>
          <w:lang w:eastAsia="da-DK"/>
        </w:rPr>
        <w:t>Generelle regler om maksimale kvotekoncentrationer</w:t>
      </w:r>
    </w:p>
    <w:p w14:paraId="630BBE54" w14:textId="77777777" w:rsidR="005F524F" w:rsidRDefault="005F524F" w:rsidP="005F524F">
      <w:pPr>
        <w:shd w:val="clear" w:color="auto" w:fill="FFFFFF"/>
        <w:spacing w:after="100" w:line="240" w:lineRule="auto"/>
        <w:jc w:val="center"/>
        <w:rPr>
          <w:rFonts w:ascii="Tahoma" w:eastAsia="Times New Roman" w:hAnsi="Tahoma" w:cs="Tahoma"/>
          <w:i/>
          <w:iCs/>
          <w:color w:val="000000"/>
          <w:sz w:val="19"/>
          <w:szCs w:val="19"/>
          <w:lang w:eastAsia="da-DK"/>
        </w:rPr>
      </w:pPr>
      <w:r>
        <w:rPr>
          <w:rFonts w:ascii="Tahoma" w:eastAsia="Times New Roman" w:hAnsi="Tahoma" w:cs="Tahoma"/>
          <w:i/>
          <w:iCs/>
          <w:color w:val="000000"/>
          <w:sz w:val="19"/>
          <w:szCs w:val="19"/>
          <w:lang w:eastAsia="da-DK"/>
        </w:rPr>
        <w:t xml:space="preserve">og afvikling af ejerandele og kvoteandele </w:t>
      </w:r>
    </w:p>
    <w:p w14:paraId="5491856A" w14:textId="77777777" w:rsidR="005F524F" w:rsidRDefault="005F524F" w:rsidP="005F524F">
      <w:pPr>
        <w:shd w:val="clear" w:color="auto" w:fill="FFFFFF"/>
        <w:spacing w:after="100" w:line="240" w:lineRule="auto"/>
        <w:jc w:val="center"/>
        <w:rPr>
          <w:rFonts w:ascii="Tahoma" w:eastAsia="Times New Roman" w:hAnsi="Tahoma" w:cs="Tahoma"/>
          <w:i/>
          <w:iCs/>
          <w:color w:val="000000"/>
          <w:sz w:val="19"/>
          <w:szCs w:val="19"/>
          <w:lang w:eastAsia="da-DK"/>
        </w:rPr>
      </w:pPr>
    </w:p>
    <w:p w14:paraId="6DB818BC" w14:textId="77777777" w:rsidR="005F524F" w:rsidRPr="00A720B5" w:rsidRDefault="005F524F" w:rsidP="005F524F">
      <w:pPr>
        <w:shd w:val="clear" w:color="auto" w:fill="FFFFFF"/>
        <w:spacing w:after="100" w:line="240" w:lineRule="auto"/>
        <w:jc w:val="center"/>
        <w:rPr>
          <w:rFonts w:ascii="Tahoma" w:eastAsia="Times New Roman" w:hAnsi="Tahoma" w:cs="Tahoma"/>
          <w:i/>
          <w:iCs/>
          <w:color w:val="000000"/>
          <w:sz w:val="19"/>
          <w:szCs w:val="19"/>
          <w:lang w:eastAsia="da-DK"/>
        </w:rPr>
      </w:pPr>
      <w:r>
        <w:rPr>
          <w:rFonts w:ascii="Tahoma" w:eastAsia="Times New Roman" w:hAnsi="Tahoma" w:cs="Tahoma"/>
          <w:i/>
          <w:iCs/>
          <w:color w:val="000000"/>
          <w:sz w:val="19"/>
          <w:szCs w:val="19"/>
          <w:lang w:eastAsia="da-DK"/>
        </w:rPr>
        <w:t>Kvotekoncentration på FKA-arter</w:t>
      </w:r>
    </w:p>
    <w:p w14:paraId="4A99CD59" w14:textId="0FD2F1DB" w:rsidR="005F524F" w:rsidRDefault="005F524F" w:rsidP="005F524F">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Pr>
          <w:rFonts w:ascii="Tahoma" w:eastAsia="Times New Roman" w:hAnsi="Tahoma" w:cs="Tahoma"/>
          <w:b/>
          <w:bCs/>
          <w:color w:val="000000"/>
          <w:sz w:val="19"/>
          <w:szCs w:val="19"/>
          <w:lang w:eastAsia="da-DK"/>
        </w:rPr>
        <w:t>64</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w:t>
      </w:r>
      <w:r>
        <w:rPr>
          <w:rFonts w:ascii="Tahoma" w:eastAsia="Times New Roman" w:hAnsi="Tahoma" w:cs="Tahoma"/>
          <w:color w:val="000000"/>
          <w:sz w:val="19"/>
          <w:szCs w:val="19"/>
          <w:lang w:eastAsia="da-DK"/>
        </w:rPr>
        <w:t xml:space="preserve">Personers eller selskabers </w:t>
      </w:r>
      <w:r w:rsidR="00CB3A40">
        <w:rPr>
          <w:rFonts w:ascii="Tahoma" w:eastAsia="Times New Roman" w:hAnsi="Tahoma" w:cs="Tahoma"/>
          <w:color w:val="000000"/>
          <w:sz w:val="19"/>
          <w:szCs w:val="19"/>
          <w:lang w:eastAsia="da-DK"/>
        </w:rPr>
        <w:t xml:space="preserve">samlede </w:t>
      </w:r>
      <w:r>
        <w:rPr>
          <w:rFonts w:ascii="Tahoma" w:eastAsia="Times New Roman" w:hAnsi="Tahoma" w:cs="Tahoma"/>
          <w:color w:val="000000"/>
          <w:sz w:val="19"/>
          <w:szCs w:val="19"/>
          <w:lang w:eastAsia="da-DK"/>
        </w:rPr>
        <w:t>ejerandele af FKA-kvoter må ikke overstige 4 % af de samlede danske FKA-kvoter eksklusiv laks i Østersøen.</w:t>
      </w:r>
    </w:p>
    <w:p w14:paraId="09679C49" w14:textId="2FB798D8" w:rsidR="005F524F" w:rsidRDefault="005F524F" w:rsidP="005F524F">
      <w:pPr>
        <w:shd w:val="clear" w:color="auto" w:fill="FFFFFF"/>
        <w:spacing w:line="240" w:lineRule="auto"/>
        <w:ind w:firstLine="240"/>
        <w:rPr>
          <w:rFonts w:ascii="Tahoma" w:eastAsia="Times New Roman" w:hAnsi="Tahoma" w:cs="Tahoma"/>
          <w:color w:val="000000"/>
          <w:sz w:val="19"/>
          <w:szCs w:val="19"/>
          <w:lang w:eastAsia="da-DK"/>
        </w:rPr>
      </w:pPr>
      <w:r>
        <w:rPr>
          <w:rFonts w:ascii="Tahoma" w:eastAsia="Times New Roman" w:hAnsi="Tahoma" w:cs="Tahoma"/>
          <w:i/>
          <w:color w:val="000000"/>
          <w:sz w:val="19"/>
          <w:szCs w:val="19"/>
          <w:lang w:eastAsia="da-DK"/>
        </w:rPr>
        <w:t>Stk. 2.</w:t>
      </w:r>
      <w:r>
        <w:rPr>
          <w:rFonts w:ascii="Tahoma" w:eastAsia="Times New Roman" w:hAnsi="Tahoma" w:cs="Tahoma"/>
          <w:color w:val="000000"/>
          <w:sz w:val="19"/>
          <w:szCs w:val="19"/>
          <w:lang w:eastAsia="da-DK"/>
        </w:rPr>
        <w:t xml:space="preserve"> FKA-kvoteandele placeret på et fartøj, må ikke overstige 4 % af de samlede danske FKA-kvoter eksklusiv laks i Østersøen.</w:t>
      </w:r>
    </w:p>
    <w:p w14:paraId="66E364E6" w14:textId="55FDF4DA" w:rsidR="005F524F" w:rsidRDefault="005F524F" w:rsidP="005F524F">
      <w:pPr>
        <w:shd w:val="clear" w:color="auto" w:fill="FFFFFF"/>
        <w:spacing w:line="240" w:lineRule="auto"/>
        <w:ind w:firstLine="240"/>
        <w:rPr>
          <w:rFonts w:ascii="Tahoma" w:eastAsia="Times New Roman" w:hAnsi="Tahoma" w:cs="Tahoma"/>
          <w:color w:val="000000"/>
          <w:sz w:val="19"/>
          <w:szCs w:val="19"/>
          <w:lang w:eastAsia="da-DK"/>
        </w:rPr>
      </w:pPr>
      <w:r>
        <w:rPr>
          <w:rFonts w:ascii="Tahoma" w:eastAsia="Times New Roman" w:hAnsi="Tahoma" w:cs="Tahoma"/>
          <w:i/>
          <w:color w:val="000000"/>
          <w:sz w:val="19"/>
          <w:szCs w:val="19"/>
          <w:lang w:eastAsia="da-DK"/>
        </w:rPr>
        <w:t>Stk. 3.</w:t>
      </w:r>
      <w:r>
        <w:rPr>
          <w:rFonts w:ascii="Tahoma" w:eastAsia="Times New Roman" w:hAnsi="Tahoma" w:cs="Tahoma"/>
          <w:color w:val="000000"/>
          <w:sz w:val="19"/>
          <w:szCs w:val="19"/>
          <w:lang w:eastAsia="da-DK"/>
        </w:rPr>
        <w:t xml:space="preserve"> Personers</w:t>
      </w:r>
      <w:r w:rsidR="003C3724">
        <w:rPr>
          <w:rFonts w:ascii="Tahoma" w:eastAsia="Times New Roman" w:hAnsi="Tahoma" w:cs="Tahoma"/>
          <w:color w:val="000000"/>
          <w:sz w:val="19"/>
          <w:szCs w:val="19"/>
          <w:lang w:eastAsia="da-DK"/>
        </w:rPr>
        <w:t xml:space="preserve"> og</w:t>
      </w:r>
      <w:r>
        <w:rPr>
          <w:rFonts w:ascii="Tahoma" w:eastAsia="Times New Roman" w:hAnsi="Tahoma" w:cs="Tahoma"/>
          <w:color w:val="000000"/>
          <w:sz w:val="19"/>
          <w:szCs w:val="19"/>
          <w:lang w:eastAsia="da-DK"/>
        </w:rPr>
        <w:t xml:space="preserve"> selskabers</w:t>
      </w:r>
      <w:r w:rsidR="003C3724">
        <w:rPr>
          <w:rFonts w:ascii="Tahoma" w:eastAsia="Times New Roman" w:hAnsi="Tahoma" w:cs="Tahoma"/>
          <w:color w:val="000000"/>
          <w:sz w:val="19"/>
          <w:szCs w:val="19"/>
          <w:lang w:eastAsia="da-DK"/>
        </w:rPr>
        <w:t xml:space="preserve"> ejerandele</w:t>
      </w:r>
      <w:r>
        <w:rPr>
          <w:rFonts w:ascii="Tahoma" w:eastAsia="Times New Roman" w:hAnsi="Tahoma" w:cs="Tahoma"/>
          <w:color w:val="000000"/>
          <w:sz w:val="19"/>
          <w:szCs w:val="19"/>
          <w:lang w:eastAsia="da-DK"/>
        </w:rPr>
        <w:t xml:space="preserve"> eller fartøjers </w:t>
      </w:r>
      <w:r w:rsidR="003C3724">
        <w:rPr>
          <w:rFonts w:ascii="Tahoma" w:eastAsia="Times New Roman" w:hAnsi="Tahoma" w:cs="Tahoma"/>
          <w:color w:val="000000"/>
          <w:sz w:val="19"/>
          <w:szCs w:val="19"/>
          <w:lang w:eastAsia="da-DK"/>
        </w:rPr>
        <w:t>kvote</w:t>
      </w:r>
      <w:r>
        <w:rPr>
          <w:rFonts w:ascii="Tahoma" w:eastAsia="Times New Roman" w:hAnsi="Tahoma" w:cs="Tahoma"/>
          <w:color w:val="000000"/>
          <w:sz w:val="19"/>
          <w:szCs w:val="19"/>
          <w:lang w:eastAsia="da-DK"/>
        </w:rPr>
        <w:t xml:space="preserve">andele af FKA-arter, må ikke overstige de </w:t>
      </w:r>
      <w:r w:rsidRPr="00A720B5">
        <w:rPr>
          <w:rFonts w:ascii="Tahoma" w:eastAsia="Times New Roman" w:hAnsi="Tahoma" w:cs="Tahoma"/>
          <w:color w:val="000000"/>
          <w:sz w:val="19"/>
          <w:szCs w:val="19"/>
          <w:lang w:eastAsia="da-DK"/>
        </w:rPr>
        <w:t>maksimale satser for ejerandele eller kvoteandele, som fremgår af bilag 14</w:t>
      </w:r>
      <w:r>
        <w:rPr>
          <w:rFonts w:ascii="Tahoma" w:eastAsia="Times New Roman" w:hAnsi="Tahoma" w:cs="Tahoma"/>
          <w:color w:val="000000"/>
          <w:sz w:val="19"/>
          <w:szCs w:val="19"/>
          <w:lang w:eastAsia="da-DK"/>
        </w:rPr>
        <w:t>.</w:t>
      </w:r>
    </w:p>
    <w:p w14:paraId="3CA2B73A" w14:textId="68C0E885" w:rsidR="005F524F" w:rsidRDefault="005F524F" w:rsidP="005F524F">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 xml:space="preserve">Stk. </w:t>
      </w:r>
      <w:r>
        <w:rPr>
          <w:rFonts w:ascii="Tahoma" w:eastAsia="Times New Roman" w:hAnsi="Tahoma" w:cs="Tahoma"/>
          <w:i/>
          <w:iCs/>
          <w:color w:val="000000"/>
          <w:sz w:val="19"/>
          <w:szCs w:val="19"/>
          <w:lang w:eastAsia="da-DK"/>
        </w:rPr>
        <w:t>4</w:t>
      </w:r>
      <w:r w:rsidRPr="00A720B5">
        <w:rPr>
          <w:rFonts w:ascii="Tahoma" w:eastAsia="Times New Roman" w:hAnsi="Tahoma" w:cs="Tahoma"/>
          <w:i/>
          <w:iCs/>
          <w:color w:val="000000"/>
          <w:sz w:val="19"/>
          <w:szCs w:val="19"/>
          <w:lang w:eastAsia="da-DK"/>
        </w:rPr>
        <w:t>.</w:t>
      </w:r>
      <w:r w:rsidRPr="00A720B5">
        <w:rPr>
          <w:rFonts w:ascii="Tahoma" w:eastAsia="Times New Roman" w:hAnsi="Tahoma" w:cs="Tahoma"/>
          <w:color w:val="000000"/>
          <w:sz w:val="19"/>
          <w:szCs w:val="19"/>
          <w:lang w:eastAsia="da-DK"/>
        </w:rPr>
        <w:t xml:space="preserve"> Hvis de disponible danske kvoter ændres fra </w:t>
      </w:r>
      <w:r>
        <w:rPr>
          <w:rFonts w:ascii="Tahoma" w:eastAsia="Times New Roman" w:hAnsi="Tahoma" w:cs="Tahoma"/>
          <w:color w:val="000000"/>
          <w:sz w:val="19"/>
          <w:szCs w:val="19"/>
          <w:lang w:eastAsia="da-DK"/>
        </w:rPr>
        <w:t>ét</w:t>
      </w:r>
      <w:r w:rsidRPr="00A720B5">
        <w:rPr>
          <w:rFonts w:ascii="Tahoma" w:eastAsia="Times New Roman" w:hAnsi="Tahoma" w:cs="Tahoma"/>
          <w:color w:val="000000"/>
          <w:sz w:val="19"/>
          <w:szCs w:val="19"/>
          <w:lang w:eastAsia="da-DK"/>
        </w:rPr>
        <w:t xml:space="preserve"> fangstår til et andet, og person</w:t>
      </w:r>
      <w:r>
        <w:rPr>
          <w:rFonts w:ascii="Tahoma" w:eastAsia="Times New Roman" w:hAnsi="Tahoma" w:cs="Tahoma"/>
          <w:color w:val="000000"/>
          <w:sz w:val="19"/>
          <w:szCs w:val="19"/>
          <w:lang w:eastAsia="da-DK"/>
        </w:rPr>
        <w:t>er</w:t>
      </w:r>
      <w:r w:rsidRPr="00A720B5">
        <w:rPr>
          <w:rFonts w:ascii="Tahoma" w:eastAsia="Times New Roman" w:hAnsi="Tahoma" w:cs="Tahoma"/>
          <w:color w:val="000000"/>
          <w:sz w:val="19"/>
          <w:szCs w:val="19"/>
          <w:lang w:eastAsia="da-DK"/>
        </w:rPr>
        <w:t>s</w:t>
      </w:r>
      <w:r>
        <w:rPr>
          <w:rFonts w:ascii="Tahoma" w:eastAsia="Times New Roman" w:hAnsi="Tahoma" w:cs="Tahoma"/>
          <w:color w:val="000000"/>
          <w:sz w:val="19"/>
          <w:szCs w:val="19"/>
          <w:lang w:eastAsia="da-DK"/>
        </w:rPr>
        <w:t xml:space="preserve"> eller selskabers</w:t>
      </w:r>
      <w:r w:rsidRPr="00A720B5">
        <w:rPr>
          <w:rFonts w:ascii="Tahoma" w:eastAsia="Times New Roman" w:hAnsi="Tahoma" w:cs="Tahoma"/>
          <w:color w:val="000000"/>
          <w:sz w:val="19"/>
          <w:szCs w:val="19"/>
          <w:lang w:eastAsia="da-DK"/>
        </w:rPr>
        <w:t xml:space="preserve"> samlede årsmængde</w:t>
      </w:r>
      <w:r>
        <w:rPr>
          <w:rFonts w:ascii="Tahoma" w:eastAsia="Times New Roman" w:hAnsi="Tahoma" w:cs="Tahoma"/>
          <w:color w:val="000000"/>
          <w:sz w:val="19"/>
          <w:szCs w:val="19"/>
          <w:lang w:eastAsia="da-DK"/>
        </w:rPr>
        <w:t>r</w:t>
      </w:r>
      <w:r w:rsidRPr="00A720B5">
        <w:rPr>
          <w:rFonts w:ascii="Tahoma" w:eastAsia="Times New Roman" w:hAnsi="Tahoma" w:cs="Tahoma"/>
          <w:color w:val="000000"/>
          <w:sz w:val="19"/>
          <w:szCs w:val="19"/>
          <w:lang w:eastAsia="da-DK"/>
        </w:rPr>
        <w:t xml:space="preserve"> af </w:t>
      </w:r>
      <w:r>
        <w:rPr>
          <w:rFonts w:ascii="Tahoma" w:eastAsia="Times New Roman" w:hAnsi="Tahoma" w:cs="Tahoma"/>
          <w:color w:val="000000"/>
          <w:sz w:val="19"/>
          <w:szCs w:val="19"/>
          <w:lang w:eastAsia="da-DK"/>
        </w:rPr>
        <w:t>FKA</w:t>
      </w:r>
      <w:r w:rsidRPr="00A720B5">
        <w:rPr>
          <w:rFonts w:ascii="Tahoma" w:eastAsia="Times New Roman" w:hAnsi="Tahoma" w:cs="Tahoma"/>
          <w:color w:val="000000"/>
          <w:sz w:val="19"/>
          <w:szCs w:val="19"/>
          <w:lang w:eastAsia="da-DK"/>
        </w:rPr>
        <w:t>-kvoter</w:t>
      </w:r>
      <w:r w:rsidR="003C3724">
        <w:rPr>
          <w:rFonts w:ascii="Tahoma" w:eastAsia="Times New Roman" w:hAnsi="Tahoma" w:cs="Tahoma"/>
          <w:color w:val="000000"/>
          <w:sz w:val="19"/>
          <w:szCs w:val="19"/>
          <w:lang w:eastAsia="da-DK"/>
        </w:rPr>
        <w:t xml:space="preserve"> uagtsomt</w:t>
      </w:r>
      <w:r w:rsidRPr="00A720B5">
        <w:rPr>
          <w:rFonts w:ascii="Tahoma" w:eastAsia="Times New Roman" w:hAnsi="Tahoma" w:cs="Tahoma"/>
          <w:color w:val="000000"/>
          <w:sz w:val="19"/>
          <w:szCs w:val="19"/>
          <w:lang w:eastAsia="da-DK"/>
        </w:rPr>
        <w:t xml:space="preserve"> af denne grund </w:t>
      </w:r>
      <w:r w:rsidR="00CB3A40">
        <w:rPr>
          <w:rFonts w:ascii="Tahoma" w:eastAsia="Times New Roman" w:hAnsi="Tahoma" w:cs="Tahoma"/>
          <w:color w:val="000000"/>
          <w:sz w:val="19"/>
          <w:szCs w:val="19"/>
          <w:lang w:eastAsia="da-DK"/>
        </w:rPr>
        <w:t xml:space="preserve">kommer til at </w:t>
      </w:r>
      <w:r w:rsidRPr="00A720B5">
        <w:rPr>
          <w:rFonts w:ascii="Tahoma" w:eastAsia="Times New Roman" w:hAnsi="Tahoma" w:cs="Tahoma"/>
          <w:color w:val="000000"/>
          <w:sz w:val="19"/>
          <w:szCs w:val="19"/>
          <w:lang w:eastAsia="da-DK"/>
        </w:rPr>
        <w:t xml:space="preserve">overstige </w:t>
      </w:r>
      <w:r>
        <w:rPr>
          <w:rFonts w:ascii="Tahoma" w:eastAsia="Times New Roman" w:hAnsi="Tahoma" w:cs="Tahoma"/>
          <w:color w:val="000000"/>
          <w:sz w:val="19"/>
          <w:szCs w:val="19"/>
          <w:lang w:eastAsia="da-DK"/>
        </w:rPr>
        <w:t xml:space="preserve">4 </w:t>
      </w:r>
      <w:r w:rsidRPr="00A720B5">
        <w:rPr>
          <w:rFonts w:ascii="Tahoma" w:eastAsia="Times New Roman" w:hAnsi="Tahoma" w:cs="Tahoma"/>
          <w:color w:val="000000"/>
          <w:sz w:val="19"/>
          <w:szCs w:val="19"/>
          <w:lang w:eastAsia="da-DK"/>
        </w:rPr>
        <w:t xml:space="preserve">%, </w:t>
      </w:r>
      <w:r>
        <w:rPr>
          <w:rFonts w:ascii="Tahoma" w:eastAsia="Times New Roman" w:hAnsi="Tahoma" w:cs="Tahoma"/>
          <w:color w:val="000000"/>
          <w:sz w:val="19"/>
          <w:szCs w:val="19"/>
          <w:lang w:eastAsia="da-DK"/>
        </w:rPr>
        <w:t>jf.</w:t>
      </w:r>
      <w:r w:rsidRPr="00A720B5">
        <w:rPr>
          <w:rFonts w:ascii="Tahoma" w:eastAsia="Times New Roman" w:hAnsi="Tahoma" w:cs="Tahoma"/>
          <w:color w:val="000000"/>
          <w:sz w:val="19"/>
          <w:szCs w:val="19"/>
          <w:lang w:eastAsia="da-DK"/>
        </w:rPr>
        <w:t xml:space="preserve"> stk. </w:t>
      </w:r>
      <w:r>
        <w:rPr>
          <w:rFonts w:ascii="Tahoma" w:eastAsia="Times New Roman" w:hAnsi="Tahoma" w:cs="Tahoma"/>
          <w:color w:val="000000"/>
          <w:sz w:val="19"/>
          <w:szCs w:val="19"/>
          <w:lang w:eastAsia="da-DK"/>
        </w:rPr>
        <w:t>1</w:t>
      </w:r>
      <w:r w:rsidRPr="00A720B5">
        <w:rPr>
          <w:rFonts w:ascii="Tahoma" w:eastAsia="Times New Roman" w:hAnsi="Tahoma" w:cs="Tahoma"/>
          <w:color w:val="000000"/>
          <w:sz w:val="19"/>
          <w:szCs w:val="19"/>
          <w:lang w:eastAsia="da-DK"/>
        </w:rPr>
        <w:t xml:space="preserve">, </w:t>
      </w:r>
      <w:r>
        <w:rPr>
          <w:rFonts w:ascii="Tahoma" w:eastAsia="Times New Roman" w:hAnsi="Tahoma" w:cs="Tahoma"/>
          <w:color w:val="000000"/>
          <w:sz w:val="19"/>
          <w:szCs w:val="19"/>
          <w:lang w:eastAsia="da-DK"/>
        </w:rPr>
        <w:t>må personen eller selskabet ikke tilkøbe FKA-kvoter, og skal afhænde kvoteandele svarende til overskridelsen.</w:t>
      </w:r>
    </w:p>
    <w:p w14:paraId="495C0695" w14:textId="233AF32E" w:rsidR="005F524F" w:rsidRDefault="005F524F" w:rsidP="005F524F">
      <w:pPr>
        <w:shd w:val="clear" w:color="auto" w:fill="FFFFFF"/>
        <w:spacing w:line="240" w:lineRule="auto"/>
        <w:ind w:firstLine="240"/>
        <w:rPr>
          <w:rFonts w:ascii="Tahoma" w:eastAsia="Times New Roman" w:hAnsi="Tahoma" w:cs="Tahoma"/>
          <w:color w:val="000000"/>
          <w:sz w:val="19"/>
          <w:szCs w:val="19"/>
          <w:lang w:eastAsia="da-DK"/>
        </w:rPr>
      </w:pPr>
      <w:r w:rsidRPr="00CF7321">
        <w:rPr>
          <w:rFonts w:ascii="Tahoma" w:eastAsia="Times New Roman" w:hAnsi="Tahoma" w:cs="Tahoma"/>
          <w:i/>
          <w:color w:val="000000"/>
          <w:sz w:val="19"/>
          <w:szCs w:val="19"/>
          <w:lang w:eastAsia="da-DK"/>
        </w:rPr>
        <w:t xml:space="preserve">Stk. </w:t>
      </w:r>
      <w:r>
        <w:rPr>
          <w:rFonts w:ascii="Tahoma" w:eastAsia="Times New Roman" w:hAnsi="Tahoma" w:cs="Tahoma"/>
          <w:i/>
          <w:color w:val="000000"/>
          <w:sz w:val="19"/>
          <w:szCs w:val="19"/>
          <w:lang w:eastAsia="da-DK"/>
        </w:rPr>
        <w:t>5</w:t>
      </w:r>
      <w:r w:rsidRPr="00CF7321">
        <w:rPr>
          <w:rFonts w:ascii="Tahoma" w:eastAsia="Times New Roman" w:hAnsi="Tahoma" w:cs="Tahoma"/>
          <w:i/>
          <w:color w:val="000000"/>
          <w:sz w:val="19"/>
          <w:szCs w:val="19"/>
          <w:lang w:eastAsia="da-DK"/>
        </w:rPr>
        <w:t>.</w:t>
      </w:r>
      <w:r>
        <w:rPr>
          <w:rFonts w:ascii="Tahoma" w:eastAsia="Times New Roman" w:hAnsi="Tahoma" w:cs="Tahoma"/>
          <w:color w:val="000000"/>
          <w:sz w:val="19"/>
          <w:szCs w:val="19"/>
          <w:lang w:eastAsia="da-DK"/>
        </w:rPr>
        <w:t xml:space="preserve"> </w:t>
      </w:r>
      <w:r w:rsidR="003C3724">
        <w:rPr>
          <w:rFonts w:ascii="Tahoma" w:eastAsia="Times New Roman" w:hAnsi="Tahoma" w:cs="Tahoma"/>
          <w:color w:val="000000"/>
          <w:sz w:val="19"/>
          <w:szCs w:val="19"/>
          <w:lang w:eastAsia="da-DK"/>
        </w:rPr>
        <w:t>Ejerandele</w:t>
      </w:r>
      <w:r>
        <w:rPr>
          <w:rFonts w:ascii="Tahoma" w:eastAsia="Times New Roman" w:hAnsi="Tahoma" w:cs="Tahoma"/>
          <w:color w:val="000000"/>
          <w:sz w:val="19"/>
          <w:szCs w:val="19"/>
          <w:lang w:eastAsia="da-DK"/>
        </w:rPr>
        <w:t>, der svarer til overskridelsen,</w:t>
      </w:r>
      <w:r w:rsidR="003C3724">
        <w:rPr>
          <w:rFonts w:ascii="Tahoma" w:eastAsia="Times New Roman" w:hAnsi="Tahoma" w:cs="Tahoma"/>
          <w:color w:val="000000"/>
          <w:sz w:val="19"/>
          <w:szCs w:val="19"/>
          <w:lang w:eastAsia="da-DK"/>
        </w:rPr>
        <w:t xml:space="preserve"> jf. stk. 4</w:t>
      </w:r>
      <w:r>
        <w:rPr>
          <w:rFonts w:ascii="Tahoma" w:eastAsia="Times New Roman" w:hAnsi="Tahoma" w:cs="Tahoma"/>
          <w:color w:val="000000"/>
          <w:sz w:val="19"/>
          <w:szCs w:val="19"/>
          <w:lang w:eastAsia="da-DK"/>
        </w:rPr>
        <w:t>, skal senest være afhændet med udgangen af det efterfølgende år.</w:t>
      </w:r>
    </w:p>
    <w:p w14:paraId="6A756C26" w14:textId="7113B014" w:rsidR="005F524F" w:rsidRDefault="005F524F" w:rsidP="005F524F">
      <w:pPr>
        <w:shd w:val="clear" w:color="auto" w:fill="FFFFFF"/>
        <w:spacing w:line="240" w:lineRule="auto"/>
        <w:ind w:firstLine="240"/>
        <w:rPr>
          <w:rFonts w:ascii="Tahoma" w:eastAsia="Times New Roman" w:hAnsi="Tahoma" w:cs="Tahoma"/>
          <w:color w:val="000000"/>
          <w:sz w:val="19"/>
          <w:szCs w:val="19"/>
          <w:lang w:eastAsia="da-DK"/>
        </w:rPr>
      </w:pPr>
      <w:r w:rsidRPr="00CF7321">
        <w:rPr>
          <w:rFonts w:ascii="Tahoma" w:eastAsia="Times New Roman" w:hAnsi="Tahoma" w:cs="Tahoma"/>
          <w:i/>
          <w:color w:val="000000"/>
          <w:sz w:val="19"/>
          <w:szCs w:val="19"/>
          <w:lang w:eastAsia="da-DK"/>
        </w:rPr>
        <w:t xml:space="preserve">Stk. </w:t>
      </w:r>
      <w:r>
        <w:rPr>
          <w:rFonts w:ascii="Tahoma" w:eastAsia="Times New Roman" w:hAnsi="Tahoma" w:cs="Tahoma"/>
          <w:i/>
          <w:color w:val="000000"/>
          <w:sz w:val="19"/>
          <w:szCs w:val="19"/>
          <w:lang w:eastAsia="da-DK"/>
        </w:rPr>
        <w:t>6</w:t>
      </w:r>
      <w:r w:rsidRPr="00CF7321">
        <w:rPr>
          <w:rFonts w:ascii="Tahoma" w:eastAsia="Times New Roman" w:hAnsi="Tahoma" w:cs="Tahoma"/>
          <w:i/>
          <w:color w:val="000000"/>
          <w:sz w:val="19"/>
          <w:szCs w:val="19"/>
          <w:lang w:eastAsia="da-DK"/>
        </w:rPr>
        <w:t>.</w:t>
      </w:r>
      <w:r>
        <w:rPr>
          <w:rFonts w:ascii="Tahoma" w:eastAsia="Times New Roman" w:hAnsi="Tahoma" w:cs="Tahoma"/>
          <w:color w:val="000000"/>
          <w:sz w:val="19"/>
          <w:szCs w:val="19"/>
          <w:lang w:eastAsia="da-DK"/>
        </w:rPr>
        <w:t xml:space="preserve"> </w:t>
      </w:r>
      <w:r w:rsidR="003C3724">
        <w:rPr>
          <w:rFonts w:ascii="Tahoma" w:eastAsia="Times New Roman" w:hAnsi="Tahoma" w:cs="Tahoma"/>
          <w:color w:val="000000"/>
          <w:sz w:val="19"/>
          <w:szCs w:val="19"/>
          <w:lang w:eastAsia="da-DK"/>
        </w:rPr>
        <w:t>Ejerandele</w:t>
      </w:r>
      <w:r>
        <w:rPr>
          <w:rFonts w:ascii="Tahoma" w:eastAsia="Times New Roman" w:hAnsi="Tahoma" w:cs="Tahoma"/>
          <w:color w:val="000000"/>
          <w:sz w:val="19"/>
          <w:szCs w:val="19"/>
          <w:lang w:eastAsia="da-DK"/>
        </w:rPr>
        <w:t xml:space="preserve">, der jf. stk. 5 ikke er afhændet rettidigt, vil blive inddraget og tilfalde Fiskefonden. </w:t>
      </w:r>
    </w:p>
    <w:p w14:paraId="35C2EED5" w14:textId="77777777" w:rsidR="005F524F" w:rsidRPr="00145975" w:rsidRDefault="005F524F" w:rsidP="005F524F">
      <w:pPr>
        <w:shd w:val="clear" w:color="auto" w:fill="FFFFFF"/>
        <w:spacing w:line="240" w:lineRule="auto"/>
        <w:ind w:firstLine="240"/>
        <w:rPr>
          <w:rFonts w:ascii="Tahoma" w:eastAsia="Times New Roman" w:hAnsi="Tahoma" w:cs="Tahoma"/>
          <w:color w:val="000000"/>
          <w:sz w:val="19"/>
          <w:szCs w:val="19"/>
          <w:lang w:eastAsia="da-DK"/>
        </w:rPr>
      </w:pPr>
      <w:r>
        <w:rPr>
          <w:rFonts w:ascii="Tahoma" w:eastAsia="Times New Roman" w:hAnsi="Tahoma" w:cs="Tahoma"/>
          <w:i/>
          <w:color w:val="000000"/>
          <w:sz w:val="19"/>
          <w:szCs w:val="19"/>
          <w:lang w:eastAsia="da-DK"/>
        </w:rPr>
        <w:t>Stk. 7.</w:t>
      </w:r>
      <w:r>
        <w:rPr>
          <w:rFonts w:ascii="Tahoma" w:eastAsia="Times New Roman" w:hAnsi="Tahoma" w:cs="Tahoma"/>
          <w:color w:val="000000"/>
          <w:sz w:val="19"/>
          <w:szCs w:val="19"/>
          <w:lang w:eastAsia="da-DK"/>
        </w:rPr>
        <w:t xml:space="preserve"> Beregninger af personers og selskabers samlede ejerandele af FKA-kvoter jf. stk. 1, </w:t>
      </w:r>
      <w:r w:rsidRPr="00A720B5">
        <w:rPr>
          <w:rFonts w:ascii="Tahoma" w:eastAsia="Times New Roman" w:hAnsi="Tahoma" w:cs="Tahoma"/>
          <w:color w:val="000000"/>
          <w:sz w:val="19"/>
          <w:szCs w:val="19"/>
          <w:lang w:eastAsia="da-DK"/>
        </w:rPr>
        <w:t xml:space="preserve">sker på grundlag af </w:t>
      </w:r>
      <w:r>
        <w:rPr>
          <w:rFonts w:ascii="Tahoma" w:eastAsia="Times New Roman" w:hAnsi="Tahoma" w:cs="Tahoma"/>
          <w:color w:val="000000"/>
          <w:sz w:val="19"/>
          <w:szCs w:val="19"/>
          <w:lang w:eastAsia="da-DK"/>
        </w:rPr>
        <w:t xml:space="preserve">ejerens ejerandele af FKA-kvoter og beregnes på baggrund af </w:t>
      </w:r>
      <w:r w:rsidRPr="00A720B5">
        <w:rPr>
          <w:rFonts w:ascii="Tahoma" w:eastAsia="Times New Roman" w:hAnsi="Tahoma" w:cs="Tahoma"/>
          <w:color w:val="000000"/>
          <w:sz w:val="19"/>
          <w:szCs w:val="19"/>
          <w:lang w:eastAsia="da-DK"/>
        </w:rPr>
        <w:t xml:space="preserve">et gennemsnit af de foregående 3 års endelige </w:t>
      </w:r>
      <w:r>
        <w:rPr>
          <w:rFonts w:ascii="Tahoma" w:eastAsia="Times New Roman" w:hAnsi="Tahoma" w:cs="Tahoma"/>
          <w:color w:val="000000"/>
          <w:sz w:val="19"/>
          <w:szCs w:val="19"/>
          <w:lang w:eastAsia="da-DK"/>
        </w:rPr>
        <w:t>danske kvoter.</w:t>
      </w:r>
    </w:p>
    <w:p w14:paraId="125132FB" w14:textId="26188B68" w:rsidR="005F524F" w:rsidRDefault="005F524F" w:rsidP="005F524F">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lastRenderedPageBreak/>
        <w:t xml:space="preserve">Stk. </w:t>
      </w:r>
      <w:r>
        <w:rPr>
          <w:rFonts w:ascii="Tahoma" w:eastAsia="Times New Roman" w:hAnsi="Tahoma" w:cs="Tahoma"/>
          <w:i/>
          <w:iCs/>
          <w:color w:val="000000"/>
          <w:sz w:val="19"/>
          <w:szCs w:val="19"/>
          <w:lang w:eastAsia="da-DK"/>
        </w:rPr>
        <w:t>8</w:t>
      </w:r>
      <w:r w:rsidRPr="00A720B5">
        <w:rPr>
          <w:rFonts w:ascii="Tahoma" w:eastAsia="Times New Roman" w:hAnsi="Tahoma" w:cs="Tahoma"/>
          <w:i/>
          <w:iCs/>
          <w:color w:val="000000"/>
          <w:sz w:val="19"/>
          <w:szCs w:val="19"/>
          <w:lang w:eastAsia="da-DK"/>
        </w:rPr>
        <w:t>.</w:t>
      </w:r>
      <w:r w:rsidRPr="00A720B5">
        <w:rPr>
          <w:rFonts w:ascii="Tahoma" w:eastAsia="Times New Roman" w:hAnsi="Tahoma" w:cs="Tahoma"/>
          <w:color w:val="000000"/>
          <w:sz w:val="19"/>
          <w:szCs w:val="19"/>
          <w:lang w:eastAsia="da-DK"/>
        </w:rPr>
        <w:t> I beregningen af person</w:t>
      </w:r>
      <w:r>
        <w:rPr>
          <w:rFonts w:ascii="Tahoma" w:eastAsia="Times New Roman" w:hAnsi="Tahoma" w:cs="Tahoma"/>
          <w:color w:val="000000"/>
          <w:sz w:val="19"/>
          <w:szCs w:val="19"/>
          <w:lang w:eastAsia="da-DK"/>
        </w:rPr>
        <w:t>er</w:t>
      </w:r>
      <w:r w:rsidRPr="00A720B5">
        <w:rPr>
          <w:rFonts w:ascii="Tahoma" w:eastAsia="Times New Roman" w:hAnsi="Tahoma" w:cs="Tahoma"/>
          <w:color w:val="000000"/>
          <w:sz w:val="19"/>
          <w:szCs w:val="19"/>
          <w:lang w:eastAsia="da-DK"/>
        </w:rPr>
        <w:t>s</w:t>
      </w:r>
      <w:r>
        <w:rPr>
          <w:rFonts w:ascii="Tahoma" w:eastAsia="Times New Roman" w:hAnsi="Tahoma" w:cs="Tahoma"/>
          <w:color w:val="000000"/>
          <w:sz w:val="19"/>
          <w:szCs w:val="19"/>
          <w:lang w:eastAsia="da-DK"/>
        </w:rPr>
        <w:t xml:space="preserve"> og selskab</w:t>
      </w:r>
      <w:ins w:id="196" w:author="Martin Grynberg Andersen" w:date="2018-09-07T10:21:00Z">
        <w:r w:rsidR="00AF76FD">
          <w:rPr>
            <w:rFonts w:ascii="Tahoma" w:eastAsia="Times New Roman" w:hAnsi="Tahoma" w:cs="Tahoma"/>
            <w:color w:val="000000"/>
            <w:sz w:val="19"/>
            <w:szCs w:val="19"/>
            <w:lang w:eastAsia="da-DK"/>
          </w:rPr>
          <w:t>er</w:t>
        </w:r>
      </w:ins>
      <w:r>
        <w:rPr>
          <w:rFonts w:ascii="Tahoma" w:eastAsia="Times New Roman" w:hAnsi="Tahoma" w:cs="Tahoma"/>
          <w:color w:val="000000"/>
          <w:sz w:val="19"/>
          <w:szCs w:val="19"/>
          <w:lang w:eastAsia="da-DK"/>
        </w:rPr>
        <w:t>s</w:t>
      </w:r>
      <w:r w:rsidRPr="00A720B5">
        <w:rPr>
          <w:rFonts w:ascii="Tahoma" w:eastAsia="Times New Roman" w:hAnsi="Tahoma" w:cs="Tahoma"/>
          <w:color w:val="000000"/>
          <w:sz w:val="19"/>
          <w:szCs w:val="19"/>
          <w:lang w:eastAsia="da-DK"/>
        </w:rPr>
        <w:t xml:space="preserve"> ejerandele </w:t>
      </w:r>
      <w:r>
        <w:rPr>
          <w:rFonts w:ascii="Tahoma" w:eastAsia="Times New Roman" w:hAnsi="Tahoma" w:cs="Tahoma"/>
          <w:color w:val="000000"/>
          <w:sz w:val="19"/>
          <w:szCs w:val="19"/>
          <w:lang w:eastAsia="da-DK"/>
        </w:rPr>
        <w:t>og et fartøjs kvoteandele</w:t>
      </w:r>
      <w:r w:rsidRPr="00A720B5">
        <w:rPr>
          <w:rFonts w:ascii="Tahoma" w:eastAsia="Times New Roman" w:hAnsi="Tahoma" w:cs="Tahoma"/>
          <w:color w:val="000000"/>
          <w:sz w:val="19"/>
          <w:szCs w:val="19"/>
          <w:lang w:eastAsia="da-DK"/>
        </w:rPr>
        <w:t>, jf</w:t>
      </w:r>
      <w:r>
        <w:rPr>
          <w:rFonts w:ascii="Tahoma" w:eastAsia="Times New Roman" w:hAnsi="Tahoma" w:cs="Tahoma"/>
          <w:color w:val="000000"/>
          <w:sz w:val="19"/>
          <w:szCs w:val="19"/>
          <w:lang w:eastAsia="da-DK"/>
        </w:rPr>
        <w:t xml:space="preserve">. </w:t>
      </w:r>
      <w:r w:rsidRPr="00A720B5">
        <w:rPr>
          <w:rFonts w:ascii="Tahoma" w:eastAsia="Times New Roman" w:hAnsi="Tahoma" w:cs="Tahoma"/>
          <w:color w:val="000000"/>
          <w:sz w:val="19"/>
          <w:szCs w:val="19"/>
          <w:lang w:eastAsia="da-DK"/>
        </w:rPr>
        <w:t>stk. 1-</w:t>
      </w:r>
      <w:r>
        <w:rPr>
          <w:rFonts w:ascii="Tahoma" w:eastAsia="Times New Roman" w:hAnsi="Tahoma" w:cs="Tahoma"/>
          <w:color w:val="000000"/>
          <w:sz w:val="19"/>
          <w:szCs w:val="19"/>
          <w:lang w:eastAsia="da-DK"/>
        </w:rPr>
        <w:t>3</w:t>
      </w:r>
      <w:r w:rsidRPr="00A720B5">
        <w:rPr>
          <w:rFonts w:ascii="Tahoma" w:eastAsia="Times New Roman" w:hAnsi="Tahoma" w:cs="Tahoma"/>
          <w:color w:val="000000"/>
          <w:sz w:val="19"/>
          <w:szCs w:val="19"/>
          <w:lang w:eastAsia="da-DK"/>
        </w:rPr>
        <w:t>, medregnes kvoteandele tildelt på basis af låne-FKA og låne-IO</w:t>
      </w:r>
      <w:r>
        <w:rPr>
          <w:rFonts w:ascii="Tahoma" w:eastAsia="Times New Roman" w:hAnsi="Tahoma" w:cs="Tahoma"/>
          <w:color w:val="000000"/>
          <w:sz w:val="19"/>
          <w:szCs w:val="19"/>
          <w:lang w:eastAsia="da-DK"/>
        </w:rPr>
        <w:t>K,</w:t>
      </w:r>
      <w:r w:rsidRPr="00A720B5">
        <w:rPr>
          <w:rFonts w:ascii="Tahoma" w:eastAsia="Times New Roman" w:hAnsi="Tahoma" w:cs="Tahoma"/>
          <w:color w:val="000000"/>
          <w:sz w:val="19"/>
          <w:szCs w:val="19"/>
          <w:lang w:eastAsia="da-DK"/>
        </w:rPr>
        <w:t xml:space="preserve"> jf. §§ </w:t>
      </w:r>
      <w:r>
        <w:rPr>
          <w:rFonts w:ascii="Tahoma" w:eastAsia="Times New Roman" w:hAnsi="Tahoma" w:cs="Tahoma"/>
          <w:color w:val="000000"/>
          <w:sz w:val="19"/>
          <w:szCs w:val="19"/>
          <w:lang w:eastAsia="da-DK"/>
        </w:rPr>
        <w:t>90-94</w:t>
      </w:r>
      <w:r w:rsidRPr="00A720B5">
        <w:rPr>
          <w:rFonts w:ascii="Tahoma" w:eastAsia="Times New Roman" w:hAnsi="Tahoma" w:cs="Tahoma"/>
          <w:color w:val="000000"/>
          <w:sz w:val="19"/>
          <w:szCs w:val="19"/>
          <w:lang w:eastAsia="da-DK"/>
        </w:rPr>
        <w:t>.</w:t>
      </w:r>
    </w:p>
    <w:p w14:paraId="29A96487" w14:textId="1AC16AA1" w:rsidR="00E7535C" w:rsidRPr="00E7535C" w:rsidRDefault="00E7535C" w:rsidP="005F524F">
      <w:pPr>
        <w:shd w:val="clear" w:color="auto" w:fill="FFFFFF"/>
        <w:spacing w:line="240" w:lineRule="auto"/>
        <w:ind w:firstLine="240"/>
        <w:rPr>
          <w:rFonts w:ascii="Tahoma" w:eastAsia="Times New Roman" w:hAnsi="Tahoma" w:cs="Tahoma"/>
          <w:color w:val="000000"/>
          <w:sz w:val="19"/>
          <w:szCs w:val="19"/>
          <w:lang w:eastAsia="da-DK"/>
        </w:rPr>
      </w:pPr>
      <w:r>
        <w:rPr>
          <w:rFonts w:ascii="Tahoma" w:eastAsia="Times New Roman" w:hAnsi="Tahoma" w:cs="Tahoma"/>
          <w:i/>
          <w:color w:val="000000"/>
          <w:sz w:val="19"/>
          <w:szCs w:val="19"/>
          <w:lang w:eastAsia="da-DK"/>
        </w:rPr>
        <w:t>Stk. 9</w:t>
      </w:r>
      <w:r>
        <w:rPr>
          <w:rFonts w:ascii="Tahoma" w:eastAsia="Times New Roman" w:hAnsi="Tahoma" w:cs="Tahoma"/>
          <w:color w:val="000000"/>
          <w:sz w:val="19"/>
          <w:szCs w:val="19"/>
          <w:lang w:eastAsia="da-DK"/>
        </w:rPr>
        <w:t>. Selskaber der overskrider FKA-kvoteloftet, jf. stk. 1</w:t>
      </w:r>
      <w:ins w:id="197" w:author="Martin Chemnitz Mortensen" w:date="2018-09-05T16:02:00Z">
        <w:r w:rsidR="00B4656D">
          <w:rPr>
            <w:rFonts w:ascii="Tahoma" w:eastAsia="Times New Roman" w:hAnsi="Tahoma" w:cs="Tahoma"/>
            <w:color w:val="000000"/>
            <w:sz w:val="19"/>
            <w:szCs w:val="19"/>
            <w:lang w:eastAsia="da-DK"/>
          </w:rPr>
          <w:t xml:space="preserve"> og 3</w:t>
        </w:r>
      </w:ins>
      <w:r>
        <w:rPr>
          <w:rFonts w:ascii="Tahoma" w:eastAsia="Times New Roman" w:hAnsi="Tahoma" w:cs="Tahoma"/>
          <w:color w:val="000000"/>
          <w:sz w:val="19"/>
          <w:szCs w:val="19"/>
          <w:lang w:eastAsia="da-DK"/>
        </w:rPr>
        <w:t xml:space="preserve">, på tidspunktet for bekendtgørelsens ikrafttrædelse, skal senest </w:t>
      </w:r>
      <w:r w:rsidR="0074014F">
        <w:rPr>
          <w:rFonts w:ascii="Tahoma" w:eastAsia="Times New Roman" w:hAnsi="Tahoma" w:cs="Tahoma"/>
          <w:color w:val="000000"/>
          <w:sz w:val="19"/>
          <w:szCs w:val="19"/>
          <w:lang w:eastAsia="da-DK"/>
        </w:rPr>
        <w:t xml:space="preserve">den </w:t>
      </w:r>
      <w:r w:rsidR="00CB3A40">
        <w:rPr>
          <w:rFonts w:ascii="Tahoma" w:eastAsia="Times New Roman" w:hAnsi="Tahoma" w:cs="Tahoma"/>
          <w:color w:val="000000"/>
          <w:sz w:val="19"/>
          <w:szCs w:val="19"/>
          <w:lang w:eastAsia="da-DK"/>
        </w:rPr>
        <w:t>31. december</w:t>
      </w:r>
      <w:r>
        <w:rPr>
          <w:rFonts w:ascii="Tahoma" w:eastAsia="Times New Roman" w:hAnsi="Tahoma" w:cs="Tahoma"/>
          <w:color w:val="000000"/>
          <w:sz w:val="19"/>
          <w:szCs w:val="19"/>
          <w:lang w:eastAsia="da-DK"/>
        </w:rPr>
        <w:t xml:space="preserve"> </w:t>
      </w:r>
      <w:del w:id="198" w:author="Martin Chemnitz Mortensen" w:date="2018-09-05T15:22:00Z">
        <w:r w:rsidDel="00594009">
          <w:rPr>
            <w:rFonts w:ascii="Tahoma" w:eastAsia="Times New Roman" w:hAnsi="Tahoma" w:cs="Tahoma"/>
            <w:color w:val="000000"/>
            <w:sz w:val="19"/>
            <w:szCs w:val="19"/>
            <w:lang w:eastAsia="da-DK"/>
          </w:rPr>
          <w:delText xml:space="preserve">2019 </w:delText>
        </w:r>
      </w:del>
      <w:ins w:id="199" w:author="Martin Chemnitz Mortensen" w:date="2018-09-05T15:22:00Z">
        <w:r w:rsidR="00594009">
          <w:rPr>
            <w:rFonts w:ascii="Tahoma" w:eastAsia="Times New Roman" w:hAnsi="Tahoma" w:cs="Tahoma"/>
            <w:color w:val="000000"/>
            <w:sz w:val="19"/>
            <w:szCs w:val="19"/>
            <w:lang w:eastAsia="da-DK"/>
          </w:rPr>
          <w:t xml:space="preserve">2025 </w:t>
        </w:r>
      </w:ins>
      <w:r>
        <w:rPr>
          <w:rFonts w:ascii="Tahoma" w:eastAsia="Times New Roman" w:hAnsi="Tahoma" w:cs="Tahoma"/>
          <w:color w:val="000000"/>
          <w:sz w:val="19"/>
          <w:szCs w:val="19"/>
          <w:lang w:eastAsia="da-DK"/>
        </w:rPr>
        <w:t>efterleve kravet i stk. 1</w:t>
      </w:r>
      <w:ins w:id="200" w:author="Martin Chemnitz Mortensen" w:date="2018-09-05T16:02:00Z">
        <w:r w:rsidR="00B4656D">
          <w:rPr>
            <w:rFonts w:ascii="Tahoma" w:eastAsia="Times New Roman" w:hAnsi="Tahoma" w:cs="Tahoma"/>
            <w:color w:val="000000"/>
            <w:sz w:val="19"/>
            <w:szCs w:val="19"/>
            <w:lang w:eastAsia="da-DK"/>
          </w:rPr>
          <w:t xml:space="preserve"> og 3</w:t>
        </w:r>
      </w:ins>
      <w:r>
        <w:rPr>
          <w:rFonts w:ascii="Tahoma" w:eastAsia="Times New Roman" w:hAnsi="Tahoma" w:cs="Tahoma"/>
          <w:color w:val="000000"/>
          <w:sz w:val="19"/>
          <w:szCs w:val="19"/>
          <w:lang w:eastAsia="da-DK"/>
        </w:rPr>
        <w:t xml:space="preserve">. </w:t>
      </w:r>
    </w:p>
    <w:p w14:paraId="501D733E" w14:textId="77777777" w:rsidR="005F524F" w:rsidRPr="00CF7321" w:rsidRDefault="005F524F" w:rsidP="005F524F">
      <w:pPr>
        <w:shd w:val="clear" w:color="auto" w:fill="FFFFFF"/>
        <w:spacing w:line="240" w:lineRule="auto"/>
        <w:ind w:firstLine="240"/>
        <w:rPr>
          <w:rFonts w:ascii="Tahoma" w:eastAsia="Times New Roman" w:hAnsi="Tahoma" w:cs="Tahoma"/>
          <w:iCs/>
          <w:color w:val="000000"/>
          <w:sz w:val="19"/>
          <w:szCs w:val="19"/>
          <w:lang w:eastAsia="da-DK"/>
        </w:rPr>
      </w:pPr>
    </w:p>
    <w:p w14:paraId="14DAE3DF" w14:textId="77777777" w:rsidR="005F524F" w:rsidRDefault="005F524F" w:rsidP="005F524F">
      <w:pPr>
        <w:shd w:val="clear" w:color="auto" w:fill="FFFFFF"/>
        <w:spacing w:line="240" w:lineRule="auto"/>
        <w:ind w:firstLine="240"/>
        <w:rPr>
          <w:rFonts w:ascii="Tahoma" w:eastAsia="Times New Roman" w:hAnsi="Tahoma" w:cs="Tahoma"/>
          <w:i/>
          <w:iCs/>
          <w:color w:val="000000"/>
          <w:sz w:val="19"/>
          <w:szCs w:val="19"/>
          <w:lang w:eastAsia="da-DK"/>
        </w:rPr>
      </w:pPr>
    </w:p>
    <w:p w14:paraId="2C64AD64" w14:textId="77777777" w:rsidR="005F524F" w:rsidRPr="00A720B5" w:rsidRDefault="005F524F" w:rsidP="005F524F">
      <w:pPr>
        <w:shd w:val="clear" w:color="auto" w:fill="FFFFFF"/>
        <w:spacing w:after="100" w:line="240" w:lineRule="auto"/>
        <w:jc w:val="center"/>
        <w:rPr>
          <w:rFonts w:ascii="Tahoma" w:eastAsia="Times New Roman" w:hAnsi="Tahoma" w:cs="Tahoma"/>
          <w:i/>
          <w:iCs/>
          <w:color w:val="000000"/>
          <w:sz w:val="19"/>
          <w:szCs w:val="19"/>
          <w:lang w:eastAsia="da-DK"/>
        </w:rPr>
      </w:pPr>
      <w:r>
        <w:rPr>
          <w:rFonts w:ascii="Tahoma" w:eastAsia="Times New Roman" w:hAnsi="Tahoma" w:cs="Tahoma"/>
          <w:i/>
          <w:iCs/>
          <w:color w:val="000000"/>
          <w:sz w:val="19"/>
          <w:szCs w:val="19"/>
          <w:lang w:eastAsia="da-DK"/>
        </w:rPr>
        <w:t>Kvotekoncentration på IOK-arter</w:t>
      </w:r>
    </w:p>
    <w:p w14:paraId="2D5CA4D4" w14:textId="77777777" w:rsidR="005F524F" w:rsidRDefault="005F524F" w:rsidP="005F524F">
      <w:pPr>
        <w:shd w:val="clear" w:color="auto" w:fill="FFFFFF"/>
        <w:spacing w:line="240" w:lineRule="auto"/>
        <w:ind w:firstLine="240"/>
        <w:jc w:val="center"/>
        <w:rPr>
          <w:rFonts w:ascii="Tahoma" w:eastAsia="Times New Roman" w:hAnsi="Tahoma" w:cs="Tahoma"/>
          <w:i/>
          <w:iCs/>
          <w:color w:val="000000"/>
          <w:sz w:val="19"/>
          <w:szCs w:val="19"/>
          <w:lang w:eastAsia="da-DK"/>
        </w:rPr>
      </w:pPr>
    </w:p>
    <w:p w14:paraId="562C2824" w14:textId="1B56E7D4" w:rsidR="005F524F" w:rsidRDefault="005F524F" w:rsidP="005F524F">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Pr>
          <w:rFonts w:ascii="Tahoma" w:eastAsia="Times New Roman" w:hAnsi="Tahoma" w:cs="Tahoma"/>
          <w:b/>
          <w:bCs/>
          <w:color w:val="000000"/>
          <w:sz w:val="19"/>
          <w:szCs w:val="19"/>
          <w:lang w:eastAsia="da-DK"/>
        </w:rPr>
        <w:t>65</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w:t>
      </w:r>
      <w:r>
        <w:rPr>
          <w:rFonts w:ascii="Tahoma" w:eastAsia="Times New Roman" w:hAnsi="Tahoma" w:cs="Tahoma"/>
          <w:color w:val="000000"/>
          <w:sz w:val="19"/>
          <w:szCs w:val="19"/>
          <w:lang w:eastAsia="da-DK"/>
        </w:rPr>
        <w:t>Personers og selskabers ejerandele af IOK-kvoter må ikke overstige 10 % af de samlede danske IOK-kvoter.</w:t>
      </w:r>
    </w:p>
    <w:p w14:paraId="770CBFB9" w14:textId="4CC21E1F" w:rsidR="005F524F" w:rsidRPr="003572F4" w:rsidRDefault="005F524F" w:rsidP="005F524F">
      <w:pPr>
        <w:shd w:val="clear" w:color="auto" w:fill="FFFFFF"/>
        <w:spacing w:line="240" w:lineRule="auto"/>
        <w:ind w:firstLine="240"/>
        <w:rPr>
          <w:rFonts w:ascii="Tahoma" w:eastAsia="Times New Roman" w:hAnsi="Tahoma" w:cs="Tahoma"/>
          <w:color w:val="000000"/>
          <w:sz w:val="19"/>
          <w:szCs w:val="19"/>
          <w:lang w:eastAsia="da-DK"/>
        </w:rPr>
      </w:pPr>
      <w:r>
        <w:rPr>
          <w:rFonts w:ascii="Tahoma" w:eastAsia="Times New Roman" w:hAnsi="Tahoma" w:cs="Tahoma"/>
          <w:i/>
          <w:color w:val="000000"/>
          <w:sz w:val="19"/>
          <w:szCs w:val="19"/>
          <w:lang w:eastAsia="da-DK"/>
        </w:rPr>
        <w:t>Stk. 2.</w:t>
      </w:r>
      <w:r>
        <w:rPr>
          <w:rFonts w:ascii="Tahoma" w:eastAsia="Times New Roman" w:hAnsi="Tahoma" w:cs="Tahoma"/>
          <w:color w:val="000000"/>
          <w:sz w:val="19"/>
          <w:szCs w:val="19"/>
          <w:lang w:eastAsia="da-DK"/>
        </w:rPr>
        <w:t xml:space="preserve"> </w:t>
      </w:r>
      <w:r w:rsidR="003C3724">
        <w:rPr>
          <w:rFonts w:ascii="Tahoma" w:eastAsia="Times New Roman" w:hAnsi="Tahoma" w:cs="Tahoma"/>
          <w:color w:val="000000"/>
          <w:sz w:val="19"/>
          <w:szCs w:val="19"/>
          <w:lang w:eastAsia="da-DK"/>
        </w:rPr>
        <w:t xml:space="preserve">De samlede </w:t>
      </w:r>
      <w:r>
        <w:rPr>
          <w:rFonts w:ascii="Tahoma" w:eastAsia="Times New Roman" w:hAnsi="Tahoma" w:cs="Tahoma"/>
          <w:color w:val="000000"/>
          <w:sz w:val="19"/>
          <w:szCs w:val="19"/>
          <w:lang w:eastAsia="da-DK"/>
        </w:rPr>
        <w:t>IOK-kvoteandele, der er på et fartøj, må ikke overstige 10</w:t>
      </w:r>
      <w:r w:rsidR="005E1254">
        <w:rPr>
          <w:rFonts w:ascii="Tahoma" w:eastAsia="Times New Roman" w:hAnsi="Tahoma" w:cs="Tahoma"/>
          <w:color w:val="000000"/>
          <w:sz w:val="19"/>
          <w:szCs w:val="19"/>
          <w:lang w:eastAsia="da-DK"/>
        </w:rPr>
        <w:t xml:space="preserve"> </w:t>
      </w:r>
      <w:r>
        <w:rPr>
          <w:rFonts w:ascii="Tahoma" w:eastAsia="Times New Roman" w:hAnsi="Tahoma" w:cs="Tahoma"/>
          <w:color w:val="000000"/>
          <w:sz w:val="19"/>
          <w:szCs w:val="19"/>
          <w:lang w:eastAsia="da-DK"/>
        </w:rPr>
        <w:t>% af de samlede danske IOK-kvoter.</w:t>
      </w:r>
    </w:p>
    <w:p w14:paraId="3F240375" w14:textId="31160184" w:rsidR="005F524F" w:rsidRDefault="005F524F" w:rsidP="005F524F">
      <w:pPr>
        <w:shd w:val="clear" w:color="auto" w:fill="FFFFFF"/>
        <w:spacing w:line="240" w:lineRule="auto"/>
        <w:ind w:firstLine="240"/>
        <w:rPr>
          <w:rFonts w:ascii="Tahoma" w:eastAsia="Times New Roman" w:hAnsi="Tahoma" w:cs="Tahoma"/>
          <w:color w:val="000000"/>
          <w:sz w:val="19"/>
          <w:szCs w:val="19"/>
          <w:lang w:eastAsia="da-DK"/>
        </w:rPr>
      </w:pPr>
      <w:r>
        <w:rPr>
          <w:rFonts w:ascii="Tahoma" w:eastAsia="Times New Roman" w:hAnsi="Tahoma" w:cs="Tahoma"/>
          <w:i/>
          <w:color w:val="000000"/>
          <w:sz w:val="19"/>
          <w:szCs w:val="19"/>
          <w:lang w:eastAsia="da-DK"/>
        </w:rPr>
        <w:t>Stk. 3.</w:t>
      </w:r>
      <w:r w:rsidR="003C3724">
        <w:rPr>
          <w:rFonts w:ascii="Tahoma" w:eastAsia="Times New Roman" w:hAnsi="Tahoma" w:cs="Tahoma"/>
          <w:color w:val="000000"/>
          <w:sz w:val="19"/>
          <w:szCs w:val="19"/>
          <w:lang w:eastAsia="da-DK"/>
        </w:rPr>
        <w:t xml:space="preserve"> Personers og</w:t>
      </w:r>
      <w:r>
        <w:rPr>
          <w:rFonts w:ascii="Tahoma" w:eastAsia="Times New Roman" w:hAnsi="Tahoma" w:cs="Tahoma"/>
          <w:color w:val="000000"/>
          <w:sz w:val="19"/>
          <w:szCs w:val="19"/>
          <w:lang w:eastAsia="da-DK"/>
        </w:rPr>
        <w:t xml:space="preserve"> selskabers </w:t>
      </w:r>
      <w:r w:rsidR="003C3724">
        <w:rPr>
          <w:rFonts w:ascii="Tahoma" w:eastAsia="Times New Roman" w:hAnsi="Tahoma" w:cs="Tahoma"/>
          <w:color w:val="000000"/>
          <w:sz w:val="19"/>
          <w:szCs w:val="19"/>
          <w:lang w:eastAsia="da-DK"/>
        </w:rPr>
        <w:t xml:space="preserve">ejerandele </w:t>
      </w:r>
      <w:r>
        <w:rPr>
          <w:rFonts w:ascii="Tahoma" w:eastAsia="Times New Roman" w:hAnsi="Tahoma" w:cs="Tahoma"/>
          <w:color w:val="000000"/>
          <w:sz w:val="19"/>
          <w:szCs w:val="19"/>
          <w:lang w:eastAsia="da-DK"/>
        </w:rPr>
        <w:t xml:space="preserve">eller fartøjers </w:t>
      </w:r>
      <w:r w:rsidR="003C3724">
        <w:rPr>
          <w:rFonts w:ascii="Tahoma" w:eastAsia="Times New Roman" w:hAnsi="Tahoma" w:cs="Tahoma"/>
          <w:color w:val="000000"/>
          <w:sz w:val="19"/>
          <w:szCs w:val="19"/>
          <w:lang w:eastAsia="da-DK"/>
        </w:rPr>
        <w:t>kvote</w:t>
      </w:r>
      <w:r>
        <w:rPr>
          <w:rFonts w:ascii="Tahoma" w:eastAsia="Times New Roman" w:hAnsi="Tahoma" w:cs="Tahoma"/>
          <w:color w:val="000000"/>
          <w:sz w:val="19"/>
          <w:szCs w:val="19"/>
          <w:lang w:eastAsia="da-DK"/>
        </w:rPr>
        <w:t xml:space="preserve">andele af IOK-arter, må ikke overstige de </w:t>
      </w:r>
      <w:r w:rsidRPr="00A720B5">
        <w:rPr>
          <w:rFonts w:ascii="Tahoma" w:eastAsia="Times New Roman" w:hAnsi="Tahoma" w:cs="Tahoma"/>
          <w:color w:val="000000"/>
          <w:sz w:val="19"/>
          <w:szCs w:val="19"/>
          <w:lang w:eastAsia="da-DK"/>
        </w:rPr>
        <w:t>maksimale satser for ejerandele eller kvoteandele, som fremgår af bilag 14</w:t>
      </w:r>
      <w:r>
        <w:rPr>
          <w:rFonts w:ascii="Tahoma" w:eastAsia="Times New Roman" w:hAnsi="Tahoma" w:cs="Tahoma"/>
          <w:color w:val="000000"/>
          <w:sz w:val="19"/>
          <w:szCs w:val="19"/>
          <w:lang w:eastAsia="da-DK"/>
        </w:rPr>
        <w:t>.</w:t>
      </w:r>
    </w:p>
    <w:p w14:paraId="63A58508" w14:textId="4F4CEA9F" w:rsidR="005F524F" w:rsidRDefault="005F524F" w:rsidP="005F524F">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 xml:space="preserve">Stk. </w:t>
      </w:r>
      <w:r>
        <w:rPr>
          <w:rFonts w:ascii="Tahoma" w:eastAsia="Times New Roman" w:hAnsi="Tahoma" w:cs="Tahoma"/>
          <w:i/>
          <w:iCs/>
          <w:color w:val="000000"/>
          <w:sz w:val="19"/>
          <w:szCs w:val="19"/>
          <w:lang w:eastAsia="da-DK"/>
        </w:rPr>
        <w:t>4</w:t>
      </w:r>
      <w:r w:rsidRPr="00A720B5">
        <w:rPr>
          <w:rFonts w:ascii="Tahoma" w:eastAsia="Times New Roman" w:hAnsi="Tahoma" w:cs="Tahoma"/>
          <w:i/>
          <w:iCs/>
          <w:color w:val="000000"/>
          <w:sz w:val="19"/>
          <w:szCs w:val="19"/>
          <w:lang w:eastAsia="da-DK"/>
        </w:rPr>
        <w:t>.</w:t>
      </w:r>
      <w:r w:rsidRPr="00A720B5">
        <w:rPr>
          <w:rFonts w:ascii="Tahoma" w:eastAsia="Times New Roman" w:hAnsi="Tahoma" w:cs="Tahoma"/>
          <w:color w:val="000000"/>
          <w:sz w:val="19"/>
          <w:szCs w:val="19"/>
          <w:lang w:eastAsia="da-DK"/>
        </w:rPr>
        <w:t> Hvis de disponible danske kvoter ændres fra et fangstår til et andet, og en persons</w:t>
      </w:r>
      <w:r>
        <w:rPr>
          <w:rFonts w:ascii="Tahoma" w:eastAsia="Times New Roman" w:hAnsi="Tahoma" w:cs="Tahoma"/>
          <w:color w:val="000000"/>
          <w:sz w:val="19"/>
          <w:szCs w:val="19"/>
          <w:lang w:eastAsia="da-DK"/>
        </w:rPr>
        <w:t>, et selskabs</w:t>
      </w:r>
      <w:r w:rsidRPr="00A720B5">
        <w:rPr>
          <w:rFonts w:ascii="Tahoma" w:eastAsia="Times New Roman" w:hAnsi="Tahoma" w:cs="Tahoma"/>
          <w:color w:val="000000"/>
          <w:sz w:val="19"/>
          <w:szCs w:val="19"/>
          <w:lang w:eastAsia="da-DK"/>
        </w:rPr>
        <w:t xml:space="preserve"> </w:t>
      </w:r>
      <w:r>
        <w:rPr>
          <w:rFonts w:ascii="Tahoma" w:eastAsia="Times New Roman" w:hAnsi="Tahoma" w:cs="Tahoma"/>
          <w:color w:val="000000"/>
          <w:sz w:val="19"/>
          <w:szCs w:val="19"/>
          <w:lang w:eastAsia="da-DK"/>
        </w:rPr>
        <w:t xml:space="preserve">eller et fartøjs </w:t>
      </w:r>
      <w:r w:rsidRPr="00A720B5">
        <w:rPr>
          <w:rFonts w:ascii="Tahoma" w:eastAsia="Times New Roman" w:hAnsi="Tahoma" w:cs="Tahoma"/>
          <w:color w:val="000000"/>
          <w:sz w:val="19"/>
          <w:szCs w:val="19"/>
          <w:lang w:eastAsia="da-DK"/>
        </w:rPr>
        <w:t xml:space="preserve">samlede årsmængde af </w:t>
      </w:r>
      <w:r>
        <w:rPr>
          <w:rFonts w:ascii="Tahoma" w:eastAsia="Times New Roman" w:hAnsi="Tahoma" w:cs="Tahoma"/>
          <w:color w:val="000000"/>
          <w:sz w:val="19"/>
          <w:szCs w:val="19"/>
          <w:lang w:eastAsia="da-DK"/>
        </w:rPr>
        <w:t>IOK</w:t>
      </w:r>
      <w:r w:rsidRPr="00A720B5">
        <w:rPr>
          <w:rFonts w:ascii="Tahoma" w:eastAsia="Times New Roman" w:hAnsi="Tahoma" w:cs="Tahoma"/>
          <w:color w:val="000000"/>
          <w:sz w:val="19"/>
          <w:szCs w:val="19"/>
          <w:lang w:eastAsia="da-DK"/>
        </w:rPr>
        <w:t xml:space="preserve">-kvoter </w:t>
      </w:r>
      <w:r>
        <w:rPr>
          <w:rFonts w:ascii="Tahoma" w:eastAsia="Times New Roman" w:hAnsi="Tahoma" w:cs="Tahoma"/>
          <w:color w:val="000000"/>
          <w:sz w:val="19"/>
          <w:szCs w:val="19"/>
          <w:lang w:eastAsia="da-DK"/>
        </w:rPr>
        <w:t>som følge heraf</w:t>
      </w:r>
      <w:r w:rsidRPr="00A720B5">
        <w:rPr>
          <w:rFonts w:ascii="Tahoma" w:eastAsia="Times New Roman" w:hAnsi="Tahoma" w:cs="Tahoma"/>
          <w:color w:val="000000"/>
          <w:sz w:val="19"/>
          <w:szCs w:val="19"/>
          <w:lang w:eastAsia="da-DK"/>
        </w:rPr>
        <w:t xml:space="preserve"> overstiger </w:t>
      </w:r>
      <w:r>
        <w:rPr>
          <w:rFonts w:ascii="Tahoma" w:eastAsia="Times New Roman" w:hAnsi="Tahoma" w:cs="Tahoma"/>
          <w:color w:val="000000"/>
          <w:sz w:val="19"/>
          <w:szCs w:val="19"/>
          <w:lang w:eastAsia="da-DK"/>
        </w:rPr>
        <w:t>10</w:t>
      </w:r>
      <w:r w:rsidR="005E1254">
        <w:rPr>
          <w:rFonts w:ascii="Tahoma" w:eastAsia="Times New Roman" w:hAnsi="Tahoma" w:cs="Tahoma"/>
          <w:color w:val="000000"/>
          <w:sz w:val="19"/>
          <w:szCs w:val="19"/>
          <w:lang w:eastAsia="da-DK"/>
        </w:rPr>
        <w:t xml:space="preserve"> </w:t>
      </w:r>
      <w:r w:rsidRPr="00A720B5">
        <w:rPr>
          <w:rFonts w:ascii="Tahoma" w:eastAsia="Times New Roman" w:hAnsi="Tahoma" w:cs="Tahoma"/>
          <w:color w:val="000000"/>
          <w:sz w:val="19"/>
          <w:szCs w:val="19"/>
          <w:lang w:eastAsia="da-DK"/>
        </w:rPr>
        <w:t xml:space="preserve">%, </w:t>
      </w:r>
      <w:r>
        <w:rPr>
          <w:rFonts w:ascii="Tahoma" w:eastAsia="Times New Roman" w:hAnsi="Tahoma" w:cs="Tahoma"/>
          <w:color w:val="000000"/>
          <w:sz w:val="19"/>
          <w:szCs w:val="19"/>
          <w:lang w:eastAsia="da-DK"/>
        </w:rPr>
        <w:t>jf.</w:t>
      </w:r>
      <w:r w:rsidRPr="00A720B5">
        <w:rPr>
          <w:rFonts w:ascii="Tahoma" w:eastAsia="Times New Roman" w:hAnsi="Tahoma" w:cs="Tahoma"/>
          <w:color w:val="000000"/>
          <w:sz w:val="19"/>
          <w:szCs w:val="19"/>
          <w:lang w:eastAsia="da-DK"/>
        </w:rPr>
        <w:t xml:space="preserve"> stk. </w:t>
      </w:r>
      <w:r>
        <w:rPr>
          <w:rFonts w:ascii="Tahoma" w:eastAsia="Times New Roman" w:hAnsi="Tahoma" w:cs="Tahoma"/>
          <w:color w:val="000000"/>
          <w:sz w:val="19"/>
          <w:szCs w:val="19"/>
          <w:lang w:eastAsia="da-DK"/>
        </w:rPr>
        <w:t>1</w:t>
      </w:r>
      <w:r w:rsidRPr="00A720B5">
        <w:rPr>
          <w:rFonts w:ascii="Tahoma" w:eastAsia="Times New Roman" w:hAnsi="Tahoma" w:cs="Tahoma"/>
          <w:color w:val="000000"/>
          <w:sz w:val="19"/>
          <w:szCs w:val="19"/>
          <w:lang w:eastAsia="da-DK"/>
        </w:rPr>
        <w:t xml:space="preserve">, </w:t>
      </w:r>
      <w:r>
        <w:rPr>
          <w:rFonts w:ascii="Tahoma" w:eastAsia="Times New Roman" w:hAnsi="Tahoma" w:cs="Tahoma"/>
          <w:color w:val="000000"/>
          <w:sz w:val="19"/>
          <w:szCs w:val="19"/>
          <w:lang w:eastAsia="da-DK"/>
        </w:rPr>
        <w:t>må personen eller selskabet ikke tilkøbe IOK-kvoter, og skal samtidig afhænde kvoteandele svarende til overskridelsen.</w:t>
      </w:r>
    </w:p>
    <w:p w14:paraId="5FED6277" w14:textId="1A96660A" w:rsidR="005F524F" w:rsidRDefault="005F524F" w:rsidP="005F524F">
      <w:pPr>
        <w:shd w:val="clear" w:color="auto" w:fill="FFFFFF"/>
        <w:spacing w:line="240" w:lineRule="auto"/>
        <w:ind w:firstLine="240"/>
        <w:rPr>
          <w:rFonts w:ascii="Tahoma" w:eastAsia="Times New Roman" w:hAnsi="Tahoma" w:cs="Tahoma"/>
          <w:color w:val="000000"/>
          <w:sz w:val="19"/>
          <w:szCs w:val="19"/>
          <w:lang w:eastAsia="da-DK"/>
        </w:rPr>
      </w:pPr>
      <w:r w:rsidRPr="00F0150E">
        <w:rPr>
          <w:rFonts w:ascii="Tahoma" w:eastAsia="Times New Roman" w:hAnsi="Tahoma" w:cs="Tahoma"/>
          <w:i/>
          <w:color w:val="000000"/>
          <w:sz w:val="19"/>
          <w:szCs w:val="19"/>
          <w:lang w:eastAsia="da-DK"/>
        </w:rPr>
        <w:t xml:space="preserve">Stk. </w:t>
      </w:r>
      <w:r>
        <w:rPr>
          <w:rFonts w:ascii="Tahoma" w:eastAsia="Times New Roman" w:hAnsi="Tahoma" w:cs="Tahoma"/>
          <w:i/>
          <w:color w:val="000000"/>
          <w:sz w:val="19"/>
          <w:szCs w:val="19"/>
          <w:lang w:eastAsia="da-DK"/>
        </w:rPr>
        <w:t>5</w:t>
      </w:r>
      <w:r w:rsidRPr="00F0150E">
        <w:rPr>
          <w:rFonts w:ascii="Tahoma" w:eastAsia="Times New Roman" w:hAnsi="Tahoma" w:cs="Tahoma"/>
          <w:i/>
          <w:color w:val="000000"/>
          <w:sz w:val="19"/>
          <w:szCs w:val="19"/>
          <w:lang w:eastAsia="da-DK"/>
        </w:rPr>
        <w:t>.</w:t>
      </w:r>
      <w:r>
        <w:rPr>
          <w:rFonts w:ascii="Tahoma" w:eastAsia="Times New Roman" w:hAnsi="Tahoma" w:cs="Tahoma"/>
          <w:color w:val="000000"/>
          <w:sz w:val="19"/>
          <w:szCs w:val="19"/>
          <w:lang w:eastAsia="da-DK"/>
        </w:rPr>
        <w:t xml:space="preserve"> Kvoteandele, der svarer til overskridelsen, </w:t>
      </w:r>
      <w:r w:rsidR="00CB3A40">
        <w:rPr>
          <w:rFonts w:ascii="Tahoma" w:eastAsia="Times New Roman" w:hAnsi="Tahoma" w:cs="Tahoma"/>
          <w:color w:val="000000"/>
          <w:sz w:val="19"/>
          <w:szCs w:val="19"/>
          <w:lang w:eastAsia="da-DK"/>
        </w:rPr>
        <w:t xml:space="preserve">jf. stk. 4, </w:t>
      </w:r>
      <w:r>
        <w:rPr>
          <w:rFonts w:ascii="Tahoma" w:eastAsia="Times New Roman" w:hAnsi="Tahoma" w:cs="Tahoma"/>
          <w:color w:val="000000"/>
          <w:sz w:val="19"/>
          <w:szCs w:val="19"/>
          <w:lang w:eastAsia="da-DK"/>
        </w:rPr>
        <w:t xml:space="preserve">som ikke er afhændet </w:t>
      </w:r>
      <w:r w:rsidR="007223BB">
        <w:rPr>
          <w:rFonts w:ascii="Tahoma" w:eastAsia="Times New Roman" w:hAnsi="Tahoma" w:cs="Tahoma"/>
          <w:color w:val="000000"/>
          <w:sz w:val="19"/>
          <w:szCs w:val="19"/>
          <w:lang w:eastAsia="da-DK"/>
        </w:rPr>
        <w:t>i det år, hvor overskridelsen har fundet sted</w:t>
      </w:r>
      <w:r>
        <w:rPr>
          <w:rFonts w:ascii="Tahoma" w:eastAsia="Times New Roman" w:hAnsi="Tahoma" w:cs="Tahoma"/>
          <w:color w:val="000000"/>
          <w:sz w:val="19"/>
          <w:szCs w:val="19"/>
          <w:lang w:eastAsia="da-DK"/>
        </w:rPr>
        <w:t>, skal senest være afhændet med udgangen af det efterfølgende år.</w:t>
      </w:r>
    </w:p>
    <w:p w14:paraId="30E751EA" w14:textId="77777777" w:rsidR="005F524F" w:rsidRDefault="005F524F" w:rsidP="005F524F">
      <w:pPr>
        <w:shd w:val="clear" w:color="auto" w:fill="FFFFFF"/>
        <w:spacing w:line="240" w:lineRule="auto"/>
        <w:ind w:firstLine="240"/>
        <w:rPr>
          <w:rFonts w:ascii="Tahoma" w:eastAsia="Times New Roman" w:hAnsi="Tahoma" w:cs="Tahoma"/>
          <w:color w:val="000000"/>
          <w:sz w:val="19"/>
          <w:szCs w:val="19"/>
          <w:lang w:eastAsia="da-DK"/>
        </w:rPr>
      </w:pPr>
      <w:r w:rsidRPr="00CF7321">
        <w:rPr>
          <w:rFonts w:ascii="Tahoma" w:eastAsia="Times New Roman" w:hAnsi="Tahoma" w:cs="Tahoma"/>
          <w:i/>
          <w:color w:val="000000"/>
          <w:sz w:val="19"/>
          <w:szCs w:val="19"/>
          <w:lang w:eastAsia="da-DK"/>
        </w:rPr>
        <w:t xml:space="preserve">Stk. </w:t>
      </w:r>
      <w:r>
        <w:rPr>
          <w:rFonts w:ascii="Tahoma" w:eastAsia="Times New Roman" w:hAnsi="Tahoma" w:cs="Tahoma"/>
          <w:i/>
          <w:color w:val="000000"/>
          <w:sz w:val="19"/>
          <w:szCs w:val="19"/>
          <w:lang w:eastAsia="da-DK"/>
        </w:rPr>
        <w:t>6</w:t>
      </w:r>
      <w:r w:rsidRPr="00CF7321">
        <w:rPr>
          <w:rFonts w:ascii="Tahoma" w:eastAsia="Times New Roman" w:hAnsi="Tahoma" w:cs="Tahoma"/>
          <w:i/>
          <w:color w:val="000000"/>
          <w:sz w:val="19"/>
          <w:szCs w:val="19"/>
          <w:lang w:eastAsia="da-DK"/>
        </w:rPr>
        <w:t>.</w:t>
      </w:r>
      <w:r>
        <w:rPr>
          <w:rFonts w:ascii="Tahoma" w:eastAsia="Times New Roman" w:hAnsi="Tahoma" w:cs="Tahoma"/>
          <w:color w:val="000000"/>
          <w:sz w:val="19"/>
          <w:szCs w:val="19"/>
          <w:lang w:eastAsia="da-DK"/>
        </w:rPr>
        <w:t xml:space="preserve"> Kvoteandele, der ikke er afhændet rettidigt, jf. stk. 5, vil blive inddraget og tilfalde Fiskefonden.</w:t>
      </w:r>
    </w:p>
    <w:p w14:paraId="353E39F4" w14:textId="77777777" w:rsidR="005F524F" w:rsidRPr="00145975" w:rsidRDefault="005F524F" w:rsidP="005F524F">
      <w:pPr>
        <w:shd w:val="clear" w:color="auto" w:fill="FFFFFF"/>
        <w:spacing w:line="240" w:lineRule="auto"/>
        <w:ind w:firstLine="240"/>
        <w:rPr>
          <w:rFonts w:ascii="Tahoma" w:eastAsia="Times New Roman" w:hAnsi="Tahoma" w:cs="Tahoma"/>
          <w:color w:val="000000"/>
          <w:sz w:val="19"/>
          <w:szCs w:val="19"/>
          <w:lang w:eastAsia="da-DK"/>
        </w:rPr>
      </w:pPr>
      <w:r>
        <w:rPr>
          <w:rFonts w:ascii="Tahoma" w:eastAsia="Times New Roman" w:hAnsi="Tahoma" w:cs="Tahoma"/>
          <w:i/>
          <w:color w:val="000000"/>
          <w:sz w:val="19"/>
          <w:szCs w:val="19"/>
          <w:lang w:eastAsia="da-DK"/>
        </w:rPr>
        <w:t>Stk. 7.</w:t>
      </w:r>
      <w:r>
        <w:rPr>
          <w:rFonts w:ascii="Tahoma" w:eastAsia="Times New Roman" w:hAnsi="Tahoma" w:cs="Tahoma"/>
          <w:color w:val="000000"/>
          <w:sz w:val="19"/>
          <w:szCs w:val="19"/>
          <w:lang w:eastAsia="da-DK"/>
        </w:rPr>
        <w:t xml:space="preserve"> Beregning af personers og selskabers samlede ejerandele af IOK-kvoter, </w:t>
      </w:r>
      <w:r w:rsidRPr="00A720B5">
        <w:rPr>
          <w:rFonts w:ascii="Tahoma" w:eastAsia="Times New Roman" w:hAnsi="Tahoma" w:cs="Tahoma"/>
          <w:color w:val="000000"/>
          <w:sz w:val="19"/>
          <w:szCs w:val="19"/>
          <w:lang w:eastAsia="da-DK"/>
        </w:rPr>
        <w:t xml:space="preserve">sker på grundlag af </w:t>
      </w:r>
      <w:r>
        <w:rPr>
          <w:rFonts w:ascii="Tahoma" w:eastAsia="Times New Roman" w:hAnsi="Tahoma" w:cs="Tahoma"/>
          <w:color w:val="000000"/>
          <w:sz w:val="19"/>
          <w:szCs w:val="19"/>
          <w:lang w:eastAsia="da-DK"/>
        </w:rPr>
        <w:t xml:space="preserve">ejerens ejerandele af IOK-kvoter eller et fartøjs IOK-kvoteandele og beregnes på baggrund af </w:t>
      </w:r>
      <w:r w:rsidRPr="00A720B5">
        <w:rPr>
          <w:rFonts w:ascii="Tahoma" w:eastAsia="Times New Roman" w:hAnsi="Tahoma" w:cs="Tahoma"/>
          <w:color w:val="000000"/>
          <w:sz w:val="19"/>
          <w:szCs w:val="19"/>
          <w:lang w:eastAsia="da-DK"/>
        </w:rPr>
        <w:t xml:space="preserve">et gennemsnit af de foregående 3 års endelige </w:t>
      </w:r>
      <w:r>
        <w:rPr>
          <w:rFonts w:ascii="Tahoma" w:eastAsia="Times New Roman" w:hAnsi="Tahoma" w:cs="Tahoma"/>
          <w:color w:val="000000"/>
          <w:sz w:val="19"/>
          <w:szCs w:val="19"/>
          <w:lang w:eastAsia="da-DK"/>
        </w:rPr>
        <w:t>kvoter af IOK-arter.</w:t>
      </w:r>
    </w:p>
    <w:p w14:paraId="2F42051B" w14:textId="2D4CD7F5" w:rsidR="005F524F" w:rsidRDefault="005F524F" w:rsidP="005F524F">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 xml:space="preserve">Stk. </w:t>
      </w:r>
      <w:r>
        <w:rPr>
          <w:rFonts w:ascii="Tahoma" w:eastAsia="Times New Roman" w:hAnsi="Tahoma" w:cs="Tahoma"/>
          <w:i/>
          <w:iCs/>
          <w:color w:val="000000"/>
          <w:sz w:val="19"/>
          <w:szCs w:val="19"/>
          <w:lang w:eastAsia="da-DK"/>
        </w:rPr>
        <w:t>8</w:t>
      </w:r>
      <w:r w:rsidRPr="00A720B5">
        <w:rPr>
          <w:rFonts w:ascii="Tahoma" w:eastAsia="Times New Roman" w:hAnsi="Tahoma" w:cs="Tahoma"/>
          <w:i/>
          <w:iCs/>
          <w:color w:val="000000"/>
          <w:sz w:val="19"/>
          <w:szCs w:val="19"/>
          <w:lang w:eastAsia="da-DK"/>
        </w:rPr>
        <w:t>.</w:t>
      </w:r>
      <w:r w:rsidRPr="00A720B5">
        <w:rPr>
          <w:rFonts w:ascii="Tahoma" w:eastAsia="Times New Roman" w:hAnsi="Tahoma" w:cs="Tahoma"/>
          <w:color w:val="000000"/>
          <w:sz w:val="19"/>
          <w:szCs w:val="19"/>
          <w:lang w:eastAsia="da-DK"/>
        </w:rPr>
        <w:t> I beregningen af person</w:t>
      </w:r>
      <w:r>
        <w:rPr>
          <w:rFonts w:ascii="Tahoma" w:eastAsia="Times New Roman" w:hAnsi="Tahoma" w:cs="Tahoma"/>
          <w:color w:val="000000"/>
          <w:sz w:val="19"/>
          <w:szCs w:val="19"/>
          <w:lang w:eastAsia="da-DK"/>
        </w:rPr>
        <w:t>er</w:t>
      </w:r>
      <w:r w:rsidRPr="00A720B5">
        <w:rPr>
          <w:rFonts w:ascii="Tahoma" w:eastAsia="Times New Roman" w:hAnsi="Tahoma" w:cs="Tahoma"/>
          <w:color w:val="000000"/>
          <w:sz w:val="19"/>
          <w:szCs w:val="19"/>
          <w:lang w:eastAsia="da-DK"/>
        </w:rPr>
        <w:t>s</w:t>
      </w:r>
      <w:r>
        <w:rPr>
          <w:rFonts w:ascii="Tahoma" w:eastAsia="Times New Roman" w:hAnsi="Tahoma" w:cs="Tahoma"/>
          <w:color w:val="000000"/>
          <w:sz w:val="19"/>
          <w:szCs w:val="19"/>
          <w:lang w:eastAsia="da-DK"/>
        </w:rPr>
        <w:t xml:space="preserve"> og selskabers</w:t>
      </w:r>
      <w:r w:rsidRPr="00A720B5">
        <w:rPr>
          <w:rFonts w:ascii="Tahoma" w:eastAsia="Times New Roman" w:hAnsi="Tahoma" w:cs="Tahoma"/>
          <w:color w:val="000000"/>
          <w:sz w:val="19"/>
          <w:szCs w:val="19"/>
          <w:lang w:eastAsia="da-DK"/>
        </w:rPr>
        <w:t xml:space="preserve"> ejerandele </w:t>
      </w:r>
      <w:r>
        <w:rPr>
          <w:rFonts w:ascii="Tahoma" w:eastAsia="Times New Roman" w:hAnsi="Tahoma" w:cs="Tahoma"/>
          <w:color w:val="000000"/>
          <w:sz w:val="19"/>
          <w:szCs w:val="19"/>
          <w:lang w:eastAsia="da-DK"/>
        </w:rPr>
        <w:t>og et fartøjs kvoteandele</w:t>
      </w:r>
      <w:r w:rsidRPr="00A720B5">
        <w:rPr>
          <w:rFonts w:ascii="Tahoma" w:eastAsia="Times New Roman" w:hAnsi="Tahoma" w:cs="Tahoma"/>
          <w:color w:val="000000"/>
          <w:sz w:val="19"/>
          <w:szCs w:val="19"/>
          <w:lang w:eastAsia="da-DK"/>
        </w:rPr>
        <w:t>, jf</w:t>
      </w:r>
      <w:r>
        <w:rPr>
          <w:rFonts w:ascii="Tahoma" w:eastAsia="Times New Roman" w:hAnsi="Tahoma" w:cs="Tahoma"/>
          <w:color w:val="000000"/>
          <w:sz w:val="19"/>
          <w:szCs w:val="19"/>
          <w:lang w:eastAsia="da-DK"/>
        </w:rPr>
        <w:t xml:space="preserve">. </w:t>
      </w:r>
      <w:r w:rsidRPr="00A720B5">
        <w:rPr>
          <w:rFonts w:ascii="Tahoma" w:eastAsia="Times New Roman" w:hAnsi="Tahoma" w:cs="Tahoma"/>
          <w:color w:val="000000"/>
          <w:sz w:val="19"/>
          <w:szCs w:val="19"/>
          <w:lang w:eastAsia="da-DK"/>
        </w:rPr>
        <w:t>stk. 1-</w:t>
      </w:r>
      <w:r>
        <w:rPr>
          <w:rFonts w:ascii="Tahoma" w:eastAsia="Times New Roman" w:hAnsi="Tahoma" w:cs="Tahoma"/>
          <w:color w:val="000000"/>
          <w:sz w:val="19"/>
          <w:szCs w:val="19"/>
          <w:lang w:eastAsia="da-DK"/>
        </w:rPr>
        <w:t>3</w:t>
      </w:r>
      <w:r w:rsidRPr="00A720B5">
        <w:rPr>
          <w:rFonts w:ascii="Tahoma" w:eastAsia="Times New Roman" w:hAnsi="Tahoma" w:cs="Tahoma"/>
          <w:color w:val="000000"/>
          <w:sz w:val="19"/>
          <w:szCs w:val="19"/>
          <w:lang w:eastAsia="da-DK"/>
        </w:rPr>
        <w:t>, medregnes kvoteandele tildelt på basis af låne-FKA og låne-IO</w:t>
      </w:r>
      <w:r>
        <w:rPr>
          <w:rFonts w:ascii="Tahoma" w:eastAsia="Times New Roman" w:hAnsi="Tahoma" w:cs="Tahoma"/>
          <w:color w:val="000000"/>
          <w:sz w:val="19"/>
          <w:szCs w:val="19"/>
          <w:lang w:eastAsia="da-DK"/>
        </w:rPr>
        <w:t>K,</w:t>
      </w:r>
      <w:r w:rsidRPr="00A720B5">
        <w:rPr>
          <w:rFonts w:ascii="Tahoma" w:eastAsia="Times New Roman" w:hAnsi="Tahoma" w:cs="Tahoma"/>
          <w:color w:val="000000"/>
          <w:sz w:val="19"/>
          <w:szCs w:val="19"/>
          <w:lang w:eastAsia="da-DK"/>
        </w:rPr>
        <w:t xml:space="preserve"> jf. §§ </w:t>
      </w:r>
      <w:r>
        <w:rPr>
          <w:rFonts w:ascii="Tahoma" w:eastAsia="Times New Roman" w:hAnsi="Tahoma" w:cs="Tahoma"/>
          <w:color w:val="000000"/>
          <w:sz w:val="19"/>
          <w:szCs w:val="19"/>
          <w:lang w:eastAsia="da-DK"/>
        </w:rPr>
        <w:t>90-94</w:t>
      </w:r>
      <w:r w:rsidRPr="00A720B5">
        <w:rPr>
          <w:rFonts w:ascii="Tahoma" w:eastAsia="Times New Roman" w:hAnsi="Tahoma" w:cs="Tahoma"/>
          <w:color w:val="000000"/>
          <w:sz w:val="19"/>
          <w:szCs w:val="19"/>
          <w:lang w:eastAsia="da-DK"/>
        </w:rPr>
        <w:t>.</w:t>
      </w:r>
    </w:p>
    <w:p w14:paraId="78058AB9" w14:textId="55D12CA5" w:rsidR="00E7535C" w:rsidRDefault="00E7535C" w:rsidP="00E7535C">
      <w:pPr>
        <w:shd w:val="clear" w:color="auto" w:fill="FFFFFF"/>
        <w:spacing w:line="240" w:lineRule="auto"/>
        <w:ind w:firstLine="240"/>
        <w:rPr>
          <w:rFonts w:ascii="Tahoma" w:eastAsia="Times New Roman" w:hAnsi="Tahoma" w:cs="Tahoma"/>
          <w:color w:val="000000"/>
          <w:sz w:val="19"/>
          <w:szCs w:val="19"/>
          <w:lang w:eastAsia="da-DK"/>
        </w:rPr>
      </w:pPr>
      <w:r>
        <w:rPr>
          <w:rFonts w:ascii="Tahoma" w:eastAsia="Times New Roman" w:hAnsi="Tahoma" w:cs="Tahoma"/>
          <w:i/>
          <w:color w:val="000000"/>
          <w:sz w:val="19"/>
          <w:szCs w:val="19"/>
          <w:lang w:eastAsia="da-DK"/>
        </w:rPr>
        <w:t>Stk. 9</w:t>
      </w:r>
      <w:r>
        <w:rPr>
          <w:rFonts w:ascii="Tahoma" w:eastAsia="Times New Roman" w:hAnsi="Tahoma" w:cs="Tahoma"/>
          <w:color w:val="000000"/>
          <w:sz w:val="19"/>
          <w:szCs w:val="19"/>
          <w:lang w:eastAsia="da-DK"/>
        </w:rPr>
        <w:t>. Selskaber der overskrider IOK-kvoteloftet, jf. stk. 1</w:t>
      </w:r>
      <w:ins w:id="201" w:author="Martin Chemnitz Mortensen" w:date="2018-09-05T16:02:00Z">
        <w:r w:rsidR="00B4656D">
          <w:rPr>
            <w:rFonts w:ascii="Tahoma" w:eastAsia="Times New Roman" w:hAnsi="Tahoma" w:cs="Tahoma"/>
            <w:color w:val="000000"/>
            <w:sz w:val="19"/>
            <w:szCs w:val="19"/>
            <w:lang w:eastAsia="da-DK"/>
          </w:rPr>
          <w:t xml:space="preserve"> og 3</w:t>
        </w:r>
      </w:ins>
      <w:r>
        <w:rPr>
          <w:rFonts w:ascii="Tahoma" w:eastAsia="Times New Roman" w:hAnsi="Tahoma" w:cs="Tahoma"/>
          <w:color w:val="000000"/>
          <w:sz w:val="19"/>
          <w:szCs w:val="19"/>
          <w:lang w:eastAsia="da-DK"/>
        </w:rPr>
        <w:t xml:space="preserve">, på tidspunktet for bekendtgørelsens ikrafttrædelse, skal senest </w:t>
      </w:r>
      <w:r w:rsidR="0074014F">
        <w:rPr>
          <w:rFonts w:ascii="Tahoma" w:eastAsia="Times New Roman" w:hAnsi="Tahoma" w:cs="Tahoma"/>
          <w:color w:val="000000"/>
          <w:sz w:val="19"/>
          <w:szCs w:val="19"/>
          <w:lang w:eastAsia="da-DK"/>
        </w:rPr>
        <w:t>den 31. december</w:t>
      </w:r>
      <w:r>
        <w:rPr>
          <w:rFonts w:ascii="Tahoma" w:eastAsia="Times New Roman" w:hAnsi="Tahoma" w:cs="Tahoma"/>
          <w:color w:val="000000"/>
          <w:sz w:val="19"/>
          <w:szCs w:val="19"/>
          <w:lang w:eastAsia="da-DK"/>
        </w:rPr>
        <w:t xml:space="preserve"> </w:t>
      </w:r>
      <w:del w:id="202" w:author="Martin Chemnitz Mortensen" w:date="2018-09-05T15:22:00Z">
        <w:r w:rsidDel="00594009">
          <w:rPr>
            <w:rFonts w:ascii="Tahoma" w:eastAsia="Times New Roman" w:hAnsi="Tahoma" w:cs="Tahoma"/>
            <w:color w:val="000000"/>
            <w:sz w:val="19"/>
            <w:szCs w:val="19"/>
            <w:lang w:eastAsia="da-DK"/>
          </w:rPr>
          <w:delText xml:space="preserve">2019 </w:delText>
        </w:r>
      </w:del>
      <w:ins w:id="203" w:author="Martin Chemnitz Mortensen" w:date="2018-09-05T15:22:00Z">
        <w:r w:rsidR="00594009">
          <w:rPr>
            <w:rFonts w:ascii="Tahoma" w:eastAsia="Times New Roman" w:hAnsi="Tahoma" w:cs="Tahoma"/>
            <w:color w:val="000000"/>
            <w:sz w:val="19"/>
            <w:szCs w:val="19"/>
            <w:lang w:eastAsia="da-DK"/>
          </w:rPr>
          <w:t xml:space="preserve">2025 </w:t>
        </w:r>
      </w:ins>
      <w:r>
        <w:rPr>
          <w:rFonts w:ascii="Tahoma" w:eastAsia="Times New Roman" w:hAnsi="Tahoma" w:cs="Tahoma"/>
          <w:color w:val="000000"/>
          <w:sz w:val="19"/>
          <w:szCs w:val="19"/>
          <w:lang w:eastAsia="da-DK"/>
        </w:rPr>
        <w:t>efterleve kravet i stk. 1</w:t>
      </w:r>
      <w:ins w:id="204" w:author="Martin Chemnitz Mortensen" w:date="2018-09-05T16:02:00Z">
        <w:r w:rsidR="00B4656D">
          <w:rPr>
            <w:rFonts w:ascii="Tahoma" w:eastAsia="Times New Roman" w:hAnsi="Tahoma" w:cs="Tahoma"/>
            <w:color w:val="000000"/>
            <w:sz w:val="19"/>
            <w:szCs w:val="19"/>
            <w:lang w:eastAsia="da-DK"/>
          </w:rPr>
          <w:t xml:space="preserve"> og 3</w:t>
        </w:r>
      </w:ins>
      <w:r>
        <w:rPr>
          <w:rFonts w:ascii="Tahoma" w:eastAsia="Times New Roman" w:hAnsi="Tahoma" w:cs="Tahoma"/>
          <w:color w:val="000000"/>
          <w:sz w:val="19"/>
          <w:szCs w:val="19"/>
          <w:lang w:eastAsia="da-DK"/>
        </w:rPr>
        <w:t xml:space="preserve">. </w:t>
      </w:r>
    </w:p>
    <w:p w14:paraId="12CAB0E2" w14:textId="77777777" w:rsidR="005F524F" w:rsidRDefault="005F524F" w:rsidP="005F524F">
      <w:pPr>
        <w:shd w:val="clear" w:color="auto" w:fill="FFFFFF"/>
        <w:spacing w:line="240" w:lineRule="auto"/>
        <w:ind w:firstLine="240"/>
        <w:jc w:val="center"/>
        <w:rPr>
          <w:rFonts w:ascii="Tahoma" w:eastAsia="Times New Roman" w:hAnsi="Tahoma" w:cs="Tahoma"/>
          <w:i/>
          <w:iCs/>
          <w:color w:val="000000"/>
          <w:sz w:val="19"/>
          <w:szCs w:val="19"/>
          <w:lang w:eastAsia="da-DK"/>
        </w:rPr>
      </w:pPr>
    </w:p>
    <w:p w14:paraId="04F079F0" w14:textId="77777777" w:rsidR="005F524F" w:rsidRDefault="005F524F" w:rsidP="005F524F">
      <w:pPr>
        <w:shd w:val="clear" w:color="auto" w:fill="FFFFFF"/>
        <w:spacing w:line="240" w:lineRule="auto"/>
        <w:ind w:firstLine="240"/>
        <w:jc w:val="center"/>
        <w:rPr>
          <w:rFonts w:ascii="Tahoma" w:eastAsia="Times New Roman" w:hAnsi="Tahoma" w:cs="Tahoma"/>
          <w:i/>
          <w:iCs/>
          <w:color w:val="000000"/>
          <w:sz w:val="19"/>
          <w:szCs w:val="19"/>
          <w:lang w:eastAsia="da-DK"/>
        </w:rPr>
      </w:pPr>
    </w:p>
    <w:p w14:paraId="1882A9A2" w14:textId="77777777" w:rsidR="005F524F" w:rsidRDefault="005F524F" w:rsidP="005F524F">
      <w:pPr>
        <w:shd w:val="clear" w:color="auto" w:fill="FFFFFF"/>
        <w:spacing w:line="240" w:lineRule="auto"/>
        <w:ind w:firstLine="240"/>
        <w:jc w:val="center"/>
        <w:rPr>
          <w:rFonts w:ascii="Tahoma" w:eastAsia="Times New Roman" w:hAnsi="Tahoma" w:cs="Tahoma"/>
          <w:iCs/>
          <w:color w:val="000000"/>
          <w:sz w:val="19"/>
          <w:szCs w:val="19"/>
          <w:lang w:eastAsia="da-DK"/>
        </w:rPr>
      </w:pPr>
      <w:r>
        <w:rPr>
          <w:rFonts w:ascii="Tahoma" w:eastAsia="Times New Roman" w:hAnsi="Tahoma" w:cs="Tahoma"/>
          <w:i/>
          <w:iCs/>
          <w:color w:val="000000"/>
          <w:sz w:val="19"/>
          <w:szCs w:val="19"/>
          <w:lang w:eastAsia="da-DK"/>
        </w:rPr>
        <w:t>Krydsregler</w:t>
      </w:r>
    </w:p>
    <w:p w14:paraId="67B25D3A" w14:textId="4BE1CABA" w:rsidR="005F524F" w:rsidRPr="00A720B5" w:rsidRDefault="005F524F" w:rsidP="005F524F">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Pr>
          <w:rFonts w:ascii="Tahoma" w:eastAsia="Times New Roman" w:hAnsi="Tahoma" w:cs="Tahoma"/>
          <w:b/>
          <w:bCs/>
          <w:color w:val="000000"/>
          <w:sz w:val="19"/>
          <w:szCs w:val="19"/>
          <w:lang w:eastAsia="da-DK"/>
        </w:rPr>
        <w:t>66</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w:t>
      </w:r>
      <w:r>
        <w:rPr>
          <w:rFonts w:ascii="Tahoma" w:eastAsia="Times New Roman" w:hAnsi="Tahoma" w:cs="Tahoma"/>
          <w:color w:val="000000"/>
          <w:sz w:val="19"/>
          <w:szCs w:val="19"/>
          <w:lang w:eastAsia="da-DK"/>
        </w:rPr>
        <w:t xml:space="preserve">Personer eller selskaber, </w:t>
      </w:r>
      <w:r w:rsidR="003C3724">
        <w:rPr>
          <w:rFonts w:ascii="Tahoma" w:eastAsia="Times New Roman" w:hAnsi="Tahoma" w:cs="Tahoma"/>
          <w:color w:val="000000"/>
          <w:sz w:val="19"/>
          <w:szCs w:val="19"/>
          <w:lang w:eastAsia="da-DK"/>
        </w:rPr>
        <w:t>hvis samlede e</w:t>
      </w:r>
      <w:r w:rsidR="0074014F">
        <w:rPr>
          <w:rFonts w:ascii="Tahoma" w:eastAsia="Times New Roman" w:hAnsi="Tahoma" w:cs="Tahoma"/>
          <w:color w:val="000000"/>
          <w:sz w:val="19"/>
          <w:szCs w:val="19"/>
          <w:lang w:eastAsia="da-DK"/>
        </w:rPr>
        <w:t>j</w:t>
      </w:r>
      <w:r w:rsidR="003C3724">
        <w:rPr>
          <w:rFonts w:ascii="Tahoma" w:eastAsia="Times New Roman" w:hAnsi="Tahoma" w:cs="Tahoma"/>
          <w:color w:val="000000"/>
          <w:sz w:val="19"/>
          <w:szCs w:val="19"/>
          <w:lang w:eastAsia="da-DK"/>
        </w:rPr>
        <w:t>er</w:t>
      </w:r>
      <w:r w:rsidR="0074014F">
        <w:rPr>
          <w:rFonts w:ascii="Tahoma" w:eastAsia="Times New Roman" w:hAnsi="Tahoma" w:cs="Tahoma"/>
          <w:color w:val="000000"/>
          <w:sz w:val="19"/>
          <w:szCs w:val="19"/>
          <w:lang w:eastAsia="da-DK"/>
        </w:rPr>
        <w:t>andel</w:t>
      </w:r>
      <w:r>
        <w:rPr>
          <w:rFonts w:ascii="Tahoma" w:eastAsia="Times New Roman" w:hAnsi="Tahoma" w:cs="Tahoma"/>
          <w:color w:val="000000"/>
          <w:sz w:val="19"/>
          <w:szCs w:val="19"/>
          <w:lang w:eastAsia="da-DK"/>
        </w:rPr>
        <w:t xml:space="preserve"> </w:t>
      </w:r>
      <w:ins w:id="205" w:author="Martin Chemnitz Mortensen" w:date="2018-09-05T15:09:00Z">
        <w:r w:rsidR="00C97E64">
          <w:rPr>
            <w:rFonts w:ascii="Tahoma" w:eastAsia="Times New Roman" w:hAnsi="Tahoma" w:cs="Tahoma"/>
            <w:color w:val="000000"/>
            <w:sz w:val="19"/>
            <w:szCs w:val="19"/>
            <w:lang w:eastAsia="da-DK"/>
          </w:rPr>
          <w:t xml:space="preserve">udgør </w:t>
        </w:r>
      </w:ins>
      <w:r>
        <w:rPr>
          <w:rFonts w:ascii="Tahoma" w:eastAsia="Times New Roman" w:hAnsi="Tahoma" w:cs="Tahoma"/>
          <w:color w:val="000000"/>
          <w:sz w:val="19"/>
          <w:szCs w:val="19"/>
          <w:lang w:eastAsia="da-DK"/>
        </w:rPr>
        <w:t>1 % eller derover af de samlede danske IOK-kvoter, må ikke samtidig være ejer af FKA-kvoteandele.</w:t>
      </w:r>
    </w:p>
    <w:p w14:paraId="40AF6ECF" w14:textId="77777777" w:rsidR="005F524F" w:rsidRDefault="005F524F" w:rsidP="005F524F">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 xml:space="preserve">Stk. </w:t>
      </w:r>
      <w:r>
        <w:rPr>
          <w:rFonts w:ascii="Tahoma" w:eastAsia="Times New Roman" w:hAnsi="Tahoma" w:cs="Tahoma"/>
          <w:i/>
          <w:iCs/>
          <w:color w:val="000000"/>
          <w:sz w:val="19"/>
          <w:szCs w:val="19"/>
          <w:lang w:eastAsia="da-DK"/>
        </w:rPr>
        <w:t>2</w:t>
      </w:r>
      <w:r w:rsidRPr="00A720B5">
        <w:rPr>
          <w:rFonts w:ascii="Tahoma" w:eastAsia="Times New Roman" w:hAnsi="Tahoma" w:cs="Tahoma"/>
          <w:i/>
          <w:iCs/>
          <w:color w:val="000000"/>
          <w:sz w:val="19"/>
          <w:szCs w:val="19"/>
          <w:lang w:eastAsia="da-DK"/>
        </w:rPr>
        <w:t>.</w:t>
      </w:r>
      <w:r w:rsidRPr="00A720B5">
        <w:rPr>
          <w:rFonts w:ascii="Tahoma" w:eastAsia="Times New Roman" w:hAnsi="Tahoma" w:cs="Tahoma"/>
          <w:color w:val="000000"/>
          <w:sz w:val="19"/>
          <w:szCs w:val="19"/>
          <w:lang w:eastAsia="da-DK"/>
        </w:rPr>
        <w:t> </w:t>
      </w:r>
      <w:r>
        <w:rPr>
          <w:rFonts w:ascii="Tahoma" w:eastAsia="Times New Roman" w:hAnsi="Tahoma" w:cs="Tahoma"/>
          <w:color w:val="000000"/>
          <w:sz w:val="19"/>
          <w:szCs w:val="19"/>
          <w:lang w:eastAsia="da-DK"/>
        </w:rPr>
        <w:t>Personer eller selskaber, der ejer FKA-kvoteandele, må ikke samtidig være ejer af 1 % eller derover af de samlede danske IOK-kvoter.</w:t>
      </w:r>
    </w:p>
    <w:p w14:paraId="253AD4E4" w14:textId="77777777" w:rsidR="005F524F" w:rsidRDefault="005F524F" w:rsidP="005F524F">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 xml:space="preserve">Stk. </w:t>
      </w:r>
      <w:r>
        <w:rPr>
          <w:rFonts w:ascii="Tahoma" w:eastAsia="Times New Roman" w:hAnsi="Tahoma" w:cs="Tahoma"/>
          <w:i/>
          <w:iCs/>
          <w:color w:val="000000"/>
          <w:sz w:val="19"/>
          <w:szCs w:val="19"/>
          <w:lang w:eastAsia="da-DK"/>
        </w:rPr>
        <w:t>3</w:t>
      </w:r>
      <w:r w:rsidRPr="00A720B5">
        <w:rPr>
          <w:rFonts w:ascii="Tahoma" w:eastAsia="Times New Roman" w:hAnsi="Tahoma" w:cs="Tahoma"/>
          <w:i/>
          <w:iCs/>
          <w:color w:val="000000"/>
          <w:sz w:val="19"/>
          <w:szCs w:val="19"/>
          <w:lang w:eastAsia="da-DK"/>
        </w:rPr>
        <w:t>.</w:t>
      </w:r>
      <w:r w:rsidRPr="00A720B5">
        <w:rPr>
          <w:rFonts w:ascii="Tahoma" w:eastAsia="Times New Roman" w:hAnsi="Tahoma" w:cs="Tahoma"/>
          <w:color w:val="000000"/>
          <w:sz w:val="19"/>
          <w:szCs w:val="19"/>
          <w:lang w:eastAsia="da-DK"/>
        </w:rPr>
        <w:t xml:space="preserve"> Hvis de disponible danske </w:t>
      </w:r>
      <w:r>
        <w:rPr>
          <w:rFonts w:ascii="Tahoma" w:eastAsia="Times New Roman" w:hAnsi="Tahoma" w:cs="Tahoma"/>
          <w:color w:val="000000"/>
          <w:sz w:val="19"/>
          <w:szCs w:val="19"/>
          <w:lang w:eastAsia="da-DK"/>
        </w:rPr>
        <w:t>IOK-</w:t>
      </w:r>
      <w:r w:rsidRPr="00A720B5">
        <w:rPr>
          <w:rFonts w:ascii="Tahoma" w:eastAsia="Times New Roman" w:hAnsi="Tahoma" w:cs="Tahoma"/>
          <w:color w:val="000000"/>
          <w:sz w:val="19"/>
          <w:szCs w:val="19"/>
          <w:lang w:eastAsia="da-DK"/>
        </w:rPr>
        <w:t>kvoter ændres fra et fangstår til et andet, og en persons</w:t>
      </w:r>
      <w:r>
        <w:rPr>
          <w:rFonts w:ascii="Tahoma" w:eastAsia="Times New Roman" w:hAnsi="Tahoma" w:cs="Tahoma"/>
          <w:color w:val="000000"/>
          <w:sz w:val="19"/>
          <w:szCs w:val="19"/>
          <w:lang w:eastAsia="da-DK"/>
        </w:rPr>
        <w:t xml:space="preserve"> eller et selskabs </w:t>
      </w:r>
      <w:r w:rsidRPr="00A720B5">
        <w:rPr>
          <w:rFonts w:ascii="Tahoma" w:eastAsia="Times New Roman" w:hAnsi="Tahoma" w:cs="Tahoma"/>
          <w:color w:val="000000"/>
          <w:sz w:val="19"/>
          <w:szCs w:val="19"/>
          <w:lang w:eastAsia="da-DK"/>
        </w:rPr>
        <w:t xml:space="preserve">samlede årsmængde af </w:t>
      </w:r>
      <w:r>
        <w:rPr>
          <w:rFonts w:ascii="Tahoma" w:eastAsia="Times New Roman" w:hAnsi="Tahoma" w:cs="Tahoma"/>
          <w:color w:val="000000"/>
          <w:sz w:val="19"/>
          <w:szCs w:val="19"/>
          <w:lang w:eastAsia="da-DK"/>
        </w:rPr>
        <w:t>IOK</w:t>
      </w:r>
      <w:r w:rsidRPr="00A720B5">
        <w:rPr>
          <w:rFonts w:ascii="Tahoma" w:eastAsia="Times New Roman" w:hAnsi="Tahoma" w:cs="Tahoma"/>
          <w:color w:val="000000"/>
          <w:sz w:val="19"/>
          <w:szCs w:val="19"/>
          <w:lang w:eastAsia="da-DK"/>
        </w:rPr>
        <w:t xml:space="preserve">-kvoter </w:t>
      </w:r>
      <w:r>
        <w:rPr>
          <w:rFonts w:ascii="Tahoma" w:eastAsia="Times New Roman" w:hAnsi="Tahoma" w:cs="Tahoma"/>
          <w:color w:val="000000"/>
          <w:sz w:val="19"/>
          <w:szCs w:val="19"/>
          <w:lang w:eastAsia="da-DK"/>
        </w:rPr>
        <w:t>som følge heraf</w:t>
      </w:r>
      <w:r w:rsidRPr="00A720B5">
        <w:rPr>
          <w:rFonts w:ascii="Tahoma" w:eastAsia="Times New Roman" w:hAnsi="Tahoma" w:cs="Tahoma"/>
          <w:color w:val="000000"/>
          <w:sz w:val="19"/>
          <w:szCs w:val="19"/>
          <w:lang w:eastAsia="da-DK"/>
        </w:rPr>
        <w:t xml:space="preserve"> overstiger </w:t>
      </w:r>
      <w:r>
        <w:rPr>
          <w:rFonts w:ascii="Tahoma" w:eastAsia="Times New Roman" w:hAnsi="Tahoma" w:cs="Tahoma"/>
          <w:color w:val="000000"/>
          <w:sz w:val="19"/>
          <w:szCs w:val="19"/>
          <w:lang w:eastAsia="da-DK"/>
        </w:rPr>
        <w:t xml:space="preserve">1 </w:t>
      </w:r>
      <w:r w:rsidRPr="00A720B5">
        <w:rPr>
          <w:rFonts w:ascii="Tahoma" w:eastAsia="Times New Roman" w:hAnsi="Tahoma" w:cs="Tahoma"/>
          <w:color w:val="000000"/>
          <w:sz w:val="19"/>
          <w:szCs w:val="19"/>
          <w:lang w:eastAsia="da-DK"/>
        </w:rPr>
        <w:t xml:space="preserve">%, </w:t>
      </w:r>
      <w:r>
        <w:rPr>
          <w:rFonts w:ascii="Tahoma" w:eastAsia="Times New Roman" w:hAnsi="Tahoma" w:cs="Tahoma"/>
          <w:color w:val="000000"/>
          <w:sz w:val="19"/>
          <w:szCs w:val="19"/>
          <w:lang w:eastAsia="da-DK"/>
        </w:rPr>
        <w:t>jf.</w:t>
      </w:r>
      <w:r w:rsidRPr="00A720B5">
        <w:rPr>
          <w:rFonts w:ascii="Tahoma" w:eastAsia="Times New Roman" w:hAnsi="Tahoma" w:cs="Tahoma"/>
          <w:color w:val="000000"/>
          <w:sz w:val="19"/>
          <w:szCs w:val="19"/>
          <w:lang w:eastAsia="da-DK"/>
        </w:rPr>
        <w:t xml:space="preserve"> stk. </w:t>
      </w:r>
      <w:r>
        <w:rPr>
          <w:rFonts w:ascii="Tahoma" w:eastAsia="Times New Roman" w:hAnsi="Tahoma" w:cs="Tahoma"/>
          <w:color w:val="000000"/>
          <w:sz w:val="19"/>
          <w:szCs w:val="19"/>
          <w:lang w:eastAsia="da-DK"/>
        </w:rPr>
        <w:t>1</w:t>
      </w:r>
      <w:r w:rsidRPr="00A720B5">
        <w:rPr>
          <w:rFonts w:ascii="Tahoma" w:eastAsia="Times New Roman" w:hAnsi="Tahoma" w:cs="Tahoma"/>
          <w:color w:val="000000"/>
          <w:sz w:val="19"/>
          <w:szCs w:val="19"/>
          <w:lang w:eastAsia="da-DK"/>
        </w:rPr>
        <w:t xml:space="preserve">, </w:t>
      </w:r>
      <w:r>
        <w:rPr>
          <w:rFonts w:ascii="Tahoma" w:eastAsia="Times New Roman" w:hAnsi="Tahoma" w:cs="Tahoma"/>
          <w:color w:val="000000"/>
          <w:sz w:val="19"/>
          <w:szCs w:val="19"/>
          <w:lang w:eastAsia="da-DK"/>
        </w:rPr>
        <w:t>må personen eller selskabet ikke tilkøbe FKA-kvoter, og personen eller selskabet skal afhænde enten de IOK-kvoteandele, der svarer til overskridelsen, eller afhænde alle FKA-kvoteandele.</w:t>
      </w:r>
    </w:p>
    <w:p w14:paraId="5D05F290" w14:textId="6D4B6E01" w:rsidR="005F524F" w:rsidRDefault="005F524F" w:rsidP="005F524F">
      <w:pPr>
        <w:shd w:val="clear" w:color="auto" w:fill="FFFFFF"/>
        <w:spacing w:line="240" w:lineRule="auto"/>
        <w:ind w:firstLine="240"/>
        <w:rPr>
          <w:rFonts w:ascii="Tahoma" w:eastAsia="Times New Roman" w:hAnsi="Tahoma" w:cs="Tahoma"/>
          <w:color w:val="000000"/>
          <w:sz w:val="19"/>
          <w:szCs w:val="19"/>
          <w:lang w:eastAsia="da-DK"/>
        </w:rPr>
      </w:pPr>
      <w:r w:rsidRPr="00F0150E">
        <w:rPr>
          <w:rFonts w:ascii="Tahoma" w:eastAsia="Times New Roman" w:hAnsi="Tahoma" w:cs="Tahoma"/>
          <w:i/>
          <w:color w:val="000000"/>
          <w:sz w:val="19"/>
          <w:szCs w:val="19"/>
          <w:lang w:eastAsia="da-DK"/>
        </w:rPr>
        <w:t xml:space="preserve">Stk. </w:t>
      </w:r>
      <w:r>
        <w:rPr>
          <w:rFonts w:ascii="Tahoma" w:eastAsia="Times New Roman" w:hAnsi="Tahoma" w:cs="Tahoma"/>
          <w:i/>
          <w:color w:val="000000"/>
          <w:sz w:val="19"/>
          <w:szCs w:val="19"/>
          <w:lang w:eastAsia="da-DK"/>
        </w:rPr>
        <w:t>4</w:t>
      </w:r>
      <w:r w:rsidRPr="00F0150E">
        <w:rPr>
          <w:rFonts w:ascii="Tahoma" w:eastAsia="Times New Roman" w:hAnsi="Tahoma" w:cs="Tahoma"/>
          <w:i/>
          <w:color w:val="000000"/>
          <w:sz w:val="19"/>
          <w:szCs w:val="19"/>
          <w:lang w:eastAsia="da-DK"/>
        </w:rPr>
        <w:t>.</w:t>
      </w:r>
      <w:r>
        <w:rPr>
          <w:rFonts w:ascii="Tahoma" w:eastAsia="Times New Roman" w:hAnsi="Tahoma" w:cs="Tahoma"/>
          <w:color w:val="000000"/>
          <w:sz w:val="19"/>
          <w:szCs w:val="19"/>
          <w:lang w:eastAsia="da-DK"/>
        </w:rPr>
        <w:t xml:space="preserve"> </w:t>
      </w:r>
      <w:ins w:id="206" w:author="Martin Grynberg Andersen" w:date="2018-09-07T10:22:00Z">
        <w:r w:rsidR="00AF76FD">
          <w:rPr>
            <w:rFonts w:ascii="Tahoma" w:eastAsia="Times New Roman" w:hAnsi="Tahoma" w:cs="Tahoma"/>
            <w:color w:val="000000"/>
            <w:sz w:val="19"/>
            <w:szCs w:val="19"/>
            <w:lang w:eastAsia="da-DK"/>
          </w:rPr>
          <w:t>IOK-</w:t>
        </w:r>
      </w:ins>
      <w:del w:id="207" w:author="Martin Grynberg Andersen" w:date="2018-09-07T10:22:00Z">
        <w:r w:rsidDel="00AF76FD">
          <w:rPr>
            <w:rFonts w:ascii="Tahoma" w:eastAsia="Times New Roman" w:hAnsi="Tahoma" w:cs="Tahoma"/>
            <w:color w:val="000000"/>
            <w:sz w:val="19"/>
            <w:szCs w:val="19"/>
            <w:lang w:eastAsia="da-DK"/>
          </w:rPr>
          <w:delText>K</w:delText>
        </w:r>
      </w:del>
      <w:ins w:id="208" w:author="Martin Grynberg Andersen" w:date="2018-09-07T10:22:00Z">
        <w:r w:rsidR="00AF76FD">
          <w:rPr>
            <w:rFonts w:ascii="Tahoma" w:eastAsia="Times New Roman" w:hAnsi="Tahoma" w:cs="Tahoma"/>
            <w:color w:val="000000"/>
            <w:sz w:val="19"/>
            <w:szCs w:val="19"/>
            <w:lang w:eastAsia="da-DK"/>
          </w:rPr>
          <w:t>k</w:t>
        </w:r>
      </w:ins>
      <w:r>
        <w:rPr>
          <w:rFonts w:ascii="Tahoma" w:eastAsia="Times New Roman" w:hAnsi="Tahoma" w:cs="Tahoma"/>
          <w:color w:val="000000"/>
          <w:sz w:val="19"/>
          <w:szCs w:val="19"/>
          <w:lang w:eastAsia="da-DK"/>
        </w:rPr>
        <w:t>voteandele, der svarer til overskridelsen, eller de samlede FKA-kvoteandele, skal senest være afhændet med udgangen af det efterfølgende år.</w:t>
      </w:r>
    </w:p>
    <w:p w14:paraId="48375FF2" w14:textId="77777777" w:rsidR="005F524F" w:rsidRDefault="005F524F" w:rsidP="005F524F">
      <w:pPr>
        <w:shd w:val="clear" w:color="auto" w:fill="FFFFFF"/>
        <w:spacing w:line="240" w:lineRule="auto"/>
        <w:ind w:firstLine="240"/>
        <w:rPr>
          <w:rFonts w:ascii="Tahoma" w:eastAsia="Times New Roman" w:hAnsi="Tahoma" w:cs="Tahoma"/>
          <w:color w:val="000000"/>
          <w:sz w:val="19"/>
          <w:szCs w:val="19"/>
          <w:lang w:eastAsia="da-DK"/>
        </w:rPr>
      </w:pPr>
      <w:r w:rsidRPr="00CF7321">
        <w:rPr>
          <w:rFonts w:ascii="Tahoma" w:eastAsia="Times New Roman" w:hAnsi="Tahoma" w:cs="Tahoma"/>
          <w:i/>
          <w:color w:val="000000"/>
          <w:sz w:val="19"/>
          <w:szCs w:val="19"/>
          <w:lang w:eastAsia="da-DK"/>
        </w:rPr>
        <w:t xml:space="preserve">Stk. </w:t>
      </w:r>
      <w:r>
        <w:rPr>
          <w:rFonts w:ascii="Tahoma" w:eastAsia="Times New Roman" w:hAnsi="Tahoma" w:cs="Tahoma"/>
          <w:i/>
          <w:color w:val="000000"/>
          <w:sz w:val="19"/>
          <w:szCs w:val="19"/>
          <w:lang w:eastAsia="da-DK"/>
        </w:rPr>
        <w:t>5</w:t>
      </w:r>
      <w:r w:rsidRPr="00CF7321">
        <w:rPr>
          <w:rFonts w:ascii="Tahoma" w:eastAsia="Times New Roman" w:hAnsi="Tahoma" w:cs="Tahoma"/>
          <w:i/>
          <w:color w:val="000000"/>
          <w:sz w:val="19"/>
          <w:szCs w:val="19"/>
          <w:lang w:eastAsia="da-DK"/>
        </w:rPr>
        <w:t>.</w:t>
      </w:r>
      <w:r>
        <w:rPr>
          <w:rFonts w:ascii="Tahoma" w:eastAsia="Times New Roman" w:hAnsi="Tahoma" w:cs="Tahoma"/>
          <w:color w:val="000000"/>
          <w:sz w:val="19"/>
          <w:szCs w:val="19"/>
          <w:lang w:eastAsia="da-DK"/>
        </w:rPr>
        <w:t xml:space="preserve"> Kvoteandele, der ikke er afhændet rettidigt, jf. stk. 4, vil blive inddraget og tilfalde Fiskefonden.</w:t>
      </w:r>
    </w:p>
    <w:p w14:paraId="0F689465" w14:textId="1A65A8F3" w:rsidR="005F524F" w:rsidRDefault="005F524F" w:rsidP="00987A3C">
      <w:pPr>
        <w:ind w:firstLine="240"/>
        <w:rPr>
          <w:rFonts w:ascii="Tahoma" w:eastAsia="Times New Roman" w:hAnsi="Tahoma" w:cs="Tahoma"/>
          <w:color w:val="000000"/>
          <w:sz w:val="19"/>
          <w:szCs w:val="19"/>
          <w:lang w:eastAsia="da-DK"/>
        </w:rPr>
      </w:pPr>
      <w:r>
        <w:rPr>
          <w:rFonts w:ascii="Tahoma" w:eastAsia="Times New Roman" w:hAnsi="Tahoma" w:cs="Tahoma"/>
          <w:i/>
          <w:color w:val="000000"/>
          <w:sz w:val="19"/>
          <w:szCs w:val="19"/>
          <w:lang w:eastAsia="da-DK"/>
        </w:rPr>
        <w:t>Stk. 6.</w:t>
      </w:r>
      <w:r>
        <w:rPr>
          <w:rFonts w:ascii="Tahoma" w:eastAsia="Times New Roman" w:hAnsi="Tahoma" w:cs="Tahoma"/>
          <w:color w:val="000000"/>
          <w:sz w:val="19"/>
          <w:szCs w:val="19"/>
          <w:lang w:eastAsia="da-DK"/>
        </w:rPr>
        <w:t xml:space="preserve"> Beregning af personers og selskabers samlede ejerandele af de danske IOK-kvoter, </w:t>
      </w:r>
      <w:r w:rsidRPr="00A720B5">
        <w:rPr>
          <w:rFonts w:ascii="Tahoma" w:eastAsia="Times New Roman" w:hAnsi="Tahoma" w:cs="Tahoma"/>
          <w:color w:val="000000"/>
          <w:sz w:val="19"/>
          <w:szCs w:val="19"/>
          <w:lang w:eastAsia="da-DK"/>
        </w:rPr>
        <w:t xml:space="preserve">sker på grundlag af </w:t>
      </w:r>
      <w:r>
        <w:rPr>
          <w:rFonts w:ascii="Tahoma" w:eastAsia="Times New Roman" w:hAnsi="Tahoma" w:cs="Tahoma"/>
          <w:color w:val="000000"/>
          <w:sz w:val="19"/>
          <w:szCs w:val="19"/>
          <w:lang w:eastAsia="da-DK"/>
        </w:rPr>
        <w:t>ejerens ejerandele af IOK-kvoter eller et fartøjs IOK-kvoteandele og beregnes</w:t>
      </w:r>
      <w:r w:rsidR="005E1254">
        <w:rPr>
          <w:rFonts w:ascii="Tahoma" w:eastAsia="Times New Roman" w:hAnsi="Tahoma" w:cs="Tahoma"/>
          <w:color w:val="000000"/>
          <w:sz w:val="19"/>
          <w:szCs w:val="19"/>
          <w:lang w:eastAsia="da-DK"/>
        </w:rPr>
        <w:t>,</w:t>
      </w:r>
      <w:r>
        <w:rPr>
          <w:rFonts w:ascii="Tahoma" w:eastAsia="Times New Roman" w:hAnsi="Tahoma" w:cs="Tahoma"/>
          <w:color w:val="000000"/>
          <w:sz w:val="19"/>
          <w:szCs w:val="19"/>
          <w:lang w:eastAsia="da-DK"/>
        </w:rPr>
        <w:t xml:space="preserve"> jf. § 65, stk. 1-3 </w:t>
      </w:r>
      <w:r w:rsidR="005E1254">
        <w:rPr>
          <w:rFonts w:ascii="Tahoma" w:eastAsia="Times New Roman" w:hAnsi="Tahoma" w:cs="Tahoma"/>
          <w:color w:val="000000"/>
          <w:sz w:val="19"/>
          <w:szCs w:val="19"/>
          <w:lang w:eastAsia="da-DK"/>
        </w:rPr>
        <w:t>og</w:t>
      </w:r>
      <w:r>
        <w:rPr>
          <w:rFonts w:ascii="Tahoma" w:eastAsia="Times New Roman" w:hAnsi="Tahoma" w:cs="Tahoma"/>
          <w:color w:val="000000"/>
          <w:sz w:val="19"/>
          <w:szCs w:val="19"/>
          <w:lang w:eastAsia="da-DK"/>
        </w:rPr>
        <w:t xml:space="preserve"> stk. 7.</w:t>
      </w:r>
    </w:p>
    <w:p w14:paraId="490F2754" w14:textId="1DE95A53" w:rsidR="00E7535C" w:rsidRDefault="00E7535C" w:rsidP="008326FD">
      <w:pPr>
        <w:shd w:val="clear" w:color="auto" w:fill="FFFFFF"/>
        <w:spacing w:line="240" w:lineRule="auto"/>
        <w:ind w:firstLine="240"/>
        <w:rPr>
          <w:ins w:id="209" w:author="Martin Chemnitz Mortensen" w:date="2018-09-05T15:10:00Z"/>
          <w:rFonts w:ascii="Tahoma" w:eastAsia="Times New Roman" w:hAnsi="Tahoma" w:cs="Tahoma"/>
          <w:color w:val="000000"/>
          <w:sz w:val="19"/>
          <w:szCs w:val="19"/>
          <w:lang w:eastAsia="da-DK"/>
        </w:rPr>
      </w:pPr>
      <w:del w:id="210" w:author="Martin Chemnitz Mortensen" w:date="2018-09-05T15:21:00Z">
        <w:r w:rsidDel="00594009">
          <w:rPr>
            <w:rFonts w:ascii="Tahoma" w:eastAsia="Times New Roman" w:hAnsi="Tahoma" w:cs="Tahoma"/>
            <w:i/>
            <w:color w:val="000000"/>
            <w:sz w:val="19"/>
            <w:szCs w:val="19"/>
            <w:lang w:eastAsia="da-DK"/>
          </w:rPr>
          <w:delText>Stk. 9</w:delText>
        </w:r>
        <w:r w:rsidDel="00594009">
          <w:rPr>
            <w:rFonts w:ascii="Tahoma" w:eastAsia="Times New Roman" w:hAnsi="Tahoma" w:cs="Tahoma"/>
            <w:color w:val="000000"/>
            <w:sz w:val="19"/>
            <w:szCs w:val="19"/>
            <w:lang w:eastAsia="da-DK"/>
          </w:rPr>
          <w:delText xml:space="preserve">. Selskaber der på tidspunktet for bekendtgørelsens ikrafttrædelse ikke overholder stk. 1 og 2, skal senest </w:delText>
        </w:r>
        <w:r w:rsidR="0074014F" w:rsidDel="00594009">
          <w:rPr>
            <w:rFonts w:ascii="Tahoma" w:eastAsia="Times New Roman" w:hAnsi="Tahoma" w:cs="Tahoma"/>
            <w:color w:val="000000"/>
            <w:sz w:val="19"/>
            <w:szCs w:val="19"/>
            <w:lang w:eastAsia="da-DK"/>
          </w:rPr>
          <w:delText>den 31. december</w:delText>
        </w:r>
        <w:r w:rsidDel="00594009">
          <w:rPr>
            <w:rFonts w:ascii="Tahoma" w:eastAsia="Times New Roman" w:hAnsi="Tahoma" w:cs="Tahoma"/>
            <w:color w:val="000000"/>
            <w:sz w:val="19"/>
            <w:szCs w:val="19"/>
            <w:lang w:eastAsia="da-DK"/>
          </w:rPr>
          <w:delText xml:space="preserve"> 2019 overholdene kravene i stk. 1 og 2.</w:delText>
        </w:r>
      </w:del>
    </w:p>
    <w:p w14:paraId="019373A3" w14:textId="74A0D085" w:rsidR="00C97E64" w:rsidRPr="00C97E64" w:rsidRDefault="00C97E64" w:rsidP="008326FD">
      <w:pPr>
        <w:shd w:val="clear" w:color="auto" w:fill="FFFFFF"/>
        <w:spacing w:line="240" w:lineRule="auto"/>
        <w:ind w:firstLine="240"/>
        <w:rPr>
          <w:rFonts w:ascii="Tahoma" w:eastAsia="Times New Roman" w:hAnsi="Tahoma" w:cs="Tahoma"/>
          <w:color w:val="000000"/>
          <w:sz w:val="19"/>
          <w:szCs w:val="19"/>
          <w:lang w:eastAsia="da-DK"/>
        </w:rPr>
      </w:pPr>
      <w:ins w:id="211" w:author="Martin Chemnitz Mortensen" w:date="2018-09-05T15:10:00Z">
        <w:r>
          <w:rPr>
            <w:rFonts w:ascii="Tahoma" w:eastAsia="Times New Roman" w:hAnsi="Tahoma" w:cs="Tahoma"/>
            <w:i/>
            <w:color w:val="000000"/>
            <w:sz w:val="19"/>
            <w:szCs w:val="19"/>
            <w:lang w:eastAsia="da-DK"/>
          </w:rPr>
          <w:t xml:space="preserve">Stk. </w:t>
        </w:r>
      </w:ins>
      <w:ins w:id="212" w:author="Martin Chemnitz Mortensen" w:date="2018-09-11T09:34:00Z">
        <w:r w:rsidR="00264848">
          <w:rPr>
            <w:rFonts w:ascii="Tahoma" w:eastAsia="Times New Roman" w:hAnsi="Tahoma" w:cs="Tahoma"/>
            <w:i/>
            <w:color w:val="000000"/>
            <w:sz w:val="19"/>
            <w:szCs w:val="19"/>
            <w:lang w:eastAsia="da-DK"/>
          </w:rPr>
          <w:t>7</w:t>
        </w:r>
      </w:ins>
      <w:ins w:id="213" w:author="Martin Chemnitz Mortensen" w:date="2018-09-05T15:10:00Z">
        <w:r>
          <w:rPr>
            <w:rFonts w:ascii="Tahoma" w:eastAsia="Times New Roman" w:hAnsi="Tahoma" w:cs="Tahoma"/>
            <w:i/>
            <w:color w:val="000000"/>
            <w:sz w:val="19"/>
            <w:szCs w:val="19"/>
            <w:lang w:eastAsia="da-DK"/>
          </w:rPr>
          <w:t>.</w:t>
        </w:r>
        <w:r>
          <w:rPr>
            <w:rFonts w:ascii="Tahoma" w:eastAsia="Times New Roman" w:hAnsi="Tahoma" w:cs="Tahoma"/>
            <w:color w:val="000000"/>
            <w:sz w:val="19"/>
            <w:szCs w:val="19"/>
            <w:lang w:eastAsia="da-DK"/>
          </w:rPr>
          <w:t xml:space="preserve"> </w:t>
        </w:r>
      </w:ins>
      <w:ins w:id="214" w:author="Martin Chemnitz Mortensen" w:date="2018-09-05T15:21:00Z">
        <w:r w:rsidR="00594009">
          <w:rPr>
            <w:rFonts w:ascii="Tahoma" w:eastAsia="Times New Roman" w:hAnsi="Tahoma" w:cs="Tahoma"/>
            <w:color w:val="000000"/>
            <w:sz w:val="19"/>
            <w:szCs w:val="19"/>
            <w:lang w:eastAsia="da-DK"/>
          </w:rPr>
          <w:t xml:space="preserve">Personer og selskaber </w:t>
        </w:r>
      </w:ins>
      <w:ins w:id="215" w:author="Martin Chemnitz Mortensen" w:date="2018-09-05T15:10:00Z">
        <w:r>
          <w:rPr>
            <w:rFonts w:ascii="Tahoma" w:eastAsia="Times New Roman" w:hAnsi="Tahoma" w:cs="Tahoma"/>
            <w:color w:val="000000"/>
            <w:sz w:val="19"/>
            <w:szCs w:val="19"/>
            <w:lang w:eastAsia="da-DK"/>
          </w:rPr>
          <w:t xml:space="preserve">der på tidspunktet for bekendtgørelsens ikrafttrædelse ikke overholder stk. 1 og 2, skal senest ved udgangen af 2025 overholde kravene i stk. 1 og 2. </w:t>
        </w:r>
      </w:ins>
    </w:p>
    <w:p w14:paraId="14733884" w14:textId="77777777" w:rsidR="00987A3C" w:rsidRPr="00E9284F" w:rsidRDefault="00987A3C" w:rsidP="005F524F"/>
    <w:p w14:paraId="0300498D" w14:textId="0E570EF8" w:rsidR="003572F4" w:rsidRPr="003572F4" w:rsidRDefault="003572F4" w:rsidP="00474574">
      <w:pPr>
        <w:shd w:val="clear" w:color="auto" w:fill="FFFFFF"/>
        <w:spacing w:line="240" w:lineRule="auto"/>
        <w:ind w:firstLine="240"/>
        <w:rPr>
          <w:rFonts w:ascii="Tahoma" w:eastAsia="Times New Roman" w:hAnsi="Tahoma" w:cs="Tahoma"/>
          <w:iCs/>
          <w:color w:val="000000"/>
          <w:sz w:val="19"/>
          <w:szCs w:val="19"/>
          <w:lang w:eastAsia="da-DK"/>
        </w:rPr>
      </w:pPr>
    </w:p>
    <w:p w14:paraId="3D124EFC" w14:textId="77777777" w:rsidR="00027BD1" w:rsidRDefault="00027BD1" w:rsidP="004A1F04">
      <w:pPr>
        <w:shd w:val="clear" w:color="auto" w:fill="FFFFFF"/>
        <w:spacing w:line="240" w:lineRule="auto"/>
        <w:ind w:firstLine="240"/>
        <w:jc w:val="center"/>
        <w:rPr>
          <w:rFonts w:ascii="Tahoma" w:eastAsia="Times New Roman" w:hAnsi="Tahoma" w:cs="Tahoma"/>
          <w:i/>
          <w:iCs/>
          <w:color w:val="000000"/>
          <w:sz w:val="19"/>
          <w:szCs w:val="19"/>
          <w:lang w:eastAsia="da-DK"/>
        </w:rPr>
      </w:pPr>
    </w:p>
    <w:p w14:paraId="026CEC33" w14:textId="16B45458" w:rsidR="00027BD1" w:rsidRDefault="0076197E" w:rsidP="004A1F04">
      <w:pPr>
        <w:shd w:val="clear" w:color="auto" w:fill="FFFFFF"/>
        <w:spacing w:line="240" w:lineRule="auto"/>
        <w:ind w:firstLine="240"/>
        <w:jc w:val="center"/>
        <w:rPr>
          <w:rFonts w:ascii="Tahoma" w:eastAsia="Times New Roman" w:hAnsi="Tahoma" w:cs="Tahoma"/>
          <w:i/>
          <w:iCs/>
          <w:color w:val="000000"/>
          <w:sz w:val="19"/>
          <w:szCs w:val="19"/>
          <w:lang w:eastAsia="da-DK"/>
        </w:rPr>
      </w:pPr>
      <w:r>
        <w:rPr>
          <w:rFonts w:ascii="Tahoma" w:eastAsia="Times New Roman" w:hAnsi="Tahoma" w:cs="Tahoma"/>
          <w:i/>
          <w:iCs/>
          <w:color w:val="000000"/>
          <w:sz w:val="19"/>
          <w:szCs w:val="19"/>
          <w:lang w:eastAsia="da-DK"/>
        </w:rPr>
        <w:t>Afhændelse af ejerandele og kvoteandele tidligere omfattet af overgangsbestemmelser</w:t>
      </w:r>
      <w:r w:rsidR="00556605">
        <w:rPr>
          <w:rFonts w:ascii="Tahoma" w:eastAsia="Times New Roman" w:hAnsi="Tahoma" w:cs="Tahoma"/>
          <w:i/>
          <w:iCs/>
          <w:color w:val="000000"/>
          <w:sz w:val="19"/>
          <w:szCs w:val="19"/>
          <w:lang w:eastAsia="da-DK"/>
        </w:rPr>
        <w:t xml:space="preserve"> i forbindelse med indførelse af kvotelofter</w:t>
      </w:r>
    </w:p>
    <w:p w14:paraId="27AE120F" w14:textId="37E2BD8C" w:rsidR="00AA0F35" w:rsidRDefault="00AA0F35" w:rsidP="00AA0F3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5B191B">
        <w:rPr>
          <w:rFonts w:ascii="Tahoma" w:eastAsia="Times New Roman" w:hAnsi="Tahoma" w:cs="Tahoma"/>
          <w:b/>
          <w:bCs/>
          <w:color w:val="000000"/>
          <w:sz w:val="19"/>
          <w:szCs w:val="19"/>
          <w:lang w:eastAsia="da-DK"/>
        </w:rPr>
        <w:t>67</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w:t>
      </w:r>
      <w:r>
        <w:rPr>
          <w:rFonts w:ascii="Tahoma" w:eastAsia="Times New Roman" w:hAnsi="Tahoma" w:cs="Tahoma"/>
          <w:color w:val="000000"/>
          <w:sz w:val="19"/>
          <w:szCs w:val="19"/>
          <w:lang w:eastAsia="da-DK"/>
        </w:rPr>
        <w:t>P</w:t>
      </w:r>
      <w:r w:rsidRPr="00A720B5">
        <w:rPr>
          <w:rFonts w:ascii="Tahoma" w:eastAsia="Times New Roman" w:hAnsi="Tahoma" w:cs="Tahoma"/>
          <w:color w:val="000000"/>
          <w:sz w:val="19"/>
          <w:szCs w:val="19"/>
          <w:lang w:eastAsia="da-DK"/>
        </w:rPr>
        <w:t>ersoner eller fartøjer, som den 23. april 2012 overskred de maksimale satser for ejerandele eller kvoteandele</w:t>
      </w:r>
      <w:r>
        <w:rPr>
          <w:rFonts w:ascii="Tahoma" w:eastAsia="Times New Roman" w:hAnsi="Tahoma" w:cs="Tahoma"/>
          <w:color w:val="000000"/>
          <w:sz w:val="19"/>
          <w:szCs w:val="19"/>
          <w:lang w:eastAsia="da-DK"/>
        </w:rPr>
        <w:t xml:space="preserve">, da disse blev indført, og var omfattet af de ved indførelses fastsatte overgangsbestemmelser, skal </w:t>
      </w:r>
      <w:r>
        <w:rPr>
          <w:rFonts w:ascii="Tahoma" w:eastAsia="Times New Roman" w:hAnsi="Tahoma" w:cs="Tahoma"/>
          <w:color w:val="000000"/>
          <w:sz w:val="19"/>
          <w:szCs w:val="19"/>
          <w:lang w:eastAsia="da-DK"/>
        </w:rPr>
        <w:lastRenderedPageBreak/>
        <w:t xml:space="preserve">senest ved udgangen af </w:t>
      </w:r>
      <w:del w:id="216" w:author="Martin Chemnitz Mortensen" w:date="2018-09-05T15:10:00Z">
        <w:r w:rsidDel="00C97E64">
          <w:rPr>
            <w:rFonts w:ascii="Tahoma" w:eastAsia="Times New Roman" w:hAnsi="Tahoma" w:cs="Tahoma"/>
            <w:color w:val="000000"/>
            <w:sz w:val="19"/>
            <w:szCs w:val="19"/>
            <w:lang w:eastAsia="da-DK"/>
          </w:rPr>
          <w:delText xml:space="preserve">2026 </w:delText>
        </w:r>
      </w:del>
      <w:ins w:id="217" w:author="Martin Chemnitz Mortensen" w:date="2018-09-05T15:10:00Z">
        <w:r w:rsidR="00C97E64">
          <w:rPr>
            <w:rFonts w:ascii="Tahoma" w:eastAsia="Times New Roman" w:hAnsi="Tahoma" w:cs="Tahoma"/>
            <w:color w:val="000000"/>
            <w:sz w:val="19"/>
            <w:szCs w:val="19"/>
            <w:lang w:eastAsia="da-DK"/>
          </w:rPr>
          <w:t xml:space="preserve">2025 </w:t>
        </w:r>
      </w:ins>
      <w:r>
        <w:rPr>
          <w:rFonts w:ascii="Tahoma" w:eastAsia="Times New Roman" w:hAnsi="Tahoma" w:cs="Tahoma"/>
          <w:color w:val="000000"/>
          <w:sz w:val="19"/>
          <w:szCs w:val="19"/>
          <w:lang w:eastAsia="da-DK"/>
        </w:rPr>
        <w:t>overholde de gældende satser for ejerskab af FKA og IOK-kvoter</w:t>
      </w:r>
      <w:r w:rsidR="005E1254">
        <w:rPr>
          <w:rFonts w:ascii="Tahoma" w:eastAsia="Times New Roman" w:hAnsi="Tahoma" w:cs="Tahoma"/>
          <w:color w:val="000000"/>
          <w:sz w:val="19"/>
          <w:szCs w:val="19"/>
          <w:lang w:eastAsia="da-DK"/>
        </w:rPr>
        <w:t>,</w:t>
      </w:r>
      <w:r>
        <w:rPr>
          <w:rFonts w:ascii="Tahoma" w:eastAsia="Times New Roman" w:hAnsi="Tahoma" w:cs="Tahoma"/>
          <w:color w:val="000000"/>
          <w:sz w:val="19"/>
          <w:szCs w:val="19"/>
          <w:lang w:eastAsia="da-DK"/>
        </w:rPr>
        <w:t xml:space="preserve"> jf. § </w:t>
      </w:r>
      <w:r w:rsidR="00277816">
        <w:rPr>
          <w:rFonts w:ascii="Tahoma" w:eastAsia="Times New Roman" w:hAnsi="Tahoma" w:cs="Tahoma"/>
          <w:color w:val="000000"/>
          <w:sz w:val="19"/>
          <w:szCs w:val="19"/>
          <w:lang w:eastAsia="da-DK"/>
        </w:rPr>
        <w:t>64</w:t>
      </w:r>
      <w:r>
        <w:rPr>
          <w:rFonts w:ascii="Tahoma" w:eastAsia="Times New Roman" w:hAnsi="Tahoma" w:cs="Tahoma"/>
          <w:color w:val="000000"/>
          <w:sz w:val="19"/>
          <w:szCs w:val="19"/>
          <w:lang w:eastAsia="da-DK"/>
        </w:rPr>
        <w:t>, stk. 1 og 2</w:t>
      </w:r>
      <w:r w:rsidR="005E1254">
        <w:rPr>
          <w:rFonts w:ascii="Tahoma" w:eastAsia="Times New Roman" w:hAnsi="Tahoma" w:cs="Tahoma"/>
          <w:color w:val="000000"/>
          <w:sz w:val="19"/>
          <w:szCs w:val="19"/>
          <w:lang w:eastAsia="da-DK"/>
        </w:rPr>
        <w:t>,</w:t>
      </w:r>
      <w:r>
        <w:rPr>
          <w:rFonts w:ascii="Tahoma" w:eastAsia="Times New Roman" w:hAnsi="Tahoma" w:cs="Tahoma"/>
          <w:color w:val="000000"/>
          <w:sz w:val="19"/>
          <w:szCs w:val="19"/>
          <w:lang w:eastAsia="da-DK"/>
        </w:rPr>
        <w:t xml:space="preserve"> </w:t>
      </w:r>
      <w:r w:rsidR="005E1254">
        <w:rPr>
          <w:rFonts w:ascii="Tahoma" w:eastAsia="Times New Roman" w:hAnsi="Tahoma" w:cs="Tahoma"/>
          <w:color w:val="000000"/>
          <w:sz w:val="19"/>
          <w:szCs w:val="19"/>
          <w:lang w:eastAsia="da-DK"/>
        </w:rPr>
        <w:t>og</w:t>
      </w:r>
      <w:r>
        <w:rPr>
          <w:rFonts w:ascii="Tahoma" w:eastAsia="Times New Roman" w:hAnsi="Tahoma" w:cs="Tahoma"/>
          <w:color w:val="000000"/>
          <w:sz w:val="19"/>
          <w:szCs w:val="19"/>
          <w:lang w:eastAsia="da-DK"/>
        </w:rPr>
        <w:t xml:space="preserve"> § </w:t>
      </w:r>
      <w:r w:rsidR="00277816">
        <w:rPr>
          <w:rFonts w:ascii="Tahoma" w:eastAsia="Times New Roman" w:hAnsi="Tahoma" w:cs="Tahoma"/>
          <w:color w:val="000000"/>
          <w:sz w:val="19"/>
          <w:szCs w:val="19"/>
          <w:lang w:eastAsia="da-DK"/>
        </w:rPr>
        <w:t>65</w:t>
      </w:r>
      <w:r>
        <w:rPr>
          <w:rFonts w:ascii="Tahoma" w:eastAsia="Times New Roman" w:hAnsi="Tahoma" w:cs="Tahoma"/>
          <w:color w:val="000000"/>
          <w:sz w:val="19"/>
          <w:szCs w:val="19"/>
          <w:lang w:eastAsia="da-DK"/>
        </w:rPr>
        <w:t>, stk. 1 og 2</w:t>
      </w:r>
      <w:r w:rsidR="005E1254">
        <w:rPr>
          <w:rFonts w:ascii="Tahoma" w:eastAsia="Times New Roman" w:hAnsi="Tahoma" w:cs="Tahoma"/>
          <w:color w:val="000000"/>
          <w:sz w:val="19"/>
          <w:szCs w:val="19"/>
          <w:lang w:eastAsia="da-DK"/>
        </w:rPr>
        <w:t>,</w:t>
      </w:r>
      <w:r>
        <w:rPr>
          <w:rFonts w:ascii="Tahoma" w:eastAsia="Times New Roman" w:hAnsi="Tahoma" w:cs="Tahoma"/>
          <w:color w:val="000000"/>
          <w:sz w:val="19"/>
          <w:szCs w:val="19"/>
          <w:lang w:eastAsia="da-DK"/>
        </w:rPr>
        <w:t xml:space="preserve"> samt de maksimale satser for ejerandele, jf. bilag 14.</w:t>
      </w:r>
    </w:p>
    <w:p w14:paraId="5BF77F66" w14:textId="27BA9B99" w:rsidR="00AA0F35" w:rsidRDefault="00AA0F35" w:rsidP="00AA0F3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w:t>
      </w:r>
      <w:r>
        <w:rPr>
          <w:rFonts w:ascii="Tahoma" w:eastAsia="Times New Roman" w:hAnsi="Tahoma" w:cs="Tahoma"/>
          <w:color w:val="000000"/>
          <w:sz w:val="19"/>
          <w:szCs w:val="19"/>
          <w:lang w:eastAsia="da-DK"/>
        </w:rPr>
        <w:t>P</w:t>
      </w:r>
      <w:r w:rsidRPr="00A720B5">
        <w:rPr>
          <w:rFonts w:ascii="Tahoma" w:eastAsia="Times New Roman" w:hAnsi="Tahoma" w:cs="Tahoma"/>
          <w:color w:val="000000"/>
          <w:sz w:val="19"/>
          <w:szCs w:val="19"/>
          <w:lang w:eastAsia="da-DK"/>
        </w:rPr>
        <w:t>ersoner eller fartøjer, som den 1. juli 2016 overskred de maksimale satser for ejerandele eller kvoteandele</w:t>
      </w:r>
      <w:r>
        <w:rPr>
          <w:rFonts w:ascii="Tahoma" w:eastAsia="Times New Roman" w:hAnsi="Tahoma" w:cs="Tahoma"/>
          <w:color w:val="000000"/>
          <w:sz w:val="19"/>
          <w:szCs w:val="19"/>
          <w:lang w:eastAsia="da-DK"/>
        </w:rPr>
        <w:t xml:space="preserve">, da disse blev indført for </w:t>
      </w:r>
      <w:r w:rsidRPr="00A720B5">
        <w:rPr>
          <w:rFonts w:ascii="Tahoma" w:eastAsia="Times New Roman" w:hAnsi="Tahoma" w:cs="Tahoma"/>
          <w:color w:val="000000"/>
          <w:sz w:val="19"/>
          <w:szCs w:val="19"/>
          <w:lang w:eastAsia="da-DK"/>
        </w:rPr>
        <w:t>kulmule i Nordsøen (EU-farvande), pighvar og slethvar i Nordsøen (EU-farvande) og laks i Østersøen og Bælterne (EU-farvande)</w:t>
      </w:r>
      <w:r>
        <w:rPr>
          <w:rFonts w:ascii="Tahoma" w:eastAsia="Times New Roman" w:hAnsi="Tahoma" w:cs="Tahoma"/>
          <w:color w:val="000000"/>
          <w:sz w:val="19"/>
          <w:szCs w:val="19"/>
          <w:lang w:eastAsia="da-DK"/>
        </w:rPr>
        <w:t>, og var omfattet af de ved indførelses fastsatte overgangsbestemmelser, skal senest ved udgangen af 202</w:t>
      </w:r>
      <w:r w:rsidR="00E13FA3">
        <w:rPr>
          <w:rFonts w:ascii="Tahoma" w:eastAsia="Times New Roman" w:hAnsi="Tahoma" w:cs="Tahoma"/>
          <w:color w:val="000000"/>
          <w:sz w:val="19"/>
          <w:szCs w:val="19"/>
          <w:lang w:eastAsia="da-DK"/>
        </w:rPr>
        <w:t>5</w:t>
      </w:r>
      <w:r>
        <w:rPr>
          <w:rFonts w:ascii="Tahoma" w:eastAsia="Times New Roman" w:hAnsi="Tahoma" w:cs="Tahoma"/>
          <w:color w:val="000000"/>
          <w:sz w:val="19"/>
          <w:szCs w:val="19"/>
          <w:lang w:eastAsia="da-DK"/>
        </w:rPr>
        <w:t xml:space="preserve"> overholde de gældende satser for ejerskab af FKA og IOK-kvoter</w:t>
      </w:r>
      <w:r w:rsidR="005E1254">
        <w:rPr>
          <w:rFonts w:ascii="Tahoma" w:eastAsia="Times New Roman" w:hAnsi="Tahoma" w:cs="Tahoma"/>
          <w:color w:val="000000"/>
          <w:sz w:val="19"/>
          <w:szCs w:val="19"/>
          <w:lang w:eastAsia="da-DK"/>
        </w:rPr>
        <w:t>,</w:t>
      </w:r>
      <w:r>
        <w:rPr>
          <w:rFonts w:ascii="Tahoma" w:eastAsia="Times New Roman" w:hAnsi="Tahoma" w:cs="Tahoma"/>
          <w:color w:val="000000"/>
          <w:sz w:val="19"/>
          <w:szCs w:val="19"/>
          <w:lang w:eastAsia="da-DK"/>
        </w:rPr>
        <w:t xml:space="preserve"> jf. § </w:t>
      </w:r>
      <w:r w:rsidR="00277816">
        <w:rPr>
          <w:rFonts w:ascii="Tahoma" w:eastAsia="Times New Roman" w:hAnsi="Tahoma" w:cs="Tahoma"/>
          <w:color w:val="000000"/>
          <w:sz w:val="19"/>
          <w:szCs w:val="19"/>
          <w:lang w:eastAsia="da-DK"/>
        </w:rPr>
        <w:t>64</w:t>
      </w:r>
      <w:r>
        <w:rPr>
          <w:rFonts w:ascii="Tahoma" w:eastAsia="Times New Roman" w:hAnsi="Tahoma" w:cs="Tahoma"/>
          <w:color w:val="000000"/>
          <w:sz w:val="19"/>
          <w:szCs w:val="19"/>
          <w:lang w:eastAsia="da-DK"/>
        </w:rPr>
        <w:t>, stk. 1 og 2</w:t>
      </w:r>
      <w:r w:rsidR="005E1254">
        <w:rPr>
          <w:rFonts w:ascii="Tahoma" w:eastAsia="Times New Roman" w:hAnsi="Tahoma" w:cs="Tahoma"/>
          <w:color w:val="000000"/>
          <w:sz w:val="19"/>
          <w:szCs w:val="19"/>
          <w:lang w:eastAsia="da-DK"/>
        </w:rPr>
        <w:t>,</w:t>
      </w:r>
      <w:r>
        <w:rPr>
          <w:rFonts w:ascii="Tahoma" w:eastAsia="Times New Roman" w:hAnsi="Tahoma" w:cs="Tahoma"/>
          <w:color w:val="000000"/>
          <w:sz w:val="19"/>
          <w:szCs w:val="19"/>
          <w:lang w:eastAsia="da-DK"/>
        </w:rPr>
        <w:t xml:space="preserve"> § </w:t>
      </w:r>
      <w:r w:rsidR="00277816">
        <w:rPr>
          <w:rFonts w:ascii="Tahoma" w:eastAsia="Times New Roman" w:hAnsi="Tahoma" w:cs="Tahoma"/>
          <w:color w:val="000000"/>
          <w:sz w:val="19"/>
          <w:szCs w:val="19"/>
          <w:lang w:eastAsia="da-DK"/>
        </w:rPr>
        <w:t>68</w:t>
      </w:r>
      <w:r>
        <w:rPr>
          <w:rFonts w:ascii="Tahoma" w:eastAsia="Times New Roman" w:hAnsi="Tahoma" w:cs="Tahoma"/>
          <w:color w:val="000000"/>
          <w:sz w:val="19"/>
          <w:szCs w:val="19"/>
          <w:lang w:eastAsia="da-DK"/>
        </w:rPr>
        <w:t>, stk. 1 og 2</w:t>
      </w:r>
      <w:r w:rsidR="005E1254">
        <w:rPr>
          <w:rFonts w:ascii="Tahoma" w:eastAsia="Times New Roman" w:hAnsi="Tahoma" w:cs="Tahoma"/>
          <w:color w:val="000000"/>
          <w:sz w:val="19"/>
          <w:szCs w:val="19"/>
          <w:lang w:eastAsia="da-DK"/>
        </w:rPr>
        <w:t>,</w:t>
      </w:r>
      <w:r>
        <w:rPr>
          <w:rFonts w:ascii="Tahoma" w:eastAsia="Times New Roman" w:hAnsi="Tahoma" w:cs="Tahoma"/>
          <w:color w:val="000000"/>
          <w:sz w:val="19"/>
          <w:szCs w:val="19"/>
          <w:lang w:eastAsia="da-DK"/>
        </w:rPr>
        <w:t xml:space="preserve"> </w:t>
      </w:r>
      <w:r w:rsidR="005E1254">
        <w:rPr>
          <w:rFonts w:ascii="Tahoma" w:eastAsia="Times New Roman" w:hAnsi="Tahoma" w:cs="Tahoma"/>
          <w:color w:val="000000"/>
          <w:sz w:val="19"/>
          <w:szCs w:val="19"/>
          <w:lang w:eastAsia="da-DK"/>
        </w:rPr>
        <w:t>og</w:t>
      </w:r>
      <w:r>
        <w:rPr>
          <w:rFonts w:ascii="Tahoma" w:eastAsia="Times New Roman" w:hAnsi="Tahoma" w:cs="Tahoma"/>
          <w:color w:val="000000"/>
          <w:sz w:val="19"/>
          <w:szCs w:val="19"/>
          <w:lang w:eastAsia="da-DK"/>
        </w:rPr>
        <w:t xml:space="preserve"> de maksimale satser for ejerandele</w:t>
      </w:r>
      <w:r w:rsidR="00356F33">
        <w:rPr>
          <w:rFonts w:ascii="Tahoma" w:eastAsia="Times New Roman" w:hAnsi="Tahoma" w:cs="Tahoma"/>
          <w:color w:val="000000"/>
          <w:sz w:val="19"/>
          <w:szCs w:val="19"/>
          <w:lang w:eastAsia="da-DK"/>
        </w:rPr>
        <w:t xml:space="preserve">, </w:t>
      </w:r>
      <w:r>
        <w:rPr>
          <w:rFonts w:ascii="Tahoma" w:eastAsia="Times New Roman" w:hAnsi="Tahoma" w:cs="Tahoma"/>
          <w:color w:val="000000"/>
          <w:sz w:val="19"/>
          <w:szCs w:val="19"/>
          <w:lang w:eastAsia="da-DK"/>
        </w:rPr>
        <w:t>jf. bilag</w:t>
      </w:r>
      <w:r w:rsidR="00E13FA3">
        <w:rPr>
          <w:rFonts w:ascii="Tahoma" w:eastAsia="Times New Roman" w:hAnsi="Tahoma" w:cs="Tahoma"/>
          <w:color w:val="000000"/>
          <w:sz w:val="19"/>
          <w:szCs w:val="19"/>
          <w:lang w:eastAsia="da-DK"/>
        </w:rPr>
        <w:t xml:space="preserve"> 14, senest med udgangen af 2025</w:t>
      </w:r>
      <w:r>
        <w:rPr>
          <w:rFonts w:ascii="Tahoma" w:eastAsia="Times New Roman" w:hAnsi="Tahoma" w:cs="Tahoma"/>
          <w:color w:val="000000"/>
          <w:sz w:val="19"/>
          <w:szCs w:val="19"/>
          <w:lang w:eastAsia="da-DK"/>
        </w:rPr>
        <w:t>.</w:t>
      </w:r>
    </w:p>
    <w:p w14:paraId="40DF5481" w14:textId="77777777" w:rsidR="002038E6" w:rsidRDefault="002038E6" w:rsidP="002038E6">
      <w:pPr>
        <w:shd w:val="clear" w:color="auto" w:fill="FFFFFF"/>
        <w:spacing w:line="240" w:lineRule="auto"/>
        <w:ind w:firstLine="240"/>
        <w:rPr>
          <w:rFonts w:ascii="Tahoma" w:eastAsia="Times New Roman" w:hAnsi="Tahoma" w:cs="Tahoma"/>
          <w:color w:val="000000"/>
          <w:sz w:val="19"/>
          <w:szCs w:val="19"/>
          <w:lang w:eastAsia="da-DK"/>
        </w:rPr>
      </w:pPr>
      <w:r w:rsidRPr="00CF7321">
        <w:rPr>
          <w:rFonts w:ascii="Tahoma" w:eastAsia="Times New Roman" w:hAnsi="Tahoma" w:cs="Tahoma"/>
          <w:i/>
          <w:color w:val="000000"/>
          <w:sz w:val="19"/>
          <w:szCs w:val="19"/>
          <w:lang w:eastAsia="da-DK"/>
        </w:rPr>
        <w:t xml:space="preserve">Stk. </w:t>
      </w:r>
      <w:r>
        <w:rPr>
          <w:rFonts w:ascii="Tahoma" w:eastAsia="Times New Roman" w:hAnsi="Tahoma" w:cs="Tahoma"/>
          <w:i/>
          <w:color w:val="000000"/>
          <w:sz w:val="19"/>
          <w:szCs w:val="19"/>
          <w:lang w:eastAsia="da-DK"/>
        </w:rPr>
        <w:t>3</w:t>
      </w:r>
      <w:r w:rsidRPr="00CF7321">
        <w:rPr>
          <w:rFonts w:ascii="Tahoma" w:eastAsia="Times New Roman" w:hAnsi="Tahoma" w:cs="Tahoma"/>
          <w:i/>
          <w:color w:val="000000"/>
          <w:sz w:val="19"/>
          <w:szCs w:val="19"/>
          <w:lang w:eastAsia="da-DK"/>
        </w:rPr>
        <w:t>.</w:t>
      </w:r>
      <w:r>
        <w:rPr>
          <w:rFonts w:ascii="Tahoma" w:eastAsia="Times New Roman" w:hAnsi="Tahoma" w:cs="Tahoma"/>
          <w:color w:val="000000"/>
          <w:sz w:val="19"/>
          <w:szCs w:val="19"/>
          <w:lang w:eastAsia="da-DK"/>
        </w:rPr>
        <w:t xml:space="preserve"> Ejerandele og kvoteandele, der ikke er afhændet rettidigt</w:t>
      </w:r>
      <w:r w:rsidR="00356F33">
        <w:rPr>
          <w:rFonts w:ascii="Tahoma" w:eastAsia="Times New Roman" w:hAnsi="Tahoma" w:cs="Tahoma"/>
          <w:color w:val="000000"/>
          <w:sz w:val="19"/>
          <w:szCs w:val="19"/>
          <w:lang w:eastAsia="da-DK"/>
        </w:rPr>
        <w:t>, jf. stk. 1 og 2</w:t>
      </w:r>
      <w:r>
        <w:rPr>
          <w:rFonts w:ascii="Tahoma" w:eastAsia="Times New Roman" w:hAnsi="Tahoma" w:cs="Tahoma"/>
          <w:color w:val="000000"/>
          <w:sz w:val="19"/>
          <w:szCs w:val="19"/>
          <w:lang w:eastAsia="da-DK"/>
        </w:rPr>
        <w:t>, vil blive inddraget og tilfalde Fiskefonden.</w:t>
      </w:r>
    </w:p>
    <w:p w14:paraId="52B9BAA5" w14:textId="6BF10857" w:rsidR="00AA0F35" w:rsidRDefault="00AA0F35" w:rsidP="00AA0F3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 xml:space="preserve">Stk. </w:t>
      </w:r>
      <w:r w:rsidR="002038E6">
        <w:rPr>
          <w:rFonts w:ascii="Tahoma" w:eastAsia="Times New Roman" w:hAnsi="Tahoma" w:cs="Tahoma"/>
          <w:i/>
          <w:iCs/>
          <w:color w:val="000000"/>
          <w:sz w:val="19"/>
          <w:szCs w:val="19"/>
          <w:lang w:eastAsia="da-DK"/>
        </w:rPr>
        <w:t>4</w:t>
      </w:r>
      <w:r w:rsidRPr="00A720B5">
        <w:rPr>
          <w:rFonts w:ascii="Tahoma" w:eastAsia="Times New Roman" w:hAnsi="Tahoma" w:cs="Tahoma"/>
          <w:i/>
          <w:iCs/>
          <w:color w:val="000000"/>
          <w:sz w:val="19"/>
          <w:szCs w:val="19"/>
          <w:lang w:eastAsia="da-DK"/>
        </w:rPr>
        <w:t>.</w:t>
      </w:r>
      <w:r w:rsidRPr="00A720B5">
        <w:rPr>
          <w:rFonts w:ascii="Tahoma" w:eastAsia="Times New Roman" w:hAnsi="Tahoma" w:cs="Tahoma"/>
          <w:color w:val="000000"/>
          <w:sz w:val="19"/>
          <w:szCs w:val="19"/>
          <w:lang w:eastAsia="da-DK"/>
        </w:rPr>
        <w:t> </w:t>
      </w:r>
      <w:r>
        <w:rPr>
          <w:rFonts w:ascii="Tahoma" w:eastAsia="Times New Roman" w:hAnsi="Tahoma" w:cs="Tahoma"/>
          <w:color w:val="000000"/>
          <w:sz w:val="19"/>
          <w:szCs w:val="19"/>
          <w:lang w:eastAsia="da-DK"/>
        </w:rPr>
        <w:t>P</w:t>
      </w:r>
      <w:r w:rsidRPr="00A720B5">
        <w:rPr>
          <w:rFonts w:ascii="Tahoma" w:eastAsia="Times New Roman" w:hAnsi="Tahoma" w:cs="Tahoma"/>
          <w:color w:val="000000"/>
          <w:sz w:val="19"/>
          <w:szCs w:val="19"/>
          <w:lang w:eastAsia="da-DK"/>
        </w:rPr>
        <w:t>ersoner</w:t>
      </w:r>
      <w:ins w:id="218" w:author="Martin Chemnitz Mortensen" w:date="2018-09-05T15:31:00Z">
        <w:r w:rsidR="00347201">
          <w:rPr>
            <w:rFonts w:ascii="Tahoma" w:eastAsia="Times New Roman" w:hAnsi="Tahoma" w:cs="Tahoma"/>
            <w:color w:val="000000"/>
            <w:sz w:val="19"/>
            <w:szCs w:val="19"/>
            <w:lang w:eastAsia="da-DK"/>
          </w:rPr>
          <w:t>, selskaber</w:t>
        </w:r>
      </w:ins>
      <w:r w:rsidRPr="00A720B5">
        <w:rPr>
          <w:rFonts w:ascii="Tahoma" w:eastAsia="Times New Roman" w:hAnsi="Tahoma" w:cs="Tahoma"/>
          <w:color w:val="000000"/>
          <w:sz w:val="19"/>
          <w:szCs w:val="19"/>
          <w:lang w:eastAsia="da-DK"/>
        </w:rPr>
        <w:t xml:space="preserve"> eller fartøjer, som den 1. juli 2016 overskred de maksimale satser for ejerandele eller kvoteandele for dybvandsrejer i Skagerrak, Kattegat og Bælterne, dybvandsrejer i Nordsøen (EU-farvande), dybvandsrejer i Nordsøen (norsk zone), som fremgår af bilag 14, jf. § </w:t>
      </w:r>
      <w:r w:rsidR="00277816">
        <w:rPr>
          <w:rFonts w:ascii="Tahoma" w:eastAsia="Times New Roman" w:hAnsi="Tahoma" w:cs="Tahoma"/>
          <w:color w:val="000000"/>
          <w:sz w:val="19"/>
          <w:szCs w:val="19"/>
          <w:lang w:eastAsia="da-DK"/>
        </w:rPr>
        <w:t>64</w:t>
      </w:r>
      <w:r w:rsidRPr="00A720B5">
        <w:rPr>
          <w:rFonts w:ascii="Tahoma" w:eastAsia="Times New Roman" w:hAnsi="Tahoma" w:cs="Tahoma"/>
          <w:color w:val="000000"/>
          <w:sz w:val="19"/>
          <w:szCs w:val="19"/>
          <w:lang w:eastAsia="da-DK"/>
        </w:rPr>
        <w:t xml:space="preserve">, stk. </w:t>
      </w:r>
      <w:r>
        <w:rPr>
          <w:rFonts w:ascii="Tahoma" w:eastAsia="Times New Roman" w:hAnsi="Tahoma" w:cs="Tahoma"/>
          <w:color w:val="000000"/>
          <w:sz w:val="19"/>
          <w:szCs w:val="19"/>
          <w:lang w:eastAsia="da-DK"/>
        </w:rPr>
        <w:t>2</w:t>
      </w:r>
      <w:r w:rsidRPr="00A720B5">
        <w:rPr>
          <w:rFonts w:ascii="Tahoma" w:eastAsia="Times New Roman" w:hAnsi="Tahoma" w:cs="Tahoma"/>
          <w:color w:val="000000"/>
          <w:sz w:val="19"/>
          <w:szCs w:val="19"/>
          <w:lang w:eastAsia="da-DK"/>
        </w:rPr>
        <w:t xml:space="preserve">, </w:t>
      </w:r>
      <w:r>
        <w:rPr>
          <w:rFonts w:ascii="Tahoma" w:eastAsia="Times New Roman" w:hAnsi="Tahoma" w:cs="Tahoma"/>
          <w:color w:val="000000"/>
          <w:sz w:val="19"/>
          <w:szCs w:val="19"/>
          <w:lang w:eastAsia="da-DK"/>
        </w:rPr>
        <w:t xml:space="preserve">er omfattet af de ved indførelses fastsatte overgangsbestemmelser. </w:t>
      </w:r>
      <w:r w:rsidRPr="00A720B5">
        <w:rPr>
          <w:rFonts w:ascii="Tahoma" w:eastAsia="Times New Roman" w:hAnsi="Tahoma" w:cs="Tahoma"/>
          <w:color w:val="000000"/>
          <w:sz w:val="19"/>
          <w:szCs w:val="19"/>
          <w:lang w:eastAsia="da-DK"/>
        </w:rPr>
        <w:t>Det er ikke tilladt for disse personer</w:t>
      </w:r>
      <w:ins w:id="219" w:author="Henry Damsgaard Lanng" w:date="2018-09-10T22:26:00Z">
        <w:r w:rsidR="00895FF7">
          <w:rPr>
            <w:rFonts w:ascii="Tahoma" w:eastAsia="Times New Roman" w:hAnsi="Tahoma" w:cs="Tahoma"/>
            <w:color w:val="000000"/>
            <w:sz w:val="19"/>
            <w:szCs w:val="19"/>
            <w:lang w:eastAsia="da-DK"/>
          </w:rPr>
          <w:t>, selskaber</w:t>
        </w:r>
      </w:ins>
      <w:r w:rsidRPr="00A720B5">
        <w:rPr>
          <w:rFonts w:ascii="Tahoma" w:eastAsia="Times New Roman" w:hAnsi="Tahoma" w:cs="Tahoma"/>
          <w:color w:val="000000"/>
          <w:sz w:val="19"/>
          <w:szCs w:val="19"/>
          <w:lang w:eastAsia="da-DK"/>
        </w:rPr>
        <w:t xml:space="preserve"> eller fartøjer at øge ejerandelene eller kvoteandelene for de kvoter, hvor de overskrider de maksimale satser, jf. bilag 14, og § </w:t>
      </w:r>
      <w:r w:rsidR="00277816">
        <w:rPr>
          <w:rFonts w:ascii="Tahoma" w:eastAsia="Times New Roman" w:hAnsi="Tahoma" w:cs="Tahoma"/>
          <w:color w:val="000000"/>
          <w:sz w:val="19"/>
          <w:szCs w:val="19"/>
          <w:lang w:eastAsia="da-DK"/>
        </w:rPr>
        <w:t>64</w:t>
      </w:r>
      <w:r w:rsidRPr="00A720B5">
        <w:rPr>
          <w:rFonts w:ascii="Tahoma" w:eastAsia="Times New Roman" w:hAnsi="Tahoma" w:cs="Tahoma"/>
          <w:color w:val="000000"/>
          <w:sz w:val="19"/>
          <w:szCs w:val="19"/>
          <w:lang w:eastAsia="da-DK"/>
        </w:rPr>
        <w:t xml:space="preserve">, stk. </w:t>
      </w:r>
      <w:r>
        <w:rPr>
          <w:rFonts w:ascii="Tahoma" w:eastAsia="Times New Roman" w:hAnsi="Tahoma" w:cs="Tahoma"/>
          <w:color w:val="000000"/>
          <w:sz w:val="19"/>
          <w:szCs w:val="19"/>
          <w:lang w:eastAsia="da-DK"/>
        </w:rPr>
        <w:t>2</w:t>
      </w:r>
      <w:r w:rsidRPr="00A720B5">
        <w:rPr>
          <w:rFonts w:ascii="Tahoma" w:eastAsia="Times New Roman" w:hAnsi="Tahoma" w:cs="Tahoma"/>
          <w:color w:val="000000"/>
          <w:sz w:val="19"/>
          <w:szCs w:val="19"/>
          <w:lang w:eastAsia="da-DK"/>
        </w:rPr>
        <w:t>.</w:t>
      </w:r>
    </w:p>
    <w:p w14:paraId="773249BA" w14:textId="77777777" w:rsidR="00175145" w:rsidRDefault="00175145" w:rsidP="00103722">
      <w:pPr>
        <w:shd w:val="clear" w:color="auto" w:fill="FFFFFF"/>
        <w:spacing w:line="240" w:lineRule="auto"/>
        <w:ind w:firstLine="240"/>
        <w:rPr>
          <w:rFonts w:ascii="Tahoma" w:eastAsia="Times New Roman" w:hAnsi="Tahoma" w:cs="Tahoma"/>
          <w:i/>
          <w:iCs/>
          <w:color w:val="000000"/>
          <w:sz w:val="19"/>
          <w:szCs w:val="19"/>
          <w:lang w:eastAsia="da-DK"/>
        </w:rPr>
      </w:pPr>
    </w:p>
    <w:p w14:paraId="5F434C32" w14:textId="77777777" w:rsidR="00175145" w:rsidRDefault="00175145" w:rsidP="004A1F04">
      <w:pPr>
        <w:shd w:val="clear" w:color="auto" w:fill="FFFFFF"/>
        <w:spacing w:line="240" w:lineRule="auto"/>
        <w:ind w:firstLine="240"/>
        <w:jc w:val="center"/>
        <w:rPr>
          <w:rFonts w:ascii="Tahoma" w:eastAsia="Times New Roman" w:hAnsi="Tahoma" w:cs="Tahoma"/>
          <w:i/>
          <w:iCs/>
          <w:color w:val="000000"/>
          <w:sz w:val="19"/>
          <w:szCs w:val="19"/>
          <w:lang w:eastAsia="da-DK"/>
        </w:rPr>
      </w:pPr>
      <w:r>
        <w:rPr>
          <w:rFonts w:ascii="Tahoma" w:eastAsia="Times New Roman" w:hAnsi="Tahoma" w:cs="Tahoma"/>
          <w:i/>
          <w:iCs/>
          <w:color w:val="000000"/>
          <w:sz w:val="19"/>
          <w:szCs w:val="19"/>
          <w:lang w:eastAsia="da-DK"/>
        </w:rPr>
        <w:t>Afvikling af ejerandele og kvoteandele</w:t>
      </w:r>
    </w:p>
    <w:p w14:paraId="33CEFC19" w14:textId="77D6E7A5" w:rsidR="00175145" w:rsidRPr="00A720B5" w:rsidRDefault="00175145" w:rsidP="0017514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5B191B">
        <w:rPr>
          <w:rFonts w:ascii="Tahoma" w:eastAsia="Times New Roman" w:hAnsi="Tahoma" w:cs="Tahoma"/>
          <w:b/>
          <w:bCs/>
          <w:color w:val="000000"/>
          <w:sz w:val="19"/>
          <w:szCs w:val="19"/>
          <w:lang w:eastAsia="da-DK"/>
        </w:rPr>
        <w:t>68</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w:t>
      </w:r>
      <w:r w:rsidR="003F1175">
        <w:rPr>
          <w:rFonts w:ascii="Tahoma" w:eastAsia="Times New Roman" w:hAnsi="Tahoma" w:cs="Tahoma"/>
          <w:color w:val="000000"/>
          <w:sz w:val="19"/>
          <w:szCs w:val="19"/>
          <w:lang w:eastAsia="da-DK"/>
        </w:rPr>
        <w:t xml:space="preserve"> Ved afvikling af ejerandele og kvoteandele</w:t>
      </w:r>
      <w:r w:rsidR="008A3AFE">
        <w:rPr>
          <w:rFonts w:ascii="Tahoma" w:eastAsia="Times New Roman" w:hAnsi="Tahoma" w:cs="Tahoma"/>
          <w:color w:val="000000"/>
          <w:sz w:val="19"/>
          <w:szCs w:val="19"/>
          <w:lang w:eastAsia="da-DK"/>
        </w:rPr>
        <w:t>,</w:t>
      </w:r>
      <w:r w:rsidR="003F1175">
        <w:rPr>
          <w:rFonts w:ascii="Tahoma" w:eastAsia="Times New Roman" w:hAnsi="Tahoma" w:cs="Tahoma"/>
          <w:color w:val="000000"/>
          <w:sz w:val="19"/>
          <w:szCs w:val="19"/>
          <w:lang w:eastAsia="da-DK"/>
        </w:rPr>
        <w:t xml:space="preserve"> jf. § </w:t>
      </w:r>
      <w:r w:rsidR="008C0A32">
        <w:rPr>
          <w:rFonts w:ascii="Tahoma" w:eastAsia="Times New Roman" w:hAnsi="Tahoma" w:cs="Tahoma"/>
          <w:color w:val="000000"/>
          <w:sz w:val="19"/>
          <w:szCs w:val="19"/>
          <w:lang w:eastAsia="da-DK"/>
        </w:rPr>
        <w:t>67</w:t>
      </w:r>
      <w:r w:rsidR="003F1175">
        <w:rPr>
          <w:rFonts w:ascii="Tahoma" w:eastAsia="Times New Roman" w:hAnsi="Tahoma" w:cs="Tahoma"/>
          <w:color w:val="000000"/>
          <w:sz w:val="19"/>
          <w:szCs w:val="19"/>
          <w:lang w:eastAsia="da-DK"/>
        </w:rPr>
        <w:t xml:space="preserve">, stk. 1 og 2, lægges de </w:t>
      </w:r>
      <w:r w:rsidR="00F91488">
        <w:rPr>
          <w:rFonts w:ascii="Tahoma" w:eastAsia="Times New Roman" w:hAnsi="Tahoma" w:cs="Tahoma"/>
          <w:color w:val="000000"/>
          <w:sz w:val="19"/>
          <w:szCs w:val="19"/>
          <w:lang w:eastAsia="da-DK"/>
        </w:rPr>
        <w:t xml:space="preserve">overskydende </w:t>
      </w:r>
      <w:r w:rsidR="003F1175">
        <w:rPr>
          <w:rFonts w:ascii="Tahoma" w:eastAsia="Times New Roman" w:hAnsi="Tahoma" w:cs="Tahoma"/>
          <w:color w:val="000000"/>
          <w:sz w:val="19"/>
          <w:szCs w:val="19"/>
          <w:lang w:eastAsia="da-DK"/>
        </w:rPr>
        <w:t>ejerandele og kvoteandele</w:t>
      </w:r>
      <w:r w:rsidR="004A1CC4">
        <w:rPr>
          <w:rFonts w:ascii="Tahoma" w:eastAsia="Times New Roman" w:hAnsi="Tahoma" w:cs="Tahoma"/>
          <w:color w:val="000000"/>
          <w:sz w:val="19"/>
          <w:szCs w:val="19"/>
          <w:lang w:eastAsia="da-DK"/>
        </w:rPr>
        <w:t xml:space="preserve"> sammen, og</w:t>
      </w:r>
      <w:r w:rsidR="003F1175">
        <w:rPr>
          <w:rFonts w:ascii="Tahoma" w:eastAsia="Times New Roman" w:hAnsi="Tahoma" w:cs="Tahoma"/>
          <w:color w:val="000000"/>
          <w:sz w:val="19"/>
          <w:szCs w:val="19"/>
          <w:lang w:eastAsia="da-DK"/>
        </w:rPr>
        <w:t xml:space="preserve"> </w:t>
      </w:r>
      <w:r w:rsidR="008A3AFE">
        <w:rPr>
          <w:rFonts w:ascii="Tahoma" w:eastAsia="Times New Roman" w:hAnsi="Tahoma" w:cs="Tahoma"/>
          <w:color w:val="000000"/>
          <w:sz w:val="19"/>
          <w:szCs w:val="19"/>
          <w:lang w:eastAsia="da-DK"/>
        </w:rPr>
        <w:t>skal</w:t>
      </w:r>
      <w:r w:rsidR="003F1175">
        <w:rPr>
          <w:rFonts w:ascii="Tahoma" w:eastAsia="Times New Roman" w:hAnsi="Tahoma" w:cs="Tahoma"/>
          <w:color w:val="000000"/>
          <w:sz w:val="19"/>
          <w:szCs w:val="19"/>
          <w:lang w:eastAsia="da-DK"/>
        </w:rPr>
        <w:t xml:space="preserve"> afvikles som en helhed.</w:t>
      </w:r>
      <w:r w:rsidR="00F91488">
        <w:rPr>
          <w:rFonts w:ascii="Tahoma" w:eastAsia="Times New Roman" w:hAnsi="Tahoma" w:cs="Tahoma"/>
          <w:color w:val="000000"/>
          <w:sz w:val="19"/>
          <w:szCs w:val="19"/>
          <w:lang w:eastAsia="da-DK"/>
        </w:rPr>
        <w:t xml:space="preserve"> </w:t>
      </w:r>
    </w:p>
    <w:p w14:paraId="68D9A5ED" w14:textId="1A08B48C" w:rsidR="009E26C2" w:rsidRDefault="00175145" w:rsidP="009E26C2">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w:t>
      </w:r>
      <w:r w:rsidR="003F1175" w:rsidRPr="00A720B5">
        <w:rPr>
          <w:rFonts w:ascii="Tahoma" w:eastAsia="Times New Roman" w:hAnsi="Tahoma" w:cs="Tahoma"/>
          <w:color w:val="000000"/>
          <w:sz w:val="19"/>
          <w:szCs w:val="19"/>
          <w:lang w:eastAsia="da-DK"/>
        </w:rPr>
        <w:t>Personer</w:t>
      </w:r>
      <w:ins w:id="220" w:author="Martin Chemnitz Mortensen" w:date="2018-09-26T10:29:00Z">
        <w:r w:rsidR="00ED4983" w:rsidRPr="00ED4983">
          <w:rPr>
            <w:rFonts w:ascii="Tahoma" w:eastAsia="Times New Roman" w:hAnsi="Tahoma" w:cs="Tahoma"/>
            <w:color w:val="000000"/>
            <w:sz w:val="19"/>
            <w:szCs w:val="19"/>
            <w:lang w:eastAsia="da-DK"/>
          </w:rPr>
          <w:t xml:space="preserve"> </w:t>
        </w:r>
        <w:r w:rsidR="00ED4983">
          <w:rPr>
            <w:rFonts w:ascii="Tahoma" w:eastAsia="Times New Roman" w:hAnsi="Tahoma" w:cs="Tahoma"/>
            <w:color w:val="000000"/>
            <w:sz w:val="19"/>
            <w:szCs w:val="19"/>
            <w:lang w:eastAsia="da-DK"/>
          </w:rPr>
          <w:t>og selskaber</w:t>
        </w:r>
      </w:ins>
      <w:r w:rsidR="003F1175" w:rsidRPr="00A720B5">
        <w:rPr>
          <w:rFonts w:ascii="Tahoma" w:eastAsia="Times New Roman" w:hAnsi="Tahoma" w:cs="Tahoma"/>
          <w:color w:val="000000"/>
          <w:sz w:val="19"/>
          <w:szCs w:val="19"/>
          <w:lang w:eastAsia="da-DK"/>
        </w:rPr>
        <w:t xml:space="preserve">, </w:t>
      </w:r>
      <w:r w:rsidR="005F3332">
        <w:rPr>
          <w:rFonts w:ascii="Tahoma" w:eastAsia="Times New Roman" w:hAnsi="Tahoma" w:cs="Tahoma"/>
          <w:color w:val="000000"/>
          <w:sz w:val="19"/>
          <w:szCs w:val="19"/>
          <w:lang w:eastAsia="da-DK"/>
        </w:rPr>
        <w:t>der</w:t>
      </w:r>
      <w:r w:rsidR="003F1175" w:rsidRPr="00A720B5">
        <w:rPr>
          <w:rFonts w:ascii="Tahoma" w:eastAsia="Times New Roman" w:hAnsi="Tahoma" w:cs="Tahoma"/>
          <w:color w:val="000000"/>
          <w:sz w:val="19"/>
          <w:szCs w:val="19"/>
          <w:lang w:eastAsia="da-DK"/>
        </w:rPr>
        <w:t xml:space="preserve"> </w:t>
      </w:r>
      <w:r w:rsidR="00745859">
        <w:rPr>
          <w:rFonts w:ascii="Tahoma" w:eastAsia="Times New Roman" w:hAnsi="Tahoma" w:cs="Tahoma"/>
          <w:color w:val="000000"/>
          <w:sz w:val="19"/>
          <w:szCs w:val="19"/>
          <w:lang w:eastAsia="da-DK"/>
        </w:rPr>
        <w:t xml:space="preserve">ved en </w:t>
      </w:r>
      <w:r w:rsidR="00404706">
        <w:rPr>
          <w:rFonts w:ascii="Tahoma" w:eastAsia="Times New Roman" w:hAnsi="Tahoma" w:cs="Tahoma"/>
          <w:color w:val="000000"/>
          <w:sz w:val="19"/>
          <w:szCs w:val="19"/>
          <w:lang w:eastAsia="da-DK"/>
        </w:rPr>
        <w:t xml:space="preserve">gennemsnitlig </w:t>
      </w:r>
      <w:r w:rsidR="00745859">
        <w:rPr>
          <w:rFonts w:ascii="Tahoma" w:eastAsia="Times New Roman" w:hAnsi="Tahoma" w:cs="Tahoma"/>
          <w:color w:val="000000"/>
          <w:sz w:val="19"/>
          <w:szCs w:val="19"/>
          <w:lang w:eastAsia="da-DK"/>
        </w:rPr>
        <w:t xml:space="preserve">afvikling på 3 % per år, ikke kan bringe sig under lofterne, jf. § </w:t>
      </w:r>
      <w:del w:id="221" w:author="Martin Chemnitz Mortensen" w:date="2018-09-05T15:10:00Z">
        <w:r w:rsidR="00745859" w:rsidDel="00C97E64">
          <w:rPr>
            <w:rFonts w:ascii="Tahoma" w:eastAsia="Times New Roman" w:hAnsi="Tahoma" w:cs="Tahoma"/>
            <w:color w:val="000000"/>
            <w:sz w:val="19"/>
            <w:szCs w:val="19"/>
            <w:lang w:eastAsia="da-DK"/>
          </w:rPr>
          <w:delText>61</w:delText>
        </w:r>
      </w:del>
      <w:ins w:id="222" w:author="Martin Chemnitz Mortensen" w:date="2018-09-05T15:10:00Z">
        <w:r w:rsidR="00C97E64">
          <w:rPr>
            <w:rFonts w:ascii="Tahoma" w:eastAsia="Times New Roman" w:hAnsi="Tahoma" w:cs="Tahoma"/>
            <w:color w:val="000000"/>
            <w:sz w:val="19"/>
            <w:szCs w:val="19"/>
            <w:lang w:eastAsia="da-DK"/>
          </w:rPr>
          <w:t>64</w:t>
        </w:r>
      </w:ins>
      <w:r w:rsidR="00745859">
        <w:rPr>
          <w:rFonts w:ascii="Tahoma" w:eastAsia="Times New Roman" w:hAnsi="Tahoma" w:cs="Tahoma"/>
          <w:color w:val="000000"/>
          <w:sz w:val="19"/>
          <w:szCs w:val="19"/>
          <w:lang w:eastAsia="da-DK"/>
        </w:rPr>
        <w:t xml:space="preserve">, stk. 1 og 2, § </w:t>
      </w:r>
      <w:del w:id="223" w:author="Martin Chemnitz Mortensen" w:date="2018-09-05T15:10:00Z">
        <w:r w:rsidR="00745859" w:rsidDel="00C97E64">
          <w:rPr>
            <w:rFonts w:ascii="Tahoma" w:eastAsia="Times New Roman" w:hAnsi="Tahoma" w:cs="Tahoma"/>
            <w:color w:val="000000"/>
            <w:sz w:val="19"/>
            <w:szCs w:val="19"/>
            <w:lang w:eastAsia="da-DK"/>
          </w:rPr>
          <w:delText>62</w:delText>
        </w:r>
      </w:del>
      <w:ins w:id="224" w:author="Martin Chemnitz Mortensen" w:date="2018-09-05T15:10:00Z">
        <w:r w:rsidR="00C97E64">
          <w:rPr>
            <w:rFonts w:ascii="Tahoma" w:eastAsia="Times New Roman" w:hAnsi="Tahoma" w:cs="Tahoma"/>
            <w:color w:val="000000"/>
            <w:sz w:val="19"/>
            <w:szCs w:val="19"/>
            <w:lang w:eastAsia="da-DK"/>
          </w:rPr>
          <w:t>65</w:t>
        </w:r>
      </w:ins>
      <w:r w:rsidR="00745859">
        <w:rPr>
          <w:rFonts w:ascii="Tahoma" w:eastAsia="Times New Roman" w:hAnsi="Tahoma" w:cs="Tahoma"/>
          <w:color w:val="000000"/>
          <w:sz w:val="19"/>
          <w:szCs w:val="19"/>
          <w:lang w:eastAsia="da-DK"/>
        </w:rPr>
        <w:t xml:space="preserve">, stk. 1 og 2, og § </w:t>
      </w:r>
      <w:del w:id="225" w:author="Martin Chemnitz Mortensen" w:date="2018-09-05T15:10:00Z">
        <w:r w:rsidR="00745859" w:rsidDel="00C97E64">
          <w:rPr>
            <w:rFonts w:ascii="Tahoma" w:eastAsia="Times New Roman" w:hAnsi="Tahoma" w:cs="Tahoma"/>
            <w:color w:val="000000"/>
            <w:sz w:val="19"/>
            <w:szCs w:val="19"/>
            <w:lang w:eastAsia="da-DK"/>
          </w:rPr>
          <w:delText>63</w:delText>
        </w:r>
      </w:del>
      <w:ins w:id="226" w:author="Martin Chemnitz Mortensen" w:date="2018-09-05T15:10:00Z">
        <w:r w:rsidR="00C97E64">
          <w:rPr>
            <w:rFonts w:ascii="Tahoma" w:eastAsia="Times New Roman" w:hAnsi="Tahoma" w:cs="Tahoma"/>
            <w:color w:val="000000"/>
            <w:sz w:val="19"/>
            <w:szCs w:val="19"/>
            <w:lang w:eastAsia="da-DK"/>
          </w:rPr>
          <w:t>66</w:t>
        </w:r>
      </w:ins>
      <w:r w:rsidR="00745859">
        <w:rPr>
          <w:rFonts w:ascii="Tahoma" w:eastAsia="Times New Roman" w:hAnsi="Tahoma" w:cs="Tahoma"/>
          <w:color w:val="000000"/>
          <w:sz w:val="19"/>
          <w:szCs w:val="19"/>
          <w:lang w:eastAsia="da-DK"/>
        </w:rPr>
        <w:t xml:space="preserve">, stk. 1, </w:t>
      </w:r>
      <w:r w:rsidR="00404706">
        <w:rPr>
          <w:rFonts w:ascii="Tahoma" w:eastAsia="Times New Roman" w:hAnsi="Tahoma" w:cs="Tahoma"/>
          <w:color w:val="000000"/>
          <w:sz w:val="19"/>
          <w:szCs w:val="19"/>
          <w:lang w:eastAsia="da-DK"/>
        </w:rPr>
        <w:t>senest ved udgangen af år 202</w:t>
      </w:r>
      <w:r w:rsidR="00E13FA3">
        <w:rPr>
          <w:rFonts w:ascii="Tahoma" w:eastAsia="Times New Roman" w:hAnsi="Tahoma" w:cs="Tahoma"/>
          <w:color w:val="000000"/>
          <w:sz w:val="19"/>
          <w:szCs w:val="19"/>
          <w:lang w:eastAsia="da-DK"/>
        </w:rPr>
        <w:t>5</w:t>
      </w:r>
      <w:r w:rsidR="00404706">
        <w:rPr>
          <w:rFonts w:ascii="Tahoma" w:eastAsia="Times New Roman" w:hAnsi="Tahoma" w:cs="Tahoma"/>
          <w:color w:val="000000"/>
          <w:sz w:val="19"/>
          <w:szCs w:val="19"/>
          <w:lang w:eastAsia="da-DK"/>
        </w:rPr>
        <w:t xml:space="preserve">, jf. § 67, stk. 1 og 2, </w:t>
      </w:r>
      <w:ins w:id="227" w:author="Martin Chemnitz Mortensen" w:date="2018-09-05T15:11:00Z">
        <w:r w:rsidR="00C97E64">
          <w:rPr>
            <w:rFonts w:ascii="Tahoma" w:eastAsia="Times New Roman" w:hAnsi="Tahoma" w:cs="Tahoma"/>
            <w:color w:val="000000"/>
            <w:sz w:val="19"/>
            <w:szCs w:val="19"/>
            <w:lang w:eastAsia="da-DK"/>
          </w:rPr>
          <w:t xml:space="preserve">og § 66, stk. </w:t>
        </w:r>
      </w:ins>
      <w:ins w:id="228" w:author="Martin Chemnitz Mortensen" w:date="2018-09-11T09:35:00Z">
        <w:r w:rsidR="00264848">
          <w:rPr>
            <w:rFonts w:ascii="Tahoma" w:eastAsia="Times New Roman" w:hAnsi="Tahoma" w:cs="Tahoma"/>
            <w:color w:val="000000"/>
            <w:sz w:val="19"/>
            <w:szCs w:val="19"/>
            <w:lang w:eastAsia="da-DK"/>
          </w:rPr>
          <w:t>7</w:t>
        </w:r>
      </w:ins>
      <w:ins w:id="229" w:author="Martin Chemnitz Mortensen" w:date="2018-09-05T15:11:00Z">
        <w:r w:rsidR="00C97E64">
          <w:rPr>
            <w:rFonts w:ascii="Tahoma" w:eastAsia="Times New Roman" w:hAnsi="Tahoma" w:cs="Tahoma"/>
            <w:color w:val="000000"/>
            <w:sz w:val="19"/>
            <w:szCs w:val="19"/>
            <w:lang w:eastAsia="da-DK"/>
          </w:rPr>
          <w:t xml:space="preserve">, </w:t>
        </w:r>
      </w:ins>
      <w:r w:rsidR="00F91488">
        <w:rPr>
          <w:rFonts w:ascii="Tahoma" w:eastAsia="Times New Roman" w:hAnsi="Tahoma" w:cs="Tahoma"/>
          <w:color w:val="000000"/>
          <w:sz w:val="19"/>
          <w:szCs w:val="19"/>
          <w:lang w:eastAsia="da-DK"/>
        </w:rPr>
        <w:t>kan ansøge Fiskeristyrelsen om et længere individuelt varsel</w:t>
      </w:r>
      <w:r w:rsidR="0092611E">
        <w:rPr>
          <w:rFonts w:ascii="Tahoma" w:eastAsia="Times New Roman" w:hAnsi="Tahoma" w:cs="Tahoma"/>
          <w:color w:val="000000"/>
          <w:sz w:val="19"/>
          <w:szCs w:val="19"/>
          <w:lang w:eastAsia="da-DK"/>
        </w:rPr>
        <w:t xml:space="preserve">. </w:t>
      </w:r>
    </w:p>
    <w:p w14:paraId="1852332E" w14:textId="2B2837C6" w:rsidR="00404706" w:rsidRDefault="009E26C2" w:rsidP="009E26C2">
      <w:pPr>
        <w:shd w:val="clear" w:color="auto" w:fill="FFFFFF"/>
        <w:spacing w:line="240" w:lineRule="auto"/>
        <w:ind w:firstLine="240"/>
        <w:rPr>
          <w:rFonts w:ascii="Tahoma" w:eastAsia="Times New Roman" w:hAnsi="Tahoma" w:cs="Tahoma"/>
          <w:color w:val="000000"/>
          <w:sz w:val="19"/>
          <w:szCs w:val="19"/>
          <w:lang w:eastAsia="da-DK"/>
        </w:rPr>
      </w:pPr>
      <w:r>
        <w:rPr>
          <w:rFonts w:ascii="Tahoma" w:eastAsia="Times New Roman" w:hAnsi="Tahoma" w:cs="Tahoma"/>
          <w:i/>
          <w:color w:val="000000"/>
          <w:sz w:val="19"/>
          <w:szCs w:val="19"/>
          <w:lang w:eastAsia="da-DK"/>
        </w:rPr>
        <w:t xml:space="preserve">Stk. 3. </w:t>
      </w:r>
      <w:r>
        <w:rPr>
          <w:rFonts w:ascii="Tahoma" w:eastAsia="Times New Roman" w:hAnsi="Tahoma" w:cs="Tahoma"/>
          <w:color w:val="000000"/>
          <w:sz w:val="19"/>
          <w:szCs w:val="19"/>
          <w:lang w:eastAsia="da-DK"/>
        </w:rPr>
        <w:t>Individuelt</w:t>
      </w:r>
      <w:r w:rsidR="00404706">
        <w:rPr>
          <w:rFonts w:ascii="Tahoma" w:eastAsia="Times New Roman" w:hAnsi="Tahoma" w:cs="Tahoma"/>
          <w:color w:val="000000"/>
          <w:sz w:val="19"/>
          <w:szCs w:val="19"/>
          <w:lang w:eastAsia="da-DK"/>
        </w:rPr>
        <w:t xml:space="preserve"> varsel</w:t>
      </w:r>
      <w:r>
        <w:rPr>
          <w:rFonts w:ascii="Tahoma" w:eastAsia="Times New Roman" w:hAnsi="Tahoma" w:cs="Tahoma"/>
          <w:color w:val="000000"/>
          <w:sz w:val="19"/>
          <w:szCs w:val="19"/>
          <w:lang w:eastAsia="da-DK"/>
        </w:rPr>
        <w:t>, jf. stk. 2,</w:t>
      </w:r>
      <w:r w:rsidR="00404706">
        <w:rPr>
          <w:rFonts w:ascii="Tahoma" w:eastAsia="Times New Roman" w:hAnsi="Tahoma" w:cs="Tahoma"/>
          <w:color w:val="000000"/>
          <w:sz w:val="19"/>
          <w:szCs w:val="19"/>
          <w:lang w:eastAsia="da-DK"/>
        </w:rPr>
        <w:t xml:space="preserve"> kan gives for ejerandele og kvoteandele der ikke kan af</w:t>
      </w:r>
      <w:r w:rsidR="00E13FA3">
        <w:rPr>
          <w:rFonts w:ascii="Tahoma" w:eastAsia="Times New Roman" w:hAnsi="Tahoma" w:cs="Tahoma"/>
          <w:color w:val="000000"/>
          <w:sz w:val="19"/>
          <w:szCs w:val="19"/>
          <w:lang w:eastAsia="da-DK"/>
        </w:rPr>
        <w:t>vikles inden udgangen af år 2025</w:t>
      </w:r>
      <w:r w:rsidR="00404706">
        <w:rPr>
          <w:rFonts w:ascii="Tahoma" w:eastAsia="Times New Roman" w:hAnsi="Tahoma" w:cs="Tahoma"/>
          <w:color w:val="000000"/>
          <w:sz w:val="19"/>
          <w:szCs w:val="19"/>
          <w:lang w:eastAsia="da-DK"/>
        </w:rPr>
        <w:t>.</w:t>
      </w:r>
    </w:p>
    <w:p w14:paraId="62C64EDC" w14:textId="2E8D294E" w:rsidR="009E26C2" w:rsidRDefault="009E26C2" w:rsidP="009E26C2">
      <w:pPr>
        <w:shd w:val="clear" w:color="auto" w:fill="FFFFFF"/>
        <w:spacing w:line="240" w:lineRule="auto"/>
        <w:ind w:firstLine="240"/>
        <w:rPr>
          <w:rFonts w:ascii="Tahoma" w:eastAsia="Times New Roman" w:hAnsi="Tahoma" w:cs="Tahoma"/>
          <w:color w:val="000000"/>
          <w:sz w:val="19"/>
          <w:szCs w:val="19"/>
          <w:lang w:eastAsia="da-DK"/>
        </w:rPr>
      </w:pPr>
      <w:r>
        <w:rPr>
          <w:rFonts w:ascii="Tahoma" w:eastAsia="Times New Roman" w:hAnsi="Tahoma" w:cs="Tahoma"/>
          <w:i/>
          <w:color w:val="000000"/>
          <w:sz w:val="19"/>
          <w:szCs w:val="19"/>
          <w:lang w:eastAsia="da-DK"/>
        </w:rPr>
        <w:t>Stk. 4.</w:t>
      </w:r>
      <w:r>
        <w:rPr>
          <w:rFonts w:ascii="Tahoma" w:eastAsia="Times New Roman" w:hAnsi="Tahoma" w:cs="Tahoma"/>
          <w:color w:val="000000"/>
          <w:sz w:val="19"/>
          <w:szCs w:val="19"/>
          <w:lang w:eastAsia="da-DK"/>
        </w:rPr>
        <w:t xml:space="preserve"> Afvikling af ejerandele og kvoteandele hvortil der er givet individuelt varsel, jf. stk. 3, skal afvikles med 3 % per år.</w:t>
      </w:r>
    </w:p>
    <w:p w14:paraId="26AA0E12" w14:textId="55873BE9" w:rsidR="00713421" w:rsidRDefault="009E26C2" w:rsidP="009E26C2">
      <w:pPr>
        <w:shd w:val="clear" w:color="auto" w:fill="FFFFFF"/>
        <w:spacing w:line="240" w:lineRule="auto"/>
        <w:ind w:firstLine="240"/>
        <w:rPr>
          <w:rFonts w:ascii="Tahoma" w:eastAsia="Times New Roman" w:hAnsi="Tahoma" w:cs="Tahoma"/>
          <w:color w:val="000000"/>
          <w:sz w:val="19"/>
          <w:szCs w:val="19"/>
          <w:lang w:eastAsia="da-DK"/>
        </w:rPr>
      </w:pPr>
      <w:r>
        <w:rPr>
          <w:rFonts w:ascii="Tahoma" w:eastAsia="Times New Roman" w:hAnsi="Tahoma" w:cs="Tahoma"/>
          <w:i/>
          <w:color w:val="000000"/>
          <w:sz w:val="19"/>
          <w:szCs w:val="19"/>
          <w:lang w:eastAsia="da-DK"/>
        </w:rPr>
        <w:t>Stk. 5.</w:t>
      </w:r>
      <w:r>
        <w:rPr>
          <w:rFonts w:ascii="Tahoma" w:eastAsia="Times New Roman" w:hAnsi="Tahoma" w:cs="Tahoma"/>
          <w:color w:val="000000"/>
          <w:sz w:val="19"/>
          <w:szCs w:val="19"/>
          <w:lang w:eastAsia="da-DK"/>
        </w:rPr>
        <w:t xml:space="preserve">  </w:t>
      </w:r>
      <w:r w:rsidR="007223BB">
        <w:rPr>
          <w:rFonts w:ascii="Tahoma" w:eastAsia="Times New Roman" w:hAnsi="Tahoma" w:cs="Tahoma"/>
          <w:color w:val="000000"/>
          <w:sz w:val="19"/>
          <w:szCs w:val="19"/>
          <w:lang w:eastAsia="da-DK"/>
        </w:rPr>
        <w:t xml:space="preserve">Afviklingen af </w:t>
      </w:r>
      <w:r>
        <w:rPr>
          <w:rFonts w:ascii="Tahoma" w:eastAsia="Times New Roman" w:hAnsi="Tahoma" w:cs="Tahoma"/>
          <w:color w:val="000000"/>
          <w:sz w:val="19"/>
          <w:szCs w:val="19"/>
          <w:lang w:eastAsia="da-DK"/>
        </w:rPr>
        <w:t>ejerandele og kvoteandele</w:t>
      </w:r>
      <w:r w:rsidR="007223BB">
        <w:rPr>
          <w:rFonts w:ascii="Tahoma" w:eastAsia="Times New Roman" w:hAnsi="Tahoma" w:cs="Tahoma"/>
          <w:color w:val="000000"/>
          <w:sz w:val="19"/>
          <w:szCs w:val="19"/>
          <w:lang w:eastAsia="da-DK"/>
        </w:rPr>
        <w:t xml:space="preserve"> der skal afvikles</w:t>
      </w:r>
      <w:r>
        <w:rPr>
          <w:rFonts w:ascii="Tahoma" w:eastAsia="Times New Roman" w:hAnsi="Tahoma" w:cs="Tahoma"/>
          <w:color w:val="000000"/>
          <w:sz w:val="19"/>
          <w:szCs w:val="19"/>
          <w:lang w:eastAsia="da-DK"/>
        </w:rPr>
        <w:t xml:space="preserve">, jf. stk. 2 og 4, </w:t>
      </w:r>
      <w:r w:rsidR="00745859">
        <w:rPr>
          <w:rFonts w:ascii="Tahoma" w:eastAsia="Times New Roman" w:hAnsi="Tahoma" w:cs="Tahoma"/>
          <w:color w:val="000000"/>
          <w:sz w:val="19"/>
          <w:szCs w:val="19"/>
          <w:lang w:eastAsia="da-DK"/>
        </w:rPr>
        <w:t>beregnes ud fra</w:t>
      </w:r>
      <w:r w:rsidR="007223BB">
        <w:rPr>
          <w:rFonts w:ascii="Tahoma" w:eastAsia="Times New Roman" w:hAnsi="Tahoma" w:cs="Tahoma"/>
          <w:color w:val="000000"/>
          <w:sz w:val="19"/>
          <w:szCs w:val="19"/>
          <w:lang w:eastAsia="da-DK"/>
        </w:rPr>
        <w:t xml:space="preserve"> værdien af årsmængder tildelt på baggrund af </w:t>
      </w:r>
      <w:r w:rsidR="00745859">
        <w:rPr>
          <w:rFonts w:ascii="Tahoma" w:eastAsia="Times New Roman" w:hAnsi="Tahoma" w:cs="Tahoma"/>
          <w:color w:val="000000"/>
          <w:sz w:val="19"/>
          <w:szCs w:val="19"/>
          <w:lang w:eastAsia="da-DK"/>
        </w:rPr>
        <w:t>ejerandele og kvoteandele på tidspunktet fra denne bekendtgørelses ikrafttrædelse</w:t>
      </w:r>
      <w:r w:rsidR="007223BB">
        <w:rPr>
          <w:rFonts w:ascii="Tahoma" w:eastAsia="Times New Roman" w:hAnsi="Tahoma" w:cs="Tahoma"/>
          <w:color w:val="000000"/>
          <w:sz w:val="19"/>
          <w:szCs w:val="19"/>
          <w:lang w:eastAsia="da-DK"/>
        </w:rPr>
        <w:t>, hvor værdifastsættelsen sker ud fra de gennemsnitlige afregningspriser for 2017</w:t>
      </w:r>
      <w:r w:rsidR="00745859">
        <w:rPr>
          <w:rFonts w:ascii="Tahoma" w:eastAsia="Times New Roman" w:hAnsi="Tahoma" w:cs="Tahoma"/>
          <w:color w:val="000000"/>
          <w:sz w:val="19"/>
          <w:szCs w:val="19"/>
          <w:lang w:eastAsia="da-DK"/>
        </w:rPr>
        <w:t>.</w:t>
      </w:r>
    </w:p>
    <w:p w14:paraId="64EA8AD9" w14:textId="63B1FEB6" w:rsidR="00D9301C" w:rsidRPr="00D9301C" w:rsidRDefault="008F14FA" w:rsidP="00534DB1">
      <w:pPr>
        <w:shd w:val="clear" w:color="auto" w:fill="FFFFFF"/>
        <w:spacing w:line="240" w:lineRule="auto"/>
        <w:ind w:firstLine="240"/>
        <w:rPr>
          <w:rFonts w:ascii="Tahoma" w:eastAsia="Times New Roman" w:hAnsi="Tahoma" w:cs="Tahoma"/>
          <w:color w:val="000000"/>
          <w:sz w:val="19"/>
          <w:szCs w:val="19"/>
          <w:lang w:eastAsia="da-DK"/>
        </w:rPr>
      </w:pPr>
      <w:r>
        <w:rPr>
          <w:rFonts w:ascii="Tahoma" w:eastAsia="Times New Roman" w:hAnsi="Tahoma" w:cs="Tahoma"/>
          <w:i/>
          <w:color w:val="000000"/>
          <w:sz w:val="19"/>
          <w:szCs w:val="19"/>
          <w:lang w:eastAsia="da-DK"/>
        </w:rPr>
        <w:t xml:space="preserve">Stk. </w:t>
      </w:r>
      <w:r w:rsidR="009E26C2">
        <w:rPr>
          <w:rFonts w:ascii="Tahoma" w:eastAsia="Times New Roman" w:hAnsi="Tahoma" w:cs="Tahoma"/>
          <w:i/>
          <w:color w:val="000000"/>
          <w:sz w:val="19"/>
          <w:szCs w:val="19"/>
          <w:lang w:eastAsia="da-DK"/>
        </w:rPr>
        <w:t>6</w:t>
      </w:r>
      <w:r>
        <w:rPr>
          <w:rFonts w:ascii="Tahoma" w:eastAsia="Times New Roman" w:hAnsi="Tahoma" w:cs="Tahoma"/>
          <w:i/>
          <w:color w:val="000000"/>
          <w:sz w:val="19"/>
          <w:szCs w:val="19"/>
          <w:lang w:eastAsia="da-DK"/>
        </w:rPr>
        <w:t>.</w:t>
      </w:r>
      <w:r>
        <w:rPr>
          <w:rFonts w:ascii="Tahoma" w:eastAsia="Times New Roman" w:hAnsi="Tahoma" w:cs="Tahoma"/>
          <w:color w:val="000000"/>
          <w:sz w:val="19"/>
          <w:szCs w:val="19"/>
          <w:lang w:eastAsia="da-DK"/>
        </w:rPr>
        <w:t xml:space="preserve"> Ansøgning om tilladelse til individuel afvikling</w:t>
      </w:r>
      <w:r w:rsidR="009E26C2">
        <w:rPr>
          <w:rFonts w:ascii="Tahoma" w:eastAsia="Times New Roman" w:hAnsi="Tahoma" w:cs="Tahoma"/>
          <w:color w:val="000000"/>
          <w:sz w:val="19"/>
          <w:szCs w:val="19"/>
          <w:lang w:eastAsia="da-DK"/>
        </w:rPr>
        <w:t>sfrist, jf. stk. 2,</w:t>
      </w:r>
      <w:r w:rsidR="009E26C2" w:rsidDel="009E26C2">
        <w:rPr>
          <w:rFonts w:ascii="Tahoma" w:eastAsia="Times New Roman" w:hAnsi="Tahoma" w:cs="Tahoma"/>
          <w:color w:val="000000"/>
          <w:sz w:val="19"/>
          <w:szCs w:val="19"/>
          <w:lang w:eastAsia="da-DK"/>
        </w:rPr>
        <w:t xml:space="preserve"> </w:t>
      </w:r>
      <w:r>
        <w:rPr>
          <w:rFonts w:ascii="Tahoma" w:eastAsia="Times New Roman" w:hAnsi="Tahoma" w:cs="Tahoma"/>
          <w:color w:val="000000"/>
          <w:sz w:val="19"/>
          <w:szCs w:val="19"/>
          <w:lang w:eastAsia="da-DK"/>
        </w:rPr>
        <w:t>skal senest være Fiskeristyrelsen i hænde 31. december 2018.</w:t>
      </w:r>
      <w:r w:rsidR="00D9301C">
        <w:rPr>
          <w:rFonts w:ascii="Tahoma" w:eastAsia="Times New Roman" w:hAnsi="Tahoma" w:cs="Tahoma"/>
          <w:color w:val="000000"/>
          <w:sz w:val="19"/>
          <w:szCs w:val="19"/>
          <w:lang w:eastAsia="da-DK"/>
        </w:rPr>
        <w:t xml:space="preserve"> </w:t>
      </w:r>
    </w:p>
    <w:p w14:paraId="14DD9D85" w14:textId="3B3EE425" w:rsidR="00175145" w:rsidRPr="00A720B5" w:rsidRDefault="00F91488" w:rsidP="00175145">
      <w:pPr>
        <w:shd w:val="clear" w:color="auto" w:fill="FFFFFF"/>
        <w:spacing w:line="240" w:lineRule="auto"/>
        <w:ind w:firstLine="240"/>
        <w:rPr>
          <w:rFonts w:ascii="Tahoma" w:eastAsia="Times New Roman" w:hAnsi="Tahoma" w:cs="Tahoma"/>
          <w:color w:val="000000"/>
          <w:sz w:val="19"/>
          <w:szCs w:val="19"/>
          <w:lang w:eastAsia="da-DK"/>
        </w:rPr>
      </w:pPr>
      <w:r>
        <w:rPr>
          <w:rFonts w:ascii="Tahoma" w:eastAsia="Times New Roman" w:hAnsi="Tahoma" w:cs="Tahoma"/>
          <w:i/>
          <w:color w:val="000000"/>
          <w:sz w:val="19"/>
          <w:szCs w:val="19"/>
          <w:lang w:eastAsia="da-DK"/>
        </w:rPr>
        <w:t xml:space="preserve">Stk. </w:t>
      </w:r>
      <w:r w:rsidR="009E26C2">
        <w:rPr>
          <w:rFonts w:ascii="Tahoma" w:eastAsia="Times New Roman" w:hAnsi="Tahoma" w:cs="Tahoma"/>
          <w:i/>
          <w:color w:val="000000"/>
          <w:sz w:val="19"/>
          <w:szCs w:val="19"/>
          <w:lang w:eastAsia="da-DK"/>
        </w:rPr>
        <w:t>7</w:t>
      </w:r>
      <w:r>
        <w:rPr>
          <w:rFonts w:ascii="Tahoma" w:eastAsia="Times New Roman" w:hAnsi="Tahoma" w:cs="Tahoma"/>
          <w:i/>
          <w:color w:val="000000"/>
          <w:sz w:val="19"/>
          <w:szCs w:val="19"/>
          <w:lang w:eastAsia="da-DK"/>
        </w:rPr>
        <w:t>.</w:t>
      </w:r>
      <w:r>
        <w:rPr>
          <w:rFonts w:ascii="Tahoma" w:eastAsia="Times New Roman" w:hAnsi="Tahoma" w:cs="Tahoma"/>
          <w:color w:val="000000"/>
          <w:sz w:val="19"/>
          <w:szCs w:val="19"/>
          <w:lang w:eastAsia="da-DK"/>
        </w:rPr>
        <w:t xml:space="preserve"> </w:t>
      </w:r>
      <w:r w:rsidR="00FB7A1F">
        <w:rPr>
          <w:rFonts w:ascii="Tahoma" w:eastAsia="Times New Roman" w:hAnsi="Tahoma" w:cs="Tahoma"/>
          <w:color w:val="000000"/>
          <w:sz w:val="19"/>
          <w:szCs w:val="19"/>
          <w:lang w:eastAsia="da-DK"/>
        </w:rPr>
        <w:t>I forbindelse med</w:t>
      </w:r>
      <w:r w:rsidR="0094386F">
        <w:rPr>
          <w:rFonts w:ascii="Tahoma" w:eastAsia="Times New Roman" w:hAnsi="Tahoma" w:cs="Tahoma"/>
          <w:color w:val="000000"/>
          <w:sz w:val="19"/>
          <w:szCs w:val="19"/>
          <w:lang w:eastAsia="da-DK"/>
        </w:rPr>
        <w:t xml:space="preserve"> afvikling af FKA ejer- og kvoteandele</w:t>
      </w:r>
      <w:r w:rsidR="00FB7A1F">
        <w:rPr>
          <w:rFonts w:ascii="Tahoma" w:eastAsia="Times New Roman" w:hAnsi="Tahoma" w:cs="Tahoma"/>
          <w:color w:val="000000"/>
          <w:sz w:val="19"/>
          <w:szCs w:val="19"/>
          <w:lang w:eastAsia="da-DK"/>
        </w:rPr>
        <w:t>,</w:t>
      </w:r>
      <w:r w:rsidR="0094386F">
        <w:rPr>
          <w:rFonts w:ascii="Tahoma" w:eastAsia="Times New Roman" w:hAnsi="Tahoma" w:cs="Tahoma"/>
          <w:color w:val="000000"/>
          <w:sz w:val="19"/>
          <w:szCs w:val="19"/>
          <w:lang w:eastAsia="da-DK"/>
        </w:rPr>
        <w:t xml:space="preserve"> jf. stk. 1, er person</w:t>
      </w:r>
      <w:r w:rsidR="00FB7A1F">
        <w:rPr>
          <w:rFonts w:ascii="Tahoma" w:eastAsia="Times New Roman" w:hAnsi="Tahoma" w:cs="Tahoma"/>
          <w:color w:val="000000"/>
          <w:sz w:val="19"/>
          <w:szCs w:val="19"/>
          <w:lang w:eastAsia="da-DK"/>
        </w:rPr>
        <w:t>er</w:t>
      </w:r>
      <w:r w:rsidR="0094386F">
        <w:rPr>
          <w:rFonts w:ascii="Tahoma" w:eastAsia="Times New Roman" w:hAnsi="Tahoma" w:cs="Tahoma"/>
          <w:color w:val="000000"/>
          <w:sz w:val="19"/>
          <w:szCs w:val="19"/>
          <w:lang w:eastAsia="da-DK"/>
        </w:rPr>
        <w:t xml:space="preserve"> </w:t>
      </w:r>
      <w:r w:rsidR="00FB7A1F">
        <w:rPr>
          <w:rFonts w:ascii="Tahoma" w:eastAsia="Times New Roman" w:hAnsi="Tahoma" w:cs="Tahoma"/>
          <w:color w:val="000000"/>
          <w:sz w:val="19"/>
          <w:szCs w:val="19"/>
          <w:lang w:eastAsia="da-DK"/>
        </w:rPr>
        <w:t>og</w:t>
      </w:r>
      <w:r w:rsidR="0094386F">
        <w:rPr>
          <w:rFonts w:ascii="Tahoma" w:eastAsia="Times New Roman" w:hAnsi="Tahoma" w:cs="Tahoma"/>
          <w:color w:val="000000"/>
          <w:sz w:val="19"/>
          <w:szCs w:val="19"/>
          <w:lang w:eastAsia="da-DK"/>
        </w:rPr>
        <w:t xml:space="preserve"> selskab</w:t>
      </w:r>
      <w:r w:rsidR="00FB7A1F">
        <w:rPr>
          <w:rFonts w:ascii="Tahoma" w:eastAsia="Times New Roman" w:hAnsi="Tahoma" w:cs="Tahoma"/>
          <w:color w:val="000000"/>
          <w:sz w:val="19"/>
          <w:szCs w:val="19"/>
          <w:lang w:eastAsia="da-DK"/>
        </w:rPr>
        <w:t>er</w:t>
      </w:r>
      <w:r w:rsidR="0094386F">
        <w:rPr>
          <w:rFonts w:ascii="Tahoma" w:eastAsia="Times New Roman" w:hAnsi="Tahoma" w:cs="Tahoma"/>
          <w:color w:val="000000"/>
          <w:sz w:val="19"/>
          <w:szCs w:val="19"/>
          <w:lang w:eastAsia="da-DK"/>
        </w:rPr>
        <w:t xml:space="preserve"> ikke omfattet af </w:t>
      </w:r>
      <w:r w:rsidR="00FB7A1F">
        <w:rPr>
          <w:rFonts w:ascii="Tahoma" w:eastAsia="Times New Roman" w:hAnsi="Tahoma" w:cs="Tahoma"/>
          <w:color w:val="000000"/>
          <w:sz w:val="19"/>
          <w:szCs w:val="19"/>
          <w:lang w:eastAsia="da-DK"/>
        </w:rPr>
        <w:t xml:space="preserve">de i </w:t>
      </w:r>
      <w:r w:rsidR="0094386F">
        <w:rPr>
          <w:rFonts w:ascii="Tahoma" w:eastAsia="Times New Roman" w:hAnsi="Tahoma" w:cs="Tahoma"/>
          <w:color w:val="000000"/>
          <w:sz w:val="19"/>
          <w:szCs w:val="19"/>
          <w:lang w:eastAsia="da-DK"/>
        </w:rPr>
        <w:t xml:space="preserve">§ </w:t>
      </w:r>
      <w:r w:rsidR="008F14FA">
        <w:rPr>
          <w:rFonts w:ascii="Tahoma" w:eastAsia="Times New Roman" w:hAnsi="Tahoma" w:cs="Tahoma"/>
          <w:color w:val="000000"/>
          <w:sz w:val="19"/>
          <w:szCs w:val="19"/>
          <w:lang w:eastAsia="da-DK"/>
        </w:rPr>
        <w:t>100</w:t>
      </w:r>
      <w:r w:rsidR="0094386F">
        <w:rPr>
          <w:rFonts w:ascii="Tahoma" w:eastAsia="Times New Roman" w:hAnsi="Tahoma" w:cs="Tahoma"/>
          <w:color w:val="000000"/>
          <w:sz w:val="19"/>
          <w:szCs w:val="19"/>
          <w:lang w:eastAsia="da-DK"/>
        </w:rPr>
        <w:t>, stk. 1</w:t>
      </w:r>
      <w:r w:rsidR="005E1254">
        <w:rPr>
          <w:rFonts w:ascii="Tahoma" w:eastAsia="Times New Roman" w:hAnsi="Tahoma" w:cs="Tahoma"/>
          <w:color w:val="000000"/>
          <w:sz w:val="19"/>
          <w:szCs w:val="19"/>
          <w:lang w:eastAsia="da-DK"/>
        </w:rPr>
        <w:t>,</w:t>
      </w:r>
      <w:r w:rsidR="0094386F">
        <w:rPr>
          <w:rFonts w:ascii="Tahoma" w:eastAsia="Times New Roman" w:hAnsi="Tahoma" w:cs="Tahoma"/>
          <w:color w:val="000000"/>
          <w:sz w:val="19"/>
          <w:szCs w:val="19"/>
          <w:lang w:eastAsia="da-DK"/>
        </w:rPr>
        <w:t xml:space="preserve"> </w:t>
      </w:r>
      <w:r w:rsidR="00FB7A1F">
        <w:rPr>
          <w:rFonts w:ascii="Tahoma" w:eastAsia="Times New Roman" w:hAnsi="Tahoma" w:cs="Tahoma"/>
          <w:color w:val="000000"/>
          <w:sz w:val="19"/>
          <w:szCs w:val="19"/>
          <w:lang w:eastAsia="da-DK"/>
        </w:rPr>
        <w:t>og</w:t>
      </w:r>
      <w:r w:rsidR="0094386F">
        <w:rPr>
          <w:rFonts w:ascii="Tahoma" w:eastAsia="Times New Roman" w:hAnsi="Tahoma" w:cs="Tahoma"/>
          <w:color w:val="000000"/>
          <w:sz w:val="19"/>
          <w:szCs w:val="19"/>
          <w:lang w:eastAsia="da-DK"/>
        </w:rPr>
        <w:t xml:space="preserve"> § </w:t>
      </w:r>
      <w:r w:rsidR="008C0A32">
        <w:rPr>
          <w:rFonts w:ascii="Tahoma" w:eastAsia="Times New Roman" w:hAnsi="Tahoma" w:cs="Tahoma"/>
          <w:color w:val="000000"/>
          <w:sz w:val="19"/>
          <w:szCs w:val="19"/>
          <w:lang w:eastAsia="da-DK"/>
        </w:rPr>
        <w:t>101</w:t>
      </w:r>
      <w:r w:rsidR="0094386F">
        <w:rPr>
          <w:rFonts w:ascii="Tahoma" w:eastAsia="Times New Roman" w:hAnsi="Tahoma" w:cs="Tahoma"/>
          <w:color w:val="000000"/>
          <w:sz w:val="19"/>
          <w:szCs w:val="19"/>
          <w:lang w:eastAsia="da-DK"/>
        </w:rPr>
        <w:t>, stk. 1</w:t>
      </w:r>
      <w:r w:rsidR="00FB7A1F">
        <w:rPr>
          <w:rFonts w:ascii="Tahoma" w:eastAsia="Times New Roman" w:hAnsi="Tahoma" w:cs="Tahoma"/>
          <w:color w:val="000000"/>
          <w:sz w:val="19"/>
          <w:szCs w:val="19"/>
          <w:lang w:eastAsia="da-DK"/>
        </w:rPr>
        <w:t>,</w:t>
      </w:r>
      <w:r>
        <w:rPr>
          <w:rFonts w:ascii="Tahoma" w:eastAsia="Times New Roman" w:hAnsi="Tahoma" w:cs="Tahoma"/>
          <w:color w:val="000000"/>
          <w:sz w:val="19"/>
          <w:szCs w:val="19"/>
          <w:lang w:eastAsia="da-DK"/>
        </w:rPr>
        <w:t xml:space="preserve"> </w:t>
      </w:r>
      <w:r w:rsidR="00FB7A1F">
        <w:rPr>
          <w:rFonts w:ascii="Tahoma" w:eastAsia="Times New Roman" w:hAnsi="Tahoma" w:cs="Tahoma"/>
          <w:color w:val="000000"/>
          <w:sz w:val="19"/>
          <w:szCs w:val="19"/>
          <w:lang w:eastAsia="da-DK"/>
        </w:rPr>
        <w:t>fastsatte regler for overførelse af FKA.</w:t>
      </w:r>
      <w:r>
        <w:rPr>
          <w:rFonts w:ascii="Tahoma" w:eastAsia="Times New Roman" w:hAnsi="Tahoma" w:cs="Tahoma"/>
          <w:color w:val="000000"/>
          <w:sz w:val="19"/>
          <w:szCs w:val="19"/>
          <w:lang w:eastAsia="da-DK"/>
        </w:rPr>
        <w:t xml:space="preserve"> </w:t>
      </w:r>
    </w:p>
    <w:p w14:paraId="14F0C65E" w14:textId="77777777" w:rsidR="00175145" w:rsidRDefault="00175145" w:rsidP="004A1F04">
      <w:pPr>
        <w:shd w:val="clear" w:color="auto" w:fill="FFFFFF"/>
        <w:spacing w:line="240" w:lineRule="auto"/>
        <w:ind w:firstLine="240"/>
        <w:jc w:val="center"/>
        <w:rPr>
          <w:rFonts w:ascii="Tahoma" w:eastAsia="Times New Roman" w:hAnsi="Tahoma" w:cs="Tahoma"/>
          <w:i/>
          <w:iCs/>
          <w:color w:val="000000"/>
          <w:sz w:val="19"/>
          <w:szCs w:val="19"/>
          <w:lang w:eastAsia="da-DK"/>
        </w:rPr>
      </w:pPr>
    </w:p>
    <w:p w14:paraId="73F6CFD3" w14:textId="77777777" w:rsidR="002C7622" w:rsidRDefault="002C7622" w:rsidP="004A1F04">
      <w:pPr>
        <w:shd w:val="clear" w:color="auto" w:fill="FFFFFF"/>
        <w:spacing w:line="240" w:lineRule="auto"/>
        <w:ind w:firstLine="240"/>
        <w:jc w:val="center"/>
        <w:rPr>
          <w:rFonts w:ascii="Tahoma" w:eastAsia="Times New Roman" w:hAnsi="Tahoma" w:cs="Tahoma"/>
          <w:i/>
          <w:iCs/>
          <w:color w:val="000000"/>
          <w:sz w:val="19"/>
          <w:szCs w:val="19"/>
          <w:lang w:eastAsia="da-DK"/>
        </w:rPr>
      </w:pPr>
    </w:p>
    <w:p w14:paraId="5E8FBD06" w14:textId="77777777" w:rsidR="007B5D6A" w:rsidRDefault="002D39E2" w:rsidP="004A1F04">
      <w:pPr>
        <w:shd w:val="clear" w:color="auto" w:fill="FFFFFF"/>
        <w:spacing w:line="240" w:lineRule="auto"/>
        <w:ind w:firstLine="240"/>
        <w:jc w:val="center"/>
        <w:rPr>
          <w:rFonts w:ascii="Tahoma" w:eastAsia="Times New Roman" w:hAnsi="Tahoma" w:cs="Tahoma"/>
          <w:i/>
          <w:iCs/>
          <w:color w:val="000000"/>
          <w:sz w:val="19"/>
          <w:szCs w:val="19"/>
          <w:lang w:eastAsia="da-DK"/>
        </w:rPr>
      </w:pPr>
      <w:r>
        <w:rPr>
          <w:rFonts w:ascii="Tahoma" w:eastAsia="Times New Roman" w:hAnsi="Tahoma" w:cs="Tahoma"/>
          <w:i/>
          <w:iCs/>
          <w:color w:val="000000"/>
          <w:sz w:val="19"/>
          <w:szCs w:val="19"/>
          <w:lang w:eastAsia="da-DK"/>
        </w:rPr>
        <w:t>Bestemmende indflydelse</w:t>
      </w:r>
    </w:p>
    <w:p w14:paraId="4B537442" w14:textId="5D473990" w:rsidR="002D39E2" w:rsidRPr="00A720B5" w:rsidRDefault="002D39E2" w:rsidP="002D39E2">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5B191B">
        <w:rPr>
          <w:rFonts w:ascii="Tahoma" w:eastAsia="Times New Roman" w:hAnsi="Tahoma" w:cs="Tahoma"/>
          <w:b/>
          <w:bCs/>
          <w:color w:val="000000"/>
          <w:sz w:val="19"/>
          <w:szCs w:val="19"/>
          <w:lang w:eastAsia="da-DK"/>
        </w:rPr>
        <w:t>69</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w:t>
      </w:r>
      <w:r w:rsidR="00FB7A1F">
        <w:rPr>
          <w:rFonts w:ascii="Tahoma" w:eastAsia="Times New Roman" w:hAnsi="Tahoma" w:cs="Tahoma"/>
          <w:color w:val="000000"/>
          <w:sz w:val="19"/>
          <w:szCs w:val="19"/>
          <w:lang w:eastAsia="da-DK"/>
        </w:rPr>
        <w:t>P</w:t>
      </w:r>
      <w:r w:rsidRPr="00A720B5">
        <w:rPr>
          <w:rFonts w:ascii="Tahoma" w:eastAsia="Times New Roman" w:hAnsi="Tahoma" w:cs="Tahoma"/>
          <w:color w:val="000000"/>
          <w:sz w:val="19"/>
          <w:szCs w:val="19"/>
          <w:lang w:eastAsia="da-DK"/>
        </w:rPr>
        <w:t>erson</w:t>
      </w:r>
      <w:r w:rsidR="00FB7A1F">
        <w:rPr>
          <w:rFonts w:ascii="Tahoma" w:eastAsia="Times New Roman" w:hAnsi="Tahoma" w:cs="Tahoma"/>
          <w:color w:val="000000"/>
          <w:sz w:val="19"/>
          <w:szCs w:val="19"/>
          <w:lang w:eastAsia="da-DK"/>
        </w:rPr>
        <w:t>er</w:t>
      </w:r>
      <w:r w:rsidRPr="00A720B5">
        <w:rPr>
          <w:rFonts w:ascii="Tahoma" w:eastAsia="Times New Roman" w:hAnsi="Tahoma" w:cs="Tahoma"/>
          <w:color w:val="000000"/>
          <w:sz w:val="19"/>
          <w:szCs w:val="19"/>
          <w:lang w:eastAsia="da-DK"/>
        </w:rPr>
        <w:t>s</w:t>
      </w:r>
      <w:r>
        <w:rPr>
          <w:rFonts w:ascii="Tahoma" w:eastAsia="Times New Roman" w:hAnsi="Tahoma" w:cs="Tahoma"/>
          <w:color w:val="000000"/>
          <w:sz w:val="19"/>
          <w:szCs w:val="19"/>
          <w:lang w:eastAsia="da-DK"/>
        </w:rPr>
        <w:t xml:space="preserve"> </w:t>
      </w:r>
      <w:r w:rsidR="00FB7A1F">
        <w:rPr>
          <w:rFonts w:ascii="Tahoma" w:eastAsia="Times New Roman" w:hAnsi="Tahoma" w:cs="Tahoma"/>
          <w:color w:val="000000"/>
          <w:sz w:val="19"/>
          <w:szCs w:val="19"/>
          <w:lang w:eastAsia="da-DK"/>
        </w:rPr>
        <w:t>og</w:t>
      </w:r>
      <w:r>
        <w:rPr>
          <w:rFonts w:ascii="Tahoma" w:eastAsia="Times New Roman" w:hAnsi="Tahoma" w:cs="Tahoma"/>
          <w:color w:val="000000"/>
          <w:sz w:val="19"/>
          <w:szCs w:val="19"/>
          <w:lang w:eastAsia="da-DK"/>
        </w:rPr>
        <w:t xml:space="preserve"> selskab</w:t>
      </w:r>
      <w:r w:rsidR="00FB7A1F">
        <w:rPr>
          <w:rFonts w:ascii="Tahoma" w:eastAsia="Times New Roman" w:hAnsi="Tahoma" w:cs="Tahoma"/>
          <w:color w:val="000000"/>
          <w:sz w:val="19"/>
          <w:szCs w:val="19"/>
          <w:lang w:eastAsia="da-DK"/>
        </w:rPr>
        <w:t>er</w:t>
      </w:r>
      <w:r>
        <w:rPr>
          <w:rFonts w:ascii="Tahoma" w:eastAsia="Times New Roman" w:hAnsi="Tahoma" w:cs="Tahoma"/>
          <w:color w:val="000000"/>
          <w:sz w:val="19"/>
          <w:szCs w:val="19"/>
          <w:lang w:eastAsia="da-DK"/>
        </w:rPr>
        <w:t>s</w:t>
      </w:r>
      <w:r w:rsidRPr="00A720B5">
        <w:rPr>
          <w:rFonts w:ascii="Tahoma" w:eastAsia="Times New Roman" w:hAnsi="Tahoma" w:cs="Tahoma"/>
          <w:color w:val="000000"/>
          <w:sz w:val="19"/>
          <w:szCs w:val="19"/>
          <w:lang w:eastAsia="da-DK"/>
        </w:rPr>
        <w:t xml:space="preserve"> ejerandele og </w:t>
      </w:r>
      <w:r w:rsidR="00245B80">
        <w:rPr>
          <w:rFonts w:ascii="Tahoma" w:eastAsia="Times New Roman" w:hAnsi="Tahoma" w:cs="Tahoma"/>
          <w:color w:val="000000"/>
          <w:sz w:val="19"/>
          <w:szCs w:val="19"/>
          <w:lang w:eastAsia="da-DK"/>
        </w:rPr>
        <w:t>kvote</w:t>
      </w:r>
      <w:r w:rsidRPr="00A720B5">
        <w:rPr>
          <w:rFonts w:ascii="Tahoma" w:eastAsia="Times New Roman" w:hAnsi="Tahoma" w:cs="Tahoma"/>
          <w:color w:val="000000"/>
          <w:sz w:val="19"/>
          <w:szCs w:val="19"/>
          <w:lang w:eastAsia="da-DK"/>
        </w:rPr>
        <w:t xml:space="preserve">andele, som den pågældende har bestemmende indflydelse over, må ikke overstige de </w:t>
      </w:r>
      <w:r w:rsidR="008A3AFE">
        <w:rPr>
          <w:rFonts w:ascii="Tahoma" w:eastAsia="Times New Roman" w:hAnsi="Tahoma" w:cs="Tahoma"/>
          <w:color w:val="000000"/>
          <w:sz w:val="19"/>
          <w:szCs w:val="19"/>
          <w:lang w:eastAsia="da-DK"/>
        </w:rPr>
        <w:t xml:space="preserve">i </w:t>
      </w:r>
      <w:ins w:id="230" w:author="Martin Chemnitz Mortensen" w:date="2018-09-11T09:37:00Z">
        <w:r w:rsidR="00264848">
          <w:rPr>
            <w:rFonts w:ascii="Tahoma" w:eastAsia="Times New Roman" w:hAnsi="Tahoma" w:cs="Tahoma"/>
            <w:color w:val="000000"/>
            <w:sz w:val="19"/>
            <w:szCs w:val="19"/>
            <w:lang w:eastAsia="da-DK"/>
          </w:rPr>
          <w:t xml:space="preserve">§ 66, stk. 1, </w:t>
        </w:r>
      </w:ins>
      <w:r w:rsidR="00832488">
        <w:rPr>
          <w:rFonts w:ascii="Tahoma" w:eastAsia="Times New Roman" w:hAnsi="Tahoma" w:cs="Tahoma"/>
          <w:color w:val="000000"/>
          <w:sz w:val="19"/>
          <w:szCs w:val="19"/>
          <w:lang w:eastAsia="da-DK"/>
        </w:rPr>
        <w:t xml:space="preserve">§ </w:t>
      </w:r>
      <w:r w:rsidR="008C0A32">
        <w:rPr>
          <w:rFonts w:ascii="Tahoma" w:eastAsia="Times New Roman" w:hAnsi="Tahoma" w:cs="Tahoma"/>
          <w:color w:val="000000"/>
          <w:sz w:val="19"/>
          <w:szCs w:val="19"/>
          <w:lang w:eastAsia="da-DK"/>
        </w:rPr>
        <w:t>64</w:t>
      </w:r>
      <w:r w:rsidR="008A3AFE">
        <w:rPr>
          <w:rFonts w:ascii="Tahoma" w:eastAsia="Times New Roman" w:hAnsi="Tahoma" w:cs="Tahoma"/>
          <w:color w:val="000000"/>
          <w:sz w:val="19"/>
          <w:szCs w:val="19"/>
          <w:lang w:eastAsia="da-DK"/>
        </w:rPr>
        <w:t>,</w:t>
      </w:r>
      <w:r w:rsidR="00832488">
        <w:rPr>
          <w:rFonts w:ascii="Tahoma" w:eastAsia="Times New Roman" w:hAnsi="Tahoma" w:cs="Tahoma"/>
          <w:color w:val="000000"/>
          <w:sz w:val="19"/>
          <w:szCs w:val="19"/>
          <w:lang w:eastAsia="da-DK"/>
        </w:rPr>
        <w:t xml:space="preserve"> stk. 1 </w:t>
      </w:r>
      <w:r w:rsidR="00D51A10">
        <w:rPr>
          <w:rFonts w:ascii="Tahoma" w:eastAsia="Times New Roman" w:hAnsi="Tahoma" w:cs="Tahoma"/>
          <w:color w:val="000000"/>
          <w:sz w:val="19"/>
          <w:szCs w:val="19"/>
          <w:lang w:eastAsia="da-DK"/>
        </w:rPr>
        <w:t>og</w:t>
      </w:r>
      <w:r w:rsidR="00832488">
        <w:rPr>
          <w:rFonts w:ascii="Tahoma" w:eastAsia="Times New Roman" w:hAnsi="Tahoma" w:cs="Tahoma"/>
          <w:color w:val="000000"/>
          <w:sz w:val="19"/>
          <w:szCs w:val="19"/>
          <w:lang w:eastAsia="da-DK"/>
        </w:rPr>
        <w:t xml:space="preserve"> § </w:t>
      </w:r>
      <w:r w:rsidR="008C0A32">
        <w:rPr>
          <w:rFonts w:ascii="Tahoma" w:eastAsia="Times New Roman" w:hAnsi="Tahoma" w:cs="Tahoma"/>
          <w:color w:val="000000"/>
          <w:sz w:val="19"/>
          <w:szCs w:val="19"/>
          <w:lang w:eastAsia="da-DK"/>
        </w:rPr>
        <w:t>65</w:t>
      </w:r>
      <w:r w:rsidR="008A3AFE">
        <w:rPr>
          <w:rFonts w:ascii="Tahoma" w:eastAsia="Times New Roman" w:hAnsi="Tahoma" w:cs="Tahoma"/>
          <w:color w:val="000000"/>
          <w:sz w:val="19"/>
          <w:szCs w:val="19"/>
          <w:lang w:eastAsia="da-DK"/>
        </w:rPr>
        <w:t>,</w:t>
      </w:r>
      <w:r w:rsidR="00832488">
        <w:rPr>
          <w:rFonts w:ascii="Tahoma" w:eastAsia="Times New Roman" w:hAnsi="Tahoma" w:cs="Tahoma"/>
          <w:color w:val="000000"/>
          <w:sz w:val="19"/>
          <w:szCs w:val="19"/>
          <w:lang w:eastAsia="da-DK"/>
        </w:rPr>
        <w:t xml:space="preserve"> stk. 1</w:t>
      </w:r>
      <w:r w:rsidR="00FB7A1F">
        <w:rPr>
          <w:rFonts w:ascii="Tahoma" w:eastAsia="Times New Roman" w:hAnsi="Tahoma" w:cs="Tahoma"/>
          <w:color w:val="000000"/>
          <w:sz w:val="19"/>
          <w:szCs w:val="19"/>
          <w:lang w:eastAsia="da-DK"/>
        </w:rPr>
        <w:t>,</w:t>
      </w:r>
      <w:r w:rsidR="00832488">
        <w:rPr>
          <w:rFonts w:ascii="Tahoma" w:eastAsia="Times New Roman" w:hAnsi="Tahoma" w:cs="Tahoma"/>
          <w:color w:val="000000"/>
          <w:sz w:val="19"/>
          <w:szCs w:val="19"/>
          <w:lang w:eastAsia="da-DK"/>
        </w:rPr>
        <w:t xml:space="preserve"> </w:t>
      </w:r>
      <w:r w:rsidR="00D51A10">
        <w:rPr>
          <w:rFonts w:ascii="Tahoma" w:eastAsia="Times New Roman" w:hAnsi="Tahoma" w:cs="Tahoma"/>
          <w:color w:val="000000"/>
          <w:sz w:val="19"/>
          <w:szCs w:val="19"/>
          <w:lang w:eastAsia="da-DK"/>
        </w:rPr>
        <w:t xml:space="preserve">nævnte </w:t>
      </w:r>
      <w:r w:rsidR="00832488">
        <w:rPr>
          <w:rFonts w:ascii="Tahoma" w:eastAsia="Times New Roman" w:hAnsi="Tahoma" w:cs="Tahoma"/>
          <w:color w:val="000000"/>
          <w:sz w:val="19"/>
          <w:szCs w:val="19"/>
          <w:lang w:eastAsia="da-DK"/>
        </w:rPr>
        <w:t xml:space="preserve">satser for ejerandele af de samlede FKA og IOK-kvoter, samt de </w:t>
      </w:r>
      <w:r w:rsidRPr="00A720B5">
        <w:rPr>
          <w:rFonts w:ascii="Tahoma" w:eastAsia="Times New Roman" w:hAnsi="Tahoma" w:cs="Tahoma"/>
          <w:color w:val="000000"/>
          <w:sz w:val="19"/>
          <w:szCs w:val="19"/>
          <w:lang w:eastAsia="da-DK"/>
        </w:rPr>
        <w:t>i bilag 14 nævnte satser for maksimale ejerandele på en eller flere kvoter</w:t>
      </w:r>
      <w:r w:rsidR="00832488">
        <w:rPr>
          <w:rFonts w:ascii="Tahoma" w:eastAsia="Times New Roman" w:hAnsi="Tahoma" w:cs="Tahoma"/>
          <w:color w:val="000000"/>
          <w:sz w:val="19"/>
          <w:szCs w:val="19"/>
          <w:lang w:eastAsia="da-DK"/>
        </w:rPr>
        <w:t>.</w:t>
      </w:r>
    </w:p>
    <w:p w14:paraId="5B9FE317" w14:textId="22A99961" w:rsidR="008450BC" w:rsidRPr="00A720B5" w:rsidRDefault="008450BC" w:rsidP="008450BC">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5B191B">
        <w:rPr>
          <w:rFonts w:ascii="Tahoma" w:eastAsia="Times New Roman" w:hAnsi="Tahoma" w:cs="Tahoma"/>
          <w:b/>
          <w:bCs/>
          <w:color w:val="000000"/>
          <w:sz w:val="19"/>
          <w:szCs w:val="19"/>
          <w:lang w:eastAsia="da-DK"/>
        </w:rPr>
        <w:t>70</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Personer</w:t>
      </w:r>
      <w:r>
        <w:rPr>
          <w:rFonts w:ascii="Tahoma" w:eastAsia="Times New Roman" w:hAnsi="Tahoma" w:cs="Tahoma"/>
          <w:color w:val="000000"/>
          <w:sz w:val="19"/>
          <w:szCs w:val="19"/>
          <w:lang w:eastAsia="da-DK"/>
        </w:rPr>
        <w:t xml:space="preserve"> </w:t>
      </w:r>
      <w:r w:rsidR="008A3AFE">
        <w:rPr>
          <w:rFonts w:ascii="Tahoma" w:eastAsia="Times New Roman" w:hAnsi="Tahoma" w:cs="Tahoma"/>
          <w:color w:val="000000"/>
          <w:sz w:val="19"/>
          <w:szCs w:val="19"/>
          <w:lang w:eastAsia="da-DK"/>
        </w:rPr>
        <w:t>og</w:t>
      </w:r>
      <w:r>
        <w:rPr>
          <w:rFonts w:ascii="Tahoma" w:eastAsia="Times New Roman" w:hAnsi="Tahoma" w:cs="Tahoma"/>
          <w:color w:val="000000"/>
          <w:sz w:val="19"/>
          <w:szCs w:val="19"/>
          <w:lang w:eastAsia="da-DK"/>
        </w:rPr>
        <w:t xml:space="preserve"> selskaber</w:t>
      </w:r>
      <w:r w:rsidRPr="00A720B5">
        <w:rPr>
          <w:rFonts w:ascii="Tahoma" w:eastAsia="Times New Roman" w:hAnsi="Tahoma" w:cs="Tahoma"/>
          <w:color w:val="000000"/>
          <w:sz w:val="19"/>
          <w:szCs w:val="19"/>
          <w:lang w:eastAsia="da-DK"/>
        </w:rPr>
        <w:t>, som ejer FKA</w:t>
      </w:r>
      <w:r>
        <w:rPr>
          <w:rFonts w:ascii="Tahoma" w:eastAsia="Times New Roman" w:hAnsi="Tahoma" w:cs="Tahoma"/>
          <w:color w:val="000000"/>
          <w:sz w:val="19"/>
          <w:szCs w:val="19"/>
          <w:lang w:eastAsia="da-DK"/>
        </w:rPr>
        <w:t xml:space="preserve"> eller IOK</w:t>
      </w:r>
      <w:r w:rsidRPr="00A720B5">
        <w:rPr>
          <w:rFonts w:ascii="Tahoma" w:eastAsia="Times New Roman" w:hAnsi="Tahoma" w:cs="Tahoma"/>
          <w:color w:val="000000"/>
          <w:sz w:val="19"/>
          <w:szCs w:val="19"/>
          <w:lang w:eastAsia="da-DK"/>
        </w:rPr>
        <w:t>-andele</w:t>
      </w:r>
      <w:r w:rsidR="008A3AFE">
        <w:rPr>
          <w:rFonts w:ascii="Tahoma" w:eastAsia="Times New Roman" w:hAnsi="Tahoma" w:cs="Tahoma"/>
          <w:color w:val="000000"/>
          <w:sz w:val="19"/>
          <w:szCs w:val="19"/>
          <w:lang w:eastAsia="da-DK"/>
        </w:rPr>
        <w:t>,</w:t>
      </w:r>
      <w:r w:rsidRPr="00A720B5">
        <w:rPr>
          <w:rFonts w:ascii="Tahoma" w:eastAsia="Times New Roman" w:hAnsi="Tahoma" w:cs="Tahoma"/>
          <w:color w:val="000000"/>
          <w:sz w:val="19"/>
          <w:szCs w:val="19"/>
          <w:lang w:eastAsia="da-DK"/>
        </w:rPr>
        <w:t xml:space="preserve"> skal efter anmodning fra Fiskeristyrelsen oplyse, om andre personer</w:t>
      </w:r>
      <w:r w:rsidR="00027BD1">
        <w:rPr>
          <w:rFonts w:ascii="Tahoma" w:eastAsia="Times New Roman" w:hAnsi="Tahoma" w:cs="Tahoma"/>
          <w:color w:val="000000"/>
          <w:sz w:val="19"/>
          <w:szCs w:val="19"/>
          <w:lang w:eastAsia="da-DK"/>
        </w:rPr>
        <w:t xml:space="preserve"> eller selskaber</w:t>
      </w:r>
      <w:r w:rsidRPr="00A720B5">
        <w:rPr>
          <w:rFonts w:ascii="Tahoma" w:eastAsia="Times New Roman" w:hAnsi="Tahoma" w:cs="Tahoma"/>
          <w:color w:val="000000"/>
          <w:sz w:val="19"/>
          <w:szCs w:val="19"/>
          <w:lang w:eastAsia="da-DK"/>
        </w:rPr>
        <w:t xml:space="preserve"> har bestemmende indflydelse over deres ejerandele.</w:t>
      </w:r>
    </w:p>
    <w:p w14:paraId="1FD7BE67" w14:textId="170B140A" w:rsidR="008450BC" w:rsidRPr="00A720B5" w:rsidRDefault="008450BC" w:rsidP="008450BC">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w:t>
      </w:r>
      <w:r>
        <w:rPr>
          <w:rFonts w:ascii="Tahoma" w:eastAsia="Times New Roman" w:hAnsi="Tahoma" w:cs="Tahoma"/>
          <w:color w:val="000000"/>
          <w:sz w:val="19"/>
          <w:szCs w:val="19"/>
          <w:lang w:eastAsia="da-DK"/>
        </w:rPr>
        <w:t>P</w:t>
      </w:r>
      <w:r w:rsidRPr="00A720B5">
        <w:rPr>
          <w:rFonts w:ascii="Tahoma" w:eastAsia="Times New Roman" w:hAnsi="Tahoma" w:cs="Tahoma"/>
          <w:color w:val="000000"/>
          <w:sz w:val="19"/>
          <w:szCs w:val="19"/>
          <w:lang w:eastAsia="da-DK"/>
        </w:rPr>
        <w:t>ersoner</w:t>
      </w:r>
      <w:r>
        <w:rPr>
          <w:rFonts w:ascii="Tahoma" w:eastAsia="Times New Roman" w:hAnsi="Tahoma" w:cs="Tahoma"/>
          <w:color w:val="000000"/>
          <w:sz w:val="19"/>
          <w:szCs w:val="19"/>
          <w:lang w:eastAsia="da-DK"/>
        </w:rPr>
        <w:t xml:space="preserve"> </w:t>
      </w:r>
      <w:r w:rsidR="008A3AFE">
        <w:rPr>
          <w:rFonts w:ascii="Tahoma" w:eastAsia="Times New Roman" w:hAnsi="Tahoma" w:cs="Tahoma"/>
          <w:color w:val="000000"/>
          <w:sz w:val="19"/>
          <w:szCs w:val="19"/>
          <w:lang w:eastAsia="da-DK"/>
        </w:rPr>
        <w:t>og</w:t>
      </w:r>
      <w:r>
        <w:rPr>
          <w:rFonts w:ascii="Tahoma" w:eastAsia="Times New Roman" w:hAnsi="Tahoma" w:cs="Tahoma"/>
          <w:color w:val="000000"/>
          <w:sz w:val="19"/>
          <w:szCs w:val="19"/>
          <w:lang w:eastAsia="da-DK"/>
        </w:rPr>
        <w:t xml:space="preserve"> selskaber</w:t>
      </w:r>
      <w:r w:rsidRPr="00A720B5">
        <w:rPr>
          <w:rFonts w:ascii="Tahoma" w:eastAsia="Times New Roman" w:hAnsi="Tahoma" w:cs="Tahoma"/>
          <w:color w:val="000000"/>
          <w:sz w:val="19"/>
          <w:szCs w:val="19"/>
          <w:lang w:eastAsia="da-DK"/>
        </w:rPr>
        <w:t>, som ejer FKA</w:t>
      </w:r>
      <w:r>
        <w:rPr>
          <w:rFonts w:ascii="Tahoma" w:eastAsia="Times New Roman" w:hAnsi="Tahoma" w:cs="Tahoma"/>
          <w:color w:val="000000"/>
          <w:sz w:val="19"/>
          <w:szCs w:val="19"/>
          <w:lang w:eastAsia="da-DK"/>
        </w:rPr>
        <w:t xml:space="preserve"> eller IOK</w:t>
      </w:r>
      <w:r w:rsidRPr="00A720B5">
        <w:rPr>
          <w:rFonts w:ascii="Tahoma" w:eastAsia="Times New Roman" w:hAnsi="Tahoma" w:cs="Tahoma"/>
          <w:color w:val="000000"/>
          <w:sz w:val="19"/>
          <w:szCs w:val="19"/>
          <w:lang w:eastAsia="da-DK"/>
        </w:rPr>
        <w:t>-andele skal efter anmodning fra</w:t>
      </w:r>
      <w:r>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oplyse om finansiering af deres fiskefartøjer og ejerandele, herunder oplysning om eventuel kaution og långivning.</w:t>
      </w:r>
    </w:p>
    <w:p w14:paraId="32B02F1D" w14:textId="14F4AF8C" w:rsidR="008450BC" w:rsidRPr="00A720B5" w:rsidRDefault="008450BC" w:rsidP="008450BC">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De i stk. 1</w:t>
      </w:r>
      <w:r w:rsidR="00FB7A1F">
        <w:rPr>
          <w:rFonts w:ascii="Tahoma" w:eastAsia="Times New Roman" w:hAnsi="Tahoma" w:cs="Tahoma"/>
          <w:color w:val="000000"/>
          <w:sz w:val="19"/>
          <w:szCs w:val="19"/>
          <w:lang w:eastAsia="da-DK"/>
        </w:rPr>
        <w:t xml:space="preserve"> og </w:t>
      </w:r>
      <w:r w:rsidRPr="00A720B5">
        <w:rPr>
          <w:rFonts w:ascii="Tahoma" w:eastAsia="Times New Roman" w:hAnsi="Tahoma" w:cs="Tahoma"/>
          <w:color w:val="000000"/>
          <w:sz w:val="19"/>
          <w:szCs w:val="19"/>
          <w:lang w:eastAsia="da-DK"/>
        </w:rPr>
        <w:t>2 nævnte oplysninger skal indsendes til Fiskeristyrelsen inden</w:t>
      </w:r>
      <w:r w:rsidR="00BD76BF">
        <w:rPr>
          <w:rFonts w:ascii="Tahoma" w:eastAsia="Times New Roman" w:hAnsi="Tahoma" w:cs="Tahoma"/>
          <w:color w:val="000000"/>
          <w:sz w:val="19"/>
          <w:szCs w:val="19"/>
          <w:lang w:eastAsia="da-DK"/>
        </w:rPr>
        <w:t xml:space="preserve"> </w:t>
      </w:r>
      <w:r w:rsidRPr="00A720B5">
        <w:rPr>
          <w:rFonts w:ascii="Tahoma" w:eastAsia="Times New Roman" w:hAnsi="Tahoma" w:cs="Tahoma"/>
          <w:color w:val="000000"/>
          <w:sz w:val="19"/>
          <w:szCs w:val="19"/>
          <w:lang w:eastAsia="da-DK"/>
        </w:rPr>
        <w:t>for en af styrelsen nærmere angivet tidsfrist.</w:t>
      </w:r>
    </w:p>
    <w:p w14:paraId="2C0C4021" w14:textId="5F6DDC5A" w:rsidR="00A720B5" w:rsidRPr="00A720B5" w:rsidRDefault="00A720B5" w:rsidP="00A720B5">
      <w:pPr>
        <w:shd w:val="clear" w:color="auto" w:fill="FFFFFF"/>
        <w:spacing w:before="400" w:after="100" w:line="240" w:lineRule="auto"/>
        <w:jc w:val="center"/>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Kapitel </w:t>
      </w:r>
      <w:r w:rsidR="002C7622">
        <w:rPr>
          <w:rFonts w:ascii="Tahoma" w:eastAsia="Times New Roman" w:hAnsi="Tahoma" w:cs="Tahoma"/>
          <w:color w:val="000000"/>
          <w:sz w:val="19"/>
          <w:szCs w:val="19"/>
          <w:lang w:eastAsia="da-DK"/>
        </w:rPr>
        <w:t>7</w:t>
      </w:r>
    </w:p>
    <w:p w14:paraId="6D050E99" w14:textId="77777777" w:rsidR="00A720B5" w:rsidRPr="00A720B5" w:rsidRDefault="00A720B5" w:rsidP="00A720B5">
      <w:pPr>
        <w:shd w:val="clear" w:color="auto" w:fill="FFFFFF"/>
        <w:spacing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Kystfiskeri</w:t>
      </w:r>
    </w:p>
    <w:p w14:paraId="760DF0E6" w14:textId="06249C24"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5B191B">
        <w:rPr>
          <w:rFonts w:ascii="Tahoma" w:eastAsia="Times New Roman" w:hAnsi="Tahoma" w:cs="Tahoma"/>
          <w:b/>
          <w:bCs/>
          <w:color w:val="000000"/>
          <w:sz w:val="19"/>
          <w:szCs w:val="19"/>
          <w:lang w:eastAsia="da-DK"/>
        </w:rPr>
        <w:t>71</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Til kystfiskerordningerne, jf. §§ </w:t>
      </w:r>
      <w:r w:rsidR="008C0A32">
        <w:rPr>
          <w:rFonts w:ascii="Tahoma" w:eastAsia="Times New Roman" w:hAnsi="Tahoma" w:cs="Tahoma"/>
          <w:color w:val="000000"/>
          <w:sz w:val="19"/>
          <w:szCs w:val="19"/>
          <w:lang w:eastAsia="da-DK"/>
        </w:rPr>
        <w:t>72</w:t>
      </w:r>
      <w:r w:rsidRPr="00A720B5">
        <w:rPr>
          <w:rFonts w:ascii="Tahoma" w:eastAsia="Times New Roman" w:hAnsi="Tahoma" w:cs="Tahoma"/>
          <w:color w:val="000000"/>
          <w:sz w:val="19"/>
          <w:szCs w:val="19"/>
          <w:lang w:eastAsia="da-DK"/>
        </w:rPr>
        <w:t>-</w:t>
      </w:r>
      <w:r w:rsidR="008C0A32">
        <w:rPr>
          <w:rFonts w:ascii="Tahoma" w:eastAsia="Times New Roman" w:hAnsi="Tahoma" w:cs="Tahoma"/>
          <w:color w:val="000000"/>
          <w:sz w:val="19"/>
          <w:szCs w:val="19"/>
          <w:lang w:eastAsia="da-DK"/>
        </w:rPr>
        <w:t>80</w:t>
      </w:r>
      <w:r w:rsidRPr="00A720B5">
        <w:rPr>
          <w:rFonts w:ascii="Tahoma" w:eastAsia="Times New Roman" w:hAnsi="Tahoma" w:cs="Tahoma"/>
          <w:color w:val="000000"/>
          <w:sz w:val="19"/>
          <w:szCs w:val="19"/>
          <w:lang w:eastAsia="da-DK"/>
        </w:rPr>
        <w:t>, afsættes følgende promilleandele af de danske kvoter til fiskeri i de nævnte farvande:</w:t>
      </w:r>
    </w:p>
    <w:p w14:paraId="0FDFA85C" w14:textId="77777777" w:rsidR="00A720B5" w:rsidRPr="00A720B5" w:rsidRDefault="00A720B5" w:rsidP="00D23B1D">
      <w:pPr>
        <w:pStyle w:val="Listeafsnit"/>
        <w:numPr>
          <w:ilvl w:val="0"/>
          <w:numId w:val="1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22,4 ‰ af torsk i Nordsøen.</w:t>
      </w:r>
    </w:p>
    <w:p w14:paraId="124A8E31" w14:textId="77777777" w:rsidR="00A720B5" w:rsidRPr="00A720B5" w:rsidRDefault="00A720B5" w:rsidP="00D23B1D">
      <w:pPr>
        <w:pStyle w:val="Listeafsnit"/>
        <w:numPr>
          <w:ilvl w:val="0"/>
          <w:numId w:val="1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30,8 ‰ af torsk i Kattegat.</w:t>
      </w:r>
    </w:p>
    <w:p w14:paraId="513DAD30" w14:textId="77777777" w:rsidR="00A720B5" w:rsidRPr="00A720B5" w:rsidRDefault="00A720B5" w:rsidP="00D23B1D">
      <w:pPr>
        <w:pStyle w:val="Listeafsnit"/>
        <w:numPr>
          <w:ilvl w:val="0"/>
          <w:numId w:val="1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lastRenderedPageBreak/>
        <w:t>47,7 ‰ af torsk i Skagerrak.</w:t>
      </w:r>
    </w:p>
    <w:p w14:paraId="4629FDE7" w14:textId="77777777" w:rsidR="00A720B5" w:rsidRPr="00A720B5" w:rsidRDefault="00A720B5" w:rsidP="00D23B1D">
      <w:pPr>
        <w:pStyle w:val="Listeafsnit"/>
        <w:numPr>
          <w:ilvl w:val="0"/>
          <w:numId w:val="1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58,1 ‰ af torsk i Østersøen og Bælterne, ICES-underområder 22-24.</w:t>
      </w:r>
    </w:p>
    <w:p w14:paraId="53FE5D3C" w14:textId="77777777" w:rsidR="00A720B5" w:rsidRPr="00A720B5" w:rsidRDefault="00A720B5" w:rsidP="00D23B1D">
      <w:pPr>
        <w:pStyle w:val="Listeafsnit"/>
        <w:numPr>
          <w:ilvl w:val="0"/>
          <w:numId w:val="1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58,1 ‰ af torsk i Østersøen, ICES-underområder 25-32 (EU-farvande).</w:t>
      </w:r>
    </w:p>
    <w:p w14:paraId="604BAA3A" w14:textId="77777777" w:rsidR="00A720B5" w:rsidRPr="00A720B5" w:rsidRDefault="00A720B5" w:rsidP="00D23B1D">
      <w:pPr>
        <w:pStyle w:val="Listeafsnit"/>
        <w:numPr>
          <w:ilvl w:val="0"/>
          <w:numId w:val="1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44,0 ‰ af tunge i Skagerrak, Kattegat samt Østersøen og Bælterne.</w:t>
      </w:r>
    </w:p>
    <w:p w14:paraId="51CE4E55" w14:textId="77777777" w:rsidR="00A720B5" w:rsidRDefault="00A720B5" w:rsidP="00D23B1D">
      <w:pPr>
        <w:pStyle w:val="Listeafsnit"/>
        <w:numPr>
          <w:ilvl w:val="0"/>
          <w:numId w:val="1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21,3 ‰ af tunge i Nordsøen (EU-farvande).</w:t>
      </w:r>
    </w:p>
    <w:p w14:paraId="7DA7D0BC" w14:textId="77777777" w:rsidR="00A720B5" w:rsidRPr="00A720B5" w:rsidRDefault="00A720B5" w:rsidP="00D23B1D">
      <w:pPr>
        <w:pStyle w:val="Listeafsnit"/>
        <w:numPr>
          <w:ilvl w:val="0"/>
          <w:numId w:val="1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40,0 ‰ af rødspætte i Østersøen og Bælterne.</w:t>
      </w:r>
    </w:p>
    <w:p w14:paraId="29FFB801" w14:textId="77777777" w:rsidR="00A720B5" w:rsidRPr="00A720B5" w:rsidRDefault="00A720B5" w:rsidP="00D23B1D">
      <w:pPr>
        <w:pStyle w:val="Listeafsnit"/>
        <w:numPr>
          <w:ilvl w:val="0"/>
          <w:numId w:val="1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25,9 ‰ af rødspætte i Kattegat.</w:t>
      </w:r>
    </w:p>
    <w:p w14:paraId="5242D401" w14:textId="77777777" w:rsidR="00A720B5" w:rsidRPr="00A720B5" w:rsidRDefault="00A720B5" w:rsidP="00D23B1D">
      <w:pPr>
        <w:pStyle w:val="Listeafsnit"/>
        <w:numPr>
          <w:ilvl w:val="0"/>
          <w:numId w:val="1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22,0 ‰ af rødspætte i Skagerrak.</w:t>
      </w:r>
    </w:p>
    <w:p w14:paraId="68CC1BCD" w14:textId="1AC80D9A"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5B191B">
        <w:rPr>
          <w:rFonts w:ascii="Tahoma" w:eastAsia="Times New Roman" w:hAnsi="Tahoma" w:cs="Tahoma"/>
          <w:b/>
          <w:bCs/>
          <w:color w:val="000000"/>
          <w:sz w:val="19"/>
          <w:szCs w:val="19"/>
          <w:lang w:eastAsia="da-DK"/>
        </w:rPr>
        <w:t>72</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Fartøjer med kystfiskertilladelse tildeles hvert år en ekstra årsmængde på baggrund af de andele af torsk, tunge og rødspætter, der er afsat i § </w:t>
      </w:r>
      <w:r w:rsidR="008C0A32">
        <w:rPr>
          <w:rFonts w:ascii="Tahoma" w:eastAsia="Times New Roman" w:hAnsi="Tahoma" w:cs="Tahoma"/>
          <w:color w:val="000000"/>
          <w:sz w:val="19"/>
          <w:szCs w:val="19"/>
          <w:lang w:eastAsia="da-DK"/>
        </w:rPr>
        <w:t>71</w:t>
      </w:r>
      <w:r w:rsidRPr="00A720B5">
        <w:rPr>
          <w:rFonts w:ascii="Tahoma" w:eastAsia="Times New Roman" w:hAnsi="Tahoma" w:cs="Tahoma"/>
          <w:color w:val="000000"/>
          <w:sz w:val="19"/>
          <w:szCs w:val="19"/>
          <w:lang w:eastAsia="da-DK"/>
        </w:rPr>
        <w:t>.</w:t>
      </w:r>
    </w:p>
    <w:p w14:paraId="795387D2"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Mængderne efter stk. 1 fordeles forholdsmæssigt i forhold til det enkelte fartøjs kvoteandele af torsk, tunge og rødspætter af de enkelte kvoter.</w:t>
      </w:r>
    </w:p>
    <w:p w14:paraId="148E8944" w14:textId="777C6914"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xml:space="preserve"> Ved tildeling af ekstra årsmængder differentieres størrelsen på tillægget i forhold til hvilken ordning fartøjet er tilmeldt. Fartøjer, der er tilmeldt den tidsubegrænsede kystfiskerordning, jf. § </w:t>
      </w:r>
      <w:r w:rsidR="00164893">
        <w:rPr>
          <w:rFonts w:ascii="Tahoma" w:eastAsia="Times New Roman" w:hAnsi="Tahoma" w:cs="Tahoma"/>
          <w:color w:val="000000"/>
          <w:sz w:val="19"/>
          <w:szCs w:val="19"/>
          <w:lang w:eastAsia="da-DK"/>
        </w:rPr>
        <w:t>77</w:t>
      </w:r>
      <w:r w:rsidRPr="00A720B5">
        <w:rPr>
          <w:rFonts w:ascii="Tahoma" w:eastAsia="Times New Roman" w:hAnsi="Tahoma" w:cs="Tahoma"/>
          <w:color w:val="000000"/>
          <w:sz w:val="19"/>
          <w:szCs w:val="19"/>
          <w:lang w:eastAsia="da-DK"/>
        </w:rPr>
        <w:t xml:space="preserve">, tildeles 75 % større tillæg pr. kvoteandel end fartøjer, der er tilmeldt den tidsbegrænsede kystfiskerordning, jf. § </w:t>
      </w:r>
      <w:r w:rsidR="00164893">
        <w:rPr>
          <w:rFonts w:ascii="Tahoma" w:eastAsia="Times New Roman" w:hAnsi="Tahoma" w:cs="Tahoma"/>
          <w:color w:val="000000"/>
          <w:sz w:val="19"/>
          <w:szCs w:val="19"/>
          <w:lang w:eastAsia="da-DK"/>
        </w:rPr>
        <w:t>73</w:t>
      </w:r>
      <w:r w:rsidRPr="00A720B5">
        <w:rPr>
          <w:rFonts w:ascii="Tahoma" w:eastAsia="Times New Roman" w:hAnsi="Tahoma" w:cs="Tahoma"/>
          <w:color w:val="000000"/>
          <w:sz w:val="19"/>
          <w:szCs w:val="19"/>
          <w:lang w:eastAsia="da-DK"/>
        </w:rPr>
        <w:t>.</w:t>
      </w:r>
    </w:p>
    <w:p w14:paraId="3B34A07D" w14:textId="1A17686C" w:rsidR="00A720B5" w:rsidRDefault="00A720B5" w:rsidP="00A720B5">
      <w:pPr>
        <w:shd w:val="clear" w:color="auto" w:fill="FFFFFF"/>
        <w:spacing w:line="240" w:lineRule="auto"/>
        <w:ind w:firstLine="240"/>
        <w:rPr>
          <w:ins w:id="231" w:author="Martin Chemnitz Mortensen" w:date="2018-09-17T15:42:00Z"/>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4.</w:t>
      </w:r>
      <w:r w:rsidRPr="00A720B5">
        <w:rPr>
          <w:rFonts w:ascii="Tahoma" w:eastAsia="Times New Roman" w:hAnsi="Tahoma" w:cs="Tahoma"/>
          <w:color w:val="000000"/>
          <w:sz w:val="19"/>
          <w:szCs w:val="19"/>
          <w:lang w:eastAsia="da-DK"/>
        </w:rPr>
        <w:t> De ekstra årsmængder tildeles de enkelte kystfiskerfartøjer af</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i løbet af 1. kvartal.</w:t>
      </w:r>
    </w:p>
    <w:p w14:paraId="0F0DBBA6" w14:textId="07E1E09D" w:rsidR="00450226" w:rsidRPr="00450226" w:rsidRDefault="00450226" w:rsidP="00A720B5">
      <w:pPr>
        <w:shd w:val="clear" w:color="auto" w:fill="FFFFFF"/>
        <w:spacing w:line="240" w:lineRule="auto"/>
        <w:ind w:firstLine="240"/>
        <w:rPr>
          <w:rFonts w:ascii="Tahoma" w:eastAsia="Times New Roman" w:hAnsi="Tahoma" w:cs="Tahoma"/>
          <w:color w:val="000000"/>
          <w:sz w:val="19"/>
          <w:szCs w:val="19"/>
          <w:lang w:eastAsia="da-DK"/>
        </w:rPr>
      </w:pPr>
      <w:ins w:id="232" w:author="Martin Chemnitz Mortensen" w:date="2018-09-17T15:42:00Z">
        <w:r>
          <w:rPr>
            <w:rFonts w:ascii="Tahoma" w:eastAsia="Times New Roman" w:hAnsi="Tahoma" w:cs="Tahoma"/>
            <w:i/>
            <w:color w:val="000000"/>
            <w:sz w:val="19"/>
            <w:szCs w:val="19"/>
            <w:lang w:eastAsia="da-DK"/>
          </w:rPr>
          <w:t>Stk. 5.</w:t>
        </w:r>
        <w:r>
          <w:rPr>
            <w:rFonts w:ascii="Tahoma" w:eastAsia="Times New Roman" w:hAnsi="Tahoma" w:cs="Tahoma"/>
            <w:color w:val="000000"/>
            <w:sz w:val="19"/>
            <w:szCs w:val="19"/>
            <w:lang w:eastAsia="da-DK"/>
          </w:rPr>
          <w:t xml:space="preserve"> Forud for tildeling af ekstra årsmængder, jf. stk. 1, afsættes mængder til </w:t>
        </w:r>
      </w:ins>
      <w:ins w:id="233" w:author="Martin Chemnitz Mortensen" w:date="2018-09-26T10:30:00Z">
        <w:r w:rsidR="00F36B50">
          <w:rPr>
            <w:rFonts w:ascii="Tahoma" w:eastAsia="Times New Roman" w:hAnsi="Tahoma" w:cs="Tahoma"/>
            <w:color w:val="000000"/>
            <w:sz w:val="19"/>
            <w:szCs w:val="19"/>
            <w:lang w:eastAsia="da-DK"/>
          </w:rPr>
          <w:t xml:space="preserve">de </w:t>
        </w:r>
      </w:ins>
      <w:ins w:id="234" w:author="Martin Chemnitz Mortensen" w:date="2018-09-25T09:19:00Z">
        <w:r w:rsidR="009051AD">
          <w:rPr>
            <w:rFonts w:ascii="Tahoma" w:eastAsia="Times New Roman" w:hAnsi="Tahoma" w:cs="Tahoma"/>
            <w:color w:val="000000"/>
            <w:sz w:val="19"/>
            <w:szCs w:val="19"/>
            <w:lang w:eastAsia="da-DK"/>
          </w:rPr>
          <w:t>foreningsfartøjer</w:t>
        </w:r>
      </w:ins>
      <w:ins w:id="235" w:author="Martin Chemnitz Mortensen" w:date="2018-09-26T10:30:00Z">
        <w:r w:rsidR="00F36B50">
          <w:rPr>
            <w:rFonts w:ascii="Tahoma" w:eastAsia="Times New Roman" w:hAnsi="Tahoma" w:cs="Tahoma"/>
            <w:color w:val="000000"/>
            <w:sz w:val="19"/>
            <w:szCs w:val="19"/>
            <w:lang w:eastAsia="da-DK"/>
          </w:rPr>
          <w:t>, der har</w:t>
        </w:r>
      </w:ins>
      <w:ins w:id="236" w:author="Martin Chemnitz Mortensen" w:date="2018-09-26T10:32:00Z">
        <w:r w:rsidR="00F36B50">
          <w:rPr>
            <w:rFonts w:ascii="Tahoma" w:eastAsia="Times New Roman" w:hAnsi="Tahoma" w:cs="Tahoma"/>
            <w:color w:val="000000"/>
            <w:sz w:val="19"/>
            <w:szCs w:val="19"/>
            <w:lang w:eastAsia="da-DK"/>
          </w:rPr>
          <w:t xml:space="preserve"> fået tildelt </w:t>
        </w:r>
      </w:ins>
      <w:ins w:id="237" w:author="Martin Chemnitz Mortensen" w:date="2018-09-26T10:30:00Z">
        <w:r w:rsidR="00F36B50">
          <w:rPr>
            <w:rFonts w:ascii="Tahoma" w:eastAsia="Times New Roman" w:hAnsi="Tahoma" w:cs="Tahoma"/>
            <w:color w:val="000000"/>
            <w:sz w:val="19"/>
            <w:szCs w:val="19"/>
            <w:lang w:eastAsia="da-DK"/>
          </w:rPr>
          <w:t>årsmængder, jf.</w:t>
        </w:r>
      </w:ins>
      <w:ins w:id="238" w:author="Martin Chemnitz Mortensen" w:date="2018-09-25T09:19:00Z">
        <w:r w:rsidR="009051AD">
          <w:rPr>
            <w:rFonts w:ascii="Tahoma" w:eastAsia="Times New Roman" w:hAnsi="Tahoma" w:cs="Tahoma"/>
            <w:color w:val="000000"/>
            <w:sz w:val="19"/>
            <w:szCs w:val="19"/>
            <w:lang w:eastAsia="da-DK"/>
          </w:rPr>
          <w:t xml:space="preserve"> </w:t>
        </w:r>
      </w:ins>
      <w:ins w:id="239" w:author="Martin Chemnitz Mortensen" w:date="2018-09-17T15:43:00Z">
        <w:r>
          <w:rPr>
            <w:rFonts w:ascii="Tahoma" w:eastAsia="Times New Roman" w:hAnsi="Tahoma" w:cs="Tahoma"/>
            <w:color w:val="000000"/>
            <w:sz w:val="19"/>
            <w:szCs w:val="19"/>
            <w:lang w:eastAsia="da-DK"/>
          </w:rPr>
          <w:t xml:space="preserve">§ </w:t>
        </w:r>
      </w:ins>
      <w:ins w:id="240" w:author="Martin Chemnitz Mortensen" w:date="2018-09-17T15:44:00Z">
        <w:r w:rsidR="00603E93">
          <w:rPr>
            <w:rFonts w:ascii="Tahoma" w:eastAsia="Times New Roman" w:hAnsi="Tahoma" w:cs="Tahoma"/>
            <w:color w:val="000000"/>
            <w:sz w:val="19"/>
            <w:szCs w:val="19"/>
            <w:lang w:eastAsia="da-DK"/>
          </w:rPr>
          <w:t>87</w:t>
        </w:r>
        <w:r>
          <w:rPr>
            <w:rFonts w:ascii="Tahoma" w:eastAsia="Times New Roman" w:hAnsi="Tahoma" w:cs="Tahoma"/>
            <w:color w:val="000000"/>
            <w:sz w:val="19"/>
            <w:szCs w:val="19"/>
            <w:lang w:eastAsia="da-DK"/>
          </w:rPr>
          <w:t>.</w:t>
        </w:r>
      </w:ins>
      <w:ins w:id="241" w:author="Henry Damsgaard Lanng" w:date="2018-09-27T13:42:00Z">
        <w:r w:rsidR="000D72A3">
          <w:rPr>
            <w:rFonts w:ascii="Tahoma" w:eastAsia="Times New Roman" w:hAnsi="Tahoma" w:cs="Tahoma"/>
            <w:color w:val="000000"/>
            <w:sz w:val="19"/>
            <w:szCs w:val="19"/>
            <w:lang w:eastAsia="da-DK"/>
          </w:rPr>
          <w:t xml:space="preserve"> </w:t>
        </w:r>
      </w:ins>
    </w:p>
    <w:p w14:paraId="5A7E5CAC"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Særlig tidsbegrænset ordning for kystfiskeriet</w:t>
      </w:r>
    </w:p>
    <w:p w14:paraId="3CB6220E" w14:textId="3A05EE89"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5B191B">
        <w:rPr>
          <w:rFonts w:ascii="Tahoma" w:eastAsia="Times New Roman" w:hAnsi="Tahoma" w:cs="Tahoma"/>
          <w:b/>
          <w:bCs/>
          <w:color w:val="000000"/>
          <w:sz w:val="19"/>
          <w:szCs w:val="19"/>
          <w:lang w:eastAsia="da-DK"/>
        </w:rPr>
        <w:t>73</w:t>
      </w:r>
      <w:r w:rsidRPr="00A720B5">
        <w:rPr>
          <w:rFonts w:ascii="Tahoma" w:eastAsia="Times New Roman" w:hAnsi="Tahoma" w:cs="Tahoma"/>
          <w:b/>
          <w:bCs/>
          <w:color w:val="000000"/>
          <w:sz w:val="19"/>
          <w:szCs w:val="19"/>
          <w:lang w:eastAsia="da-DK"/>
        </w:rPr>
        <w:t>.</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kan efter ansøgning fra den pågældende fartøjsejer tillade, at et fartøj, der er indplaceret som FKA-fartøj, og som maksimalt har en længde på 17 meter overalt, kan fiske på de vilkår, der gælder for kystfiskerfartøjer i den tidsbegrænsede ordning. Fartøjsejeren kan vælge, hvilke af fartøjets kvoter af torsk, tunge og rødspætte, som ønskes tilmeldt ordningen.</w:t>
      </w:r>
    </w:p>
    <w:p w14:paraId="32453852"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Fartøjsejere kan løbende tilmelde sig ordningen. Dog tildeles kun ekstramængder i det indeværende år, hvis tilmeldingen er modtaget senest 31. januar det pågældende år.</w:t>
      </w:r>
    </w:p>
    <w:p w14:paraId="248E7556" w14:textId="0A5056E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 xml:space="preserve">Stk. </w:t>
      </w:r>
      <w:r w:rsidR="00E96541">
        <w:rPr>
          <w:rFonts w:ascii="Tahoma" w:eastAsia="Times New Roman" w:hAnsi="Tahoma" w:cs="Tahoma"/>
          <w:i/>
          <w:iCs/>
          <w:color w:val="000000"/>
          <w:sz w:val="19"/>
          <w:szCs w:val="19"/>
          <w:lang w:eastAsia="da-DK"/>
        </w:rPr>
        <w:t>3</w:t>
      </w:r>
      <w:r w:rsidRPr="00A720B5">
        <w:rPr>
          <w:rFonts w:ascii="Tahoma" w:eastAsia="Times New Roman" w:hAnsi="Tahoma" w:cs="Tahoma"/>
          <w:i/>
          <w:iCs/>
          <w:color w:val="000000"/>
          <w:sz w:val="19"/>
          <w:szCs w:val="19"/>
          <w:lang w:eastAsia="da-DK"/>
        </w:rPr>
        <w:t>.</w:t>
      </w:r>
      <w:r w:rsidRPr="00A720B5">
        <w:rPr>
          <w:rFonts w:ascii="Tahoma" w:eastAsia="Times New Roman" w:hAnsi="Tahoma" w:cs="Tahoma"/>
          <w:color w:val="000000"/>
          <w:sz w:val="19"/>
          <w:szCs w:val="19"/>
          <w:lang w:eastAsia="da-DK"/>
        </w:rPr>
        <w:t xml:space="preserve"> Hvis ejeren af et kystfiskerfartøj, i medfør af §§ </w:t>
      </w:r>
      <w:r w:rsidR="00164893">
        <w:rPr>
          <w:rFonts w:ascii="Tahoma" w:eastAsia="Times New Roman" w:hAnsi="Tahoma" w:cs="Tahoma"/>
          <w:color w:val="000000"/>
          <w:sz w:val="19"/>
          <w:szCs w:val="19"/>
          <w:lang w:eastAsia="da-DK"/>
        </w:rPr>
        <w:t>100</w:t>
      </w:r>
      <w:r w:rsidR="00164893" w:rsidRPr="00A720B5">
        <w:rPr>
          <w:rFonts w:ascii="Tahoma" w:eastAsia="Times New Roman" w:hAnsi="Tahoma" w:cs="Tahoma"/>
          <w:color w:val="000000"/>
          <w:sz w:val="19"/>
          <w:szCs w:val="19"/>
          <w:lang w:eastAsia="da-DK"/>
        </w:rPr>
        <w:t xml:space="preserve"> </w:t>
      </w:r>
      <w:r w:rsidRPr="00A720B5">
        <w:rPr>
          <w:rFonts w:ascii="Tahoma" w:eastAsia="Times New Roman" w:hAnsi="Tahoma" w:cs="Tahoma"/>
          <w:color w:val="000000"/>
          <w:sz w:val="19"/>
          <w:szCs w:val="19"/>
          <w:lang w:eastAsia="da-DK"/>
        </w:rPr>
        <w:t xml:space="preserve">og </w:t>
      </w:r>
      <w:r w:rsidR="00164893">
        <w:rPr>
          <w:rFonts w:ascii="Tahoma" w:eastAsia="Times New Roman" w:hAnsi="Tahoma" w:cs="Tahoma"/>
          <w:color w:val="000000"/>
          <w:sz w:val="19"/>
          <w:szCs w:val="19"/>
          <w:lang w:eastAsia="da-DK"/>
        </w:rPr>
        <w:t>101</w:t>
      </w:r>
      <w:r w:rsidR="00164893" w:rsidRPr="00A720B5">
        <w:rPr>
          <w:rFonts w:ascii="Tahoma" w:eastAsia="Times New Roman" w:hAnsi="Tahoma" w:cs="Tahoma"/>
          <w:color w:val="000000"/>
          <w:sz w:val="19"/>
          <w:szCs w:val="19"/>
          <w:lang w:eastAsia="da-DK"/>
        </w:rPr>
        <w:t xml:space="preserve"> </w:t>
      </w:r>
      <w:r w:rsidRPr="00A720B5">
        <w:rPr>
          <w:rFonts w:ascii="Tahoma" w:eastAsia="Times New Roman" w:hAnsi="Tahoma" w:cs="Tahoma"/>
          <w:color w:val="000000"/>
          <w:sz w:val="19"/>
          <w:szCs w:val="19"/>
          <w:lang w:eastAsia="da-DK"/>
        </w:rPr>
        <w:t>overfører alle fartøjets FKA til et eller flere fartøjer med en længde på maksimalt 17 m, som vedkommende selv ejer, indgår det eller de fartøjer i kystfiskerordningen i stedet for det oprindelige fartøj.</w:t>
      </w:r>
    </w:p>
    <w:p w14:paraId="08382C07" w14:textId="1E6F81AF"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5B191B">
        <w:rPr>
          <w:rFonts w:ascii="Tahoma" w:eastAsia="Times New Roman" w:hAnsi="Tahoma" w:cs="Tahoma"/>
          <w:b/>
          <w:bCs/>
          <w:color w:val="000000"/>
          <w:sz w:val="19"/>
          <w:szCs w:val="19"/>
          <w:lang w:eastAsia="da-DK"/>
        </w:rPr>
        <w:t>74</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Et fartøj, som har fået tilladelse efter § </w:t>
      </w:r>
      <w:r w:rsidR="00164893">
        <w:rPr>
          <w:rFonts w:ascii="Tahoma" w:eastAsia="Times New Roman" w:hAnsi="Tahoma" w:cs="Tahoma"/>
          <w:color w:val="000000"/>
          <w:sz w:val="19"/>
          <w:szCs w:val="19"/>
          <w:lang w:eastAsia="da-DK"/>
        </w:rPr>
        <w:t>73</w:t>
      </w:r>
      <w:r w:rsidRPr="00A720B5">
        <w:rPr>
          <w:rFonts w:ascii="Tahoma" w:eastAsia="Times New Roman" w:hAnsi="Tahoma" w:cs="Tahoma"/>
          <w:color w:val="000000"/>
          <w:sz w:val="19"/>
          <w:szCs w:val="19"/>
          <w:lang w:eastAsia="da-DK"/>
        </w:rPr>
        <w:t xml:space="preserve">, vil være omfattet af de vilkår, der gælder for kystfiskerfartøjer, jf. §§ </w:t>
      </w:r>
      <w:r w:rsidR="00164893">
        <w:rPr>
          <w:rFonts w:ascii="Tahoma" w:eastAsia="Times New Roman" w:hAnsi="Tahoma" w:cs="Tahoma"/>
          <w:color w:val="000000"/>
          <w:sz w:val="19"/>
          <w:szCs w:val="19"/>
          <w:lang w:eastAsia="da-DK"/>
        </w:rPr>
        <w:t>73-76</w:t>
      </w:r>
      <w:r w:rsidRPr="00A720B5">
        <w:rPr>
          <w:rFonts w:ascii="Tahoma" w:eastAsia="Times New Roman" w:hAnsi="Tahoma" w:cs="Tahoma"/>
          <w:color w:val="000000"/>
          <w:sz w:val="19"/>
          <w:szCs w:val="19"/>
          <w:lang w:eastAsia="da-DK"/>
        </w:rPr>
        <w:t>, til og med den 31. december 2019.</w:t>
      </w:r>
    </w:p>
    <w:p w14:paraId="6DFDBC77"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Uanset stk. 1, kan fartøjsejeren framelde fartøjet fra den tidsbegrænsede kystfiskerordning indtil den 1. maj i det år hvor fartøjet tilmelder sig ordningen, hvis fartøjet indtil da ikke har fisket mere end de årsmængder, der svarer til fartøjets FKA uden tildeling af ekstra årsmængde som følge af fartøjets status som kystfiskerfartøj.</w:t>
      </w:r>
    </w:p>
    <w:p w14:paraId="3A341CB7" w14:textId="7CFD66AA"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5B191B">
        <w:rPr>
          <w:rFonts w:ascii="Tahoma" w:eastAsia="Times New Roman" w:hAnsi="Tahoma" w:cs="Tahoma"/>
          <w:b/>
          <w:bCs/>
          <w:color w:val="000000"/>
          <w:sz w:val="19"/>
          <w:szCs w:val="19"/>
          <w:lang w:eastAsia="da-DK"/>
        </w:rPr>
        <w:t>75</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Fartøjer med kystfiskerstatus må kun overføre de FKA-andele, som kystfiskerfartøjet har tilmeldt kystfiskerordningen, til andre kystfiskerfartøjer, jf. §§ </w:t>
      </w:r>
      <w:r w:rsidR="00164893">
        <w:rPr>
          <w:rFonts w:ascii="Tahoma" w:eastAsia="Times New Roman" w:hAnsi="Tahoma" w:cs="Tahoma"/>
          <w:color w:val="000000"/>
          <w:sz w:val="19"/>
          <w:szCs w:val="19"/>
          <w:lang w:eastAsia="da-DK"/>
        </w:rPr>
        <w:t>100</w:t>
      </w:r>
      <w:r w:rsidR="00164893" w:rsidRPr="00A720B5">
        <w:rPr>
          <w:rFonts w:ascii="Tahoma" w:eastAsia="Times New Roman" w:hAnsi="Tahoma" w:cs="Tahoma"/>
          <w:color w:val="000000"/>
          <w:sz w:val="19"/>
          <w:szCs w:val="19"/>
          <w:lang w:eastAsia="da-DK"/>
        </w:rPr>
        <w:t xml:space="preserve"> </w:t>
      </w:r>
      <w:r w:rsidRPr="00A720B5">
        <w:rPr>
          <w:rFonts w:ascii="Tahoma" w:eastAsia="Times New Roman" w:hAnsi="Tahoma" w:cs="Tahoma"/>
          <w:color w:val="000000"/>
          <w:sz w:val="19"/>
          <w:szCs w:val="19"/>
          <w:lang w:eastAsia="da-DK"/>
        </w:rPr>
        <w:t xml:space="preserve">og </w:t>
      </w:r>
      <w:r w:rsidR="00164893">
        <w:rPr>
          <w:rFonts w:ascii="Tahoma" w:eastAsia="Times New Roman" w:hAnsi="Tahoma" w:cs="Tahoma"/>
          <w:color w:val="000000"/>
          <w:sz w:val="19"/>
          <w:szCs w:val="19"/>
          <w:lang w:eastAsia="da-DK"/>
        </w:rPr>
        <w:t>101</w:t>
      </w:r>
      <w:r w:rsidRPr="00A720B5">
        <w:rPr>
          <w:rFonts w:ascii="Tahoma" w:eastAsia="Times New Roman" w:hAnsi="Tahoma" w:cs="Tahoma"/>
          <w:color w:val="000000"/>
          <w:sz w:val="19"/>
          <w:szCs w:val="19"/>
          <w:lang w:eastAsia="da-DK"/>
        </w:rPr>
        <w:t>.</w:t>
      </w:r>
    </w:p>
    <w:p w14:paraId="7C3E5924" w14:textId="34D4BFFA"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5B191B">
        <w:rPr>
          <w:rFonts w:ascii="Tahoma" w:eastAsia="Times New Roman" w:hAnsi="Tahoma" w:cs="Tahoma"/>
          <w:b/>
          <w:bCs/>
          <w:color w:val="000000"/>
          <w:sz w:val="19"/>
          <w:szCs w:val="19"/>
          <w:lang w:eastAsia="da-DK"/>
        </w:rPr>
        <w:t>76</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Et fartøj med kystfiskertilladelse kan få tildelt de ekstra årsmængder i den tidsbegrænsede kystfiskerordning, hvis følgende betingelser er opfyldt:</w:t>
      </w:r>
    </w:p>
    <w:p w14:paraId="7EEEB0E9" w14:textId="7E1E514F" w:rsidR="00A720B5" w:rsidRPr="00A720B5" w:rsidRDefault="00A720B5" w:rsidP="00D23B1D">
      <w:pPr>
        <w:pStyle w:val="Listeafsnit"/>
        <w:numPr>
          <w:ilvl w:val="0"/>
          <w:numId w:val="20"/>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mindst 70 % af fartøjets årsmængder</w:t>
      </w:r>
      <w:r w:rsidR="00A73C90" w:rsidRPr="00A73C90">
        <w:rPr>
          <w:rFonts w:ascii="Tahoma" w:eastAsia="Times New Roman" w:hAnsi="Tahoma" w:cs="Tahoma"/>
          <w:color w:val="000000"/>
          <w:sz w:val="19"/>
          <w:szCs w:val="19"/>
          <w:lang w:eastAsia="da-DK"/>
        </w:rPr>
        <w:t xml:space="preserve"> </w:t>
      </w:r>
      <w:r w:rsidR="00A73C90">
        <w:rPr>
          <w:rFonts w:ascii="Tahoma" w:eastAsia="Times New Roman" w:hAnsi="Tahoma" w:cs="Tahoma"/>
          <w:color w:val="000000"/>
          <w:sz w:val="19"/>
          <w:szCs w:val="19"/>
          <w:lang w:eastAsia="da-DK"/>
        </w:rPr>
        <w:t>inkl. kystfiskertillæg og tillægsmængde fra flidspuljen</w:t>
      </w:r>
      <w:r w:rsidRPr="00A720B5">
        <w:rPr>
          <w:rFonts w:ascii="Tahoma" w:eastAsia="Times New Roman" w:hAnsi="Tahoma" w:cs="Tahoma"/>
          <w:color w:val="000000"/>
          <w:sz w:val="19"/>
          <w:szCs w:val="19"/>
          <w:lang w:eastAsia="da-DK"/>
        </w:rPr>
        <w:t xml:space="preserve"> af de enkelte kvoter på de tilmeldte kvoter i det forudgående kalenderår skal være landet med det pågældende fartøj</w:t>
      </w:r>
      <w:r w:rsidR="00457967">
        <w:rPr>
          <w:rFonts w:ascii="Tahoma" w:eastAsia="Times New Roman" w:hAnsi="Tahoma" w:cs="Tahoma"/>
          <w:color w:val="000000"/>
          <w:sz w:val="19"/>
          <w:szCs w:val="19"/>
          <w:lang w:eastAsia="da-DK"/>
        </w:rPr>
        <w:t xml:space="preserve">. </w:t>
      </w:r>
      <w:r w:rsidR="00A62183">
        <w:rPr>
          <w:rFonts w:ascii="Tahoma" w:eastAsia="Times New Roman" w:hAnsi="Tahoma" w:cs="Tahoma"/>
          <w:color w:val="000000"/>
          <w:sz w:val="19"/>
          <w:szCs w:val="19"/>
          <w:lang w:eastAsia="da-DK"/>
        </w:rPr>
        <w:t xml:space="preserve">Tildeling af kystfiskertillæg i 2018 er ikke omfattet af dette krav.  </w:t>
      </w:r>
    </w:p>
    <w:p w14:paraId="2605DE25" w14:textId="77777777" w:rsidR="00A720B5" w:rsidRPr="00A720B5" w:rsidRDefault="00A720B5" w:rsidP="00D23B1D">
      <w:pPr>
        <w:pStyle w:val="Listeafsnit"/>
        <w:numPr>
          <w:ilvl w:val="0"/>
          <w:numId w:val="20"/>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80 % af fangstrejserne for fartøjer, for hvilke der føres logbog, i det forudgående kalenderår, første gang i 2017, har været på 2 døgn eller derunder, og</w:t>
      </w:r>
    </w:p>
    <w:p w14:paraId="4A2802E3" w14:textId="77777777" w:rsidR="00A720B5" w:rsidRPr="00A720B5" w:rsidRDefault="00A720B5" w:rsidP="00D23B1D">
      <w:pPr>
        <w:pStyle w:val="Listeafsnit"/>
        <w:numPr>
          <w:ilvl w:val="0"/>
          <w:numId w:val="20"/>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fartøjet ikke overfører årsmængder af de kvoter, som de har tilmeldt ordningen, til fartøjer, som ikke er tilmeldt kystfiskerordningerne, medmindre det er et MAF-fartøj, som mængderne er overført til.</w:t>
      </w:r>
    </w:p>
    <w:p w14:paraId="7C03A94F"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Stk. 1 nr. 3 finder anvendelse fra tidspunktet for fartøjets tilmeldelse til kystfiskerordningen.</w:t>
      </w:r>
    </w:p>
    <w:p w14:paraId="33833CA7" w14:textId="743F693D"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Uanset stk. 1 kan et fartøj med kystfiskertilladelse ejet af et puljeselskab</w:t>
      </w:r>
      <w:r w:rsidR="00FA1F5E">
        <w:rPr>
          <w:rFonts w:ascii="Tahoma" w:eastAsia="Times New Roman" w:hAnsi="Tahoma" w:cs="Tahoma"/>
          <w:color w:val="000000"/>
          <w:sz w:val="19"/>
          <w:szCs w:val="19"/>
          <w:lang w:eastAsia="da-DK"/>
        </w:rPr>
        <w:t>, kvoteselskab</w:t>
      </w:r>
      <w:r w:rsidRPr="00A720B5">
        <w:rPr>
          <w:rFonts w:ascii="Tahoma" w:eastAsia="Times New Roman" w:hAnsi="Tahoma" w:cs="Tahoma"/>
          <w:color w:val="000000"/>
          <w:sz w:val="19"/>
          <w:szCs w:val="19"/>
          <w:lang w:eastAsia="da-DK"/>
        </w:rPr>
        <w:t xml:space="preserve"> eller et laug få tildelt de ekstra årsmængder af torsk, tunge og rødspætter, hvis mindst 70 % af fartøjets samlede årsmængde </w:t>
      </w:r>
      <w:r w:rsidR="00A73C90">
        <w:rPr>
          <w:rFonts w:ascii="Tahoma" w:eastAsia="Times New Roman" w:hAnsi="Tahoma" w:cs="Tahoma"/>
          <w:color w:val="000000"/>
          <w:sz w:val="19"/>
          <w:szCs w:val="19"/>
          <w:lang w:eastAsia="da-DK"/>
        </w:rPr>
        <w:t>inkl. kystfiskertillæg og tillægsmængde fra flidspuljen</w:t>
      </w:r>
      <w:r w:rsidR="00A73C90" w:rsidRPr="00A720B5">
        <w:rPr>
          <w:rFonts w:ascii="Tahoma" w:eastAsia="Times New Roman" w:hAnsi="Tahoma" w:cs="Tahoma"/>
          <w:color w:val="000000"/>
          <w:sz w:val="19"/>
          <w:szCs w:val="19"/>
          <w:lang w:eastAsia="da-DK"/>
        </w:rPr>
        <w:t xml:space="preserve"> </w:t>
      </w:r>
      <w:r w:rsidRPr="00A720B5">
        <w:rPr>
          <w:rFonts w:ascii="Tahoma" w:eastAsia="Times New Roman" w:hAnsi="Tahoma" w:cs="Tahoma"/>
          <w:color w:val="000000"/>
          <w:sz w:val="19"/>
          <w:szCs w:val="19"/>
          <w:lang w:eastAsia="da-DK"/>
        </w:rPr>
        <w:t>for de tilmeldte kvoter i det forudgående år er fisket af andre kystfiskerfartøjer i puljeselskabet</w:t>
      </w:r>
      <w:r w:rsidR="00FA1F5E">
        <w:rPr>
          <w:rFonts w:ascii="Tahoma" w:eastAsia="Times New Roman" w:hAnsi="Tahoma" w:cs="Tahoma"/>
          <w:color w:val="000000"/>
          <w:sz w:val="19"/>
          <w:szCs w:val="19"/>
          <w:lang w:eastAsia="da-DK"/>
        </w:rPr>
        <w:t>, kvoteselskabet</w:t>
      </w:r>
      <w:r w:rsidRPr="00A720B5">
        <w:rPr>
          <w:rFonts w:ascii="Tahoma" w:eastAsia="Times New Roman" w:hAnsi="Tahoma" w:cs="Tahoma"/>
          <w:color w:val="000000"/>
          <w:sz w:val="19"/>
          <w:szCs w:val="19"/>
          <w:lang w:eastAsia="da-DK"/>
        </w:rPr>
        <w:t xml:space="preserve"> eller lauget.</w:t>
      </w:r>
      <w:r w:rsidR="00457967">
        <w:rPr>
          <w:rFonts w:ascii="Tahoma" w:eastAsia="Times New Roman" w:hAnsi="Tahoma" w:cs="Tahoma"/>
          <w:color w:val="000000"/>
          <w:sz w:val="19"/>
          <w:szCs w:val="19"/>
          <w:lang w:eastAsia="da-DK"/>
        </w:rPr>
        <w:t xml:space="preserve"> </w:t>
      </w:r>
      <w:r w:rsidR="00A62183">
        <w:rPr>
          <w:rFonts w:ascii="Tahoma" w:eastAsia="Times New Roman" w:hAnsi="Tahoma" w:cs="Tahoma"/>
          <w:color w:val="000000"/>
          <w:sz w:val="19"/>
          <w:szCs w:val="19"/>
          <w:lang w:eastAsia="da-DK"/>
        </w:rPr>
        <w:t>T</w:t>
      </w:r>
      <w:r w:rsidR="00457967">
        <w:rPr>
          <w:rFonts w:ascii="Tahoma" w:eastAsia="Times New Roman" w:hAnsi="Tahoma" w:cs="Tahoma"/>
          <w:color w:val="000000"/>
          <w:sz w:val="19"/>
          <w:szCs w:val="19"/>
          <w:lang w:eastAsia="da-DK"/>
        </w:rPr>
        <w:t xml:space="preserve">ildeling af kystfiskertillæg i 2018 </w:t>
      </w:r>
      <w:r w:rsidR="00A62183">
        <w:rPr>
          <w:rFonts w:ascii="Tahoma" w:eastAsia="Times New Roman" w:hAnsi="Tahoma" w:cs="Tahoma"/>
          <w:color w:val="000000"/>
          <w:sz w:val="19"/>
          <w:szCs w:val="19"/>
          <w:lang w:eastAsia="da-DK"/>
        </w:rPr>
        <w:t>er ikke omfattet af dette krav.</w:t>
      </w:r>
      <w:r w:rsidR="00457967">
        <w:rPr>
          <w:rFonts w:ascii="Tahoma" w:eastAsia="Times New Roman" w:hAnsi="Tahoma" w:cs="Tahoma"/>
          <w:color w:val="000000"/>
          <w:sz w:val="19"/>
          <w:szCs w:val="19"/>
          <w:lang w:eastAsia="da-DK"/>
        </w:rPr>
        <w:t xml:space="preserve"> </w:t>
      </w:r>
    </w:p>
    <w:p w14:paraId="2E342306" w14:textId="63FC37B5" w:rsidR="00225BB8" w:rsidRDefault="00A720B5" w:rsidP="00FB7A1F">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4.</w:t>
      </w:r>
      <w:r w:rsidRPr="00A720B5">
        <w:rPr>
          <w:rFonts w:ascii="Tahoma" w:eastAsia="Times New Roman" w:hAnsi="Tahoma" w:cs="Tahoma"/>
          <w:color w:val="000000"/>
          <w:sz w:val="19"/>
          <w:szCs w:val="19"/>
          <w:lang w:eastAsia="da-DK"/>
        </w:rPr>
        <w:t> Fartøjsejere, som på grund af sygdom, havari el. lign. ikke har været i stand til af opfiske 70</w:t>
      </w:r>
      <w:r w:rsidR="007C2B15">
        <w:rPr>
          <w:rFonts w:ascii="Tahoma" w:eastAsia="Times New Roman" w:hAnsi="Tahoma" w:cs="Tahoma"/>
          <w:color w:val="000000"/>
          <w:sz w:val="19"/>
          <w:szCs w:val="19"/>
          <w:lang w:eastAsia="da-DK"/>
        </w:rPr>
        <w:t xml:space="preserve"> </w:t>
      </w:r>
      <w:r w:rsidRPr="00A720B5">
        <w:rPr>
          <w:rFonts w:ascii="Tahoma" w:eastAsia="Times New Roman" w:hAnsi="Tahoma" w:cs="Tahoma"/>
          <w:color w:val="000000"/>
          <w:sz w:val="19"/>
          <w:szCs w:val="19"/>
          <w:lang w:eastAsia="da-DK"/>
        </w:rPr>
        <w:t>% af årsmængden på de tilmeldte kvoter, kan ansøge</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om dispensation fra betingelsen i stk. 1, nr. 1. </w:t>
      </w:r>
      <w:r w:rsidRPr="00A720B5">
        <w:rPr>
          <w:rFonts w:ascii="Tahoma" w:eastAsia="Times New Roman" w:hAnsi="Tahoma" w:cs="Tahoma"/>
          <w:color w:val="000000"/>
          <w:sz w:val="19"/>
          <w:szCs w:val="19"/>
          <w:lang w:eastAsia="da-DK"/>
        </w:rPr>
        <w:lastRenderedPageBreak/>
        <w:t>Dokumentation skal vedlægges ansøgningen.</w:t>
      </w:r>
      <w:r w:rsidR="00A63C7F" w:rsidRPr="00A720B5">
        <w:rPr>
          <w:rFonts w:ascii="Tahoma" w:eastAsia="Times New Roman" w:hAnsi="Tahoma" w:cs="Tahoma"/>
          <w:i/>
          <w:iCs/>
          <w:color w:val="000000"/>
          <w:sz w:val="19"/>
          <w:szCs w:val="19"/>
          <w:lang w:eastAsia="da-DK"/>
        </w:rPr>
        <w:t xml:space="preserve">Stk. </w:t>
      </w:r>
      <w:r w:rsidR="00A63C7F">
        <w:rPr>
          <w:rFonts w:ascii="Tahoma" w:eastAsia="Times New Roman" w:hAnsi="Tahoma" w:cs="Tahoma"/>
          <w:i/>
          <w:iCs/>
          <w:color w:val="000000"/>
          <w:sz w:val="19"/>
          <w:szCs w:val="19"/>
          <w:lang w:eastAsia="da-DK"/>
        </w:rPr>
        <w:t>5</w:t>
      </w:r>
      <w:r w:rsidR="00A63C7F" w:rsidRPr="00A720B5">
        <w:rPr>
          <w:rFonts w:ascii="Tahoma" w:eastAsia="Times New Roman" w:hAnsi="Tahoma" w:cs="Tahoma"/>
          <w:i/>
          <w:iCs/>
          <w:color w:val="000000"/>
          <w:sz w:val="19"/>
          <w:szCs w:val="19"/>
          <w:lang w:eastAsia="da-DK"/>
        </w:rPr>
        <w:t>.</w:t>
      </w:r>
      <w:r w:rsidR="00A63C7F" w:rsidRPr="00A720B5">
        <w:rPr>
          <w:rFonts w:ascii="Tahoma" w:eastAsia="Times New Roman" w:hAnsi="Tahoma" w:cs="Tahoma"/>
          <w:color w:val="000000"/>
          <w:sz w:val="19"/>
          <w:szCs w:val="19"/>
          <w:lang w:eastAsia="da-DK"/>
        </w:rPr>
        <w:t xml:space="preserve"> Fartøjer, der har modtaget </w:t>
      </w:r>
      <w:r w:rsidR="00A63C7F">
        <w:rPr>
          <w:rFonts w:ascii="Tahoma" w:eastAsia="Times New Roman" w:hAnsi="Tahoma" w:cs="Tahoma"/>
          <w:color w:val="000000"/>
          <w:sz w:val="19"/>
          <w:szCs w:val="19"/>
          <w:lang w:eastAsia="da-DK"/>
        </w:rPr>
        <w:t>kystfiskertillæg</w:t>
      </w:r>
      <w:r w:rsidR="00A63C7F" w:rsidRPr="00A720B5">
        <w:rPr>
          <w:rFonts w:ascii="Tahoma" w:eastAsia="Times New Roman" w:hAnsi="Tahoma" w:cs="Tahoma"/>
          <w:color w:val="000000"/>
          <w:sz w:val="19"/>
          <w:szCs w:val="19"/>
          <w:lang w:eastAsia="da-DK"/>
        </w:rPr>
        <w:t xml:space="preserve"> kan til og med 30. september afmelde tillægsmængden for de enkelte kvoter helt eller delvist, hvis det skønnes at mængden ikke kan fiskes. De afmeldte mængder indgår ikke i de 70</w:t>
      </w:r>
      <w:r w:rsidR="009F4035">
        <w:rPr>
          <w:rFonts w:ascii="Tahoma" w:eastAsia="Times New Roman" w:hAnsi="Tahoma" w:cs="Tahoma"/>
          <w:color w:val="000000"/>
          <w:sz w:val="19"/>
          <w:szCs w:val="19"/>
          <w:lang w:eastAsia="da-DK"/>
        </w:rPr>
        <w:t xml:space="preserve"> </w:t>
      </w:r>
      <w:r w:rsidR="00A63C7F" w:rsidRPr="00A720B5">
        <w:rPr>
          <w:rFonts w:ascii="Tahoma" w:eastAsia="Times New Roman" w:hAnsi="Tahoma" w:cs="Tahoma"/>
          <w:color w:val="000000"/>
          <w:sz w:val="19"/>
          <w:szCs w:val="19"/>
          <w:lang w:eastAsia="da-DK"/>
        </w:rPr>
        <w:t xml:space="preserve">% af årsmængden, </w:t>
      </w:r>
      <w:r w:rsidR="001A4B2E">
        <w:rPr>
          <w:rFonts w:ascii="Tahoma" w:eastAsia="Times New Roman" w:hAnsi="Tahoma" w:cs="Tahoma"/>
          <w:color w:val="000000"/>
          <w:sz w:val="19"/>
          <w:szCs w:val="19"/>
          <w:lang w:eastAsia="da-DK"/>
        </w:rPr>
        <w:t>der</w:t>
      </w:r>
      <w:r w:rsidR="00A63C7F" w:rsidRPr="00A720B5">
        <w:rPr>
          <w:rFonts w:ascii="Tahoma" w:eastAsia="Times New Roman" w:hAnsi="Tahoma" w:cs="Tahoma"/>
          <w:color w:val="000000"/>
          <w:sz w:val="19"/>
          <w:szCs w:val="19"/>
          <w:lang w:eastAsia="da-DK"/>
        </w:rPr>
        <w:t xml:space="preserve"> skal opfiskes for at kunne modtage kystfiskertillæg det efterfølgende år</w:t>
      </w:r>
      <w:r w:rsidR="001A4B2E">
        <w:rPr>
          <w:rFonts w:ascii="Tahoma" w:eastAsia="Times New Roman" w:hAnsi="Tahoma" w:cs="Tahoma"/>
          <w:color w:val="000000"/>
          <w:sz w:val="19"/>
          <w:szCs w:val="19"/>
          <w:lang w:eastAsia="da-DK"/>
        </w:rPr>
        <w:t>, jf. stk. 1</w:t>
      </w:r>
      <w:r w:rsidR="00A63C7F" w:rsidRPr="00A720B5">
        <w:rPr>
          <w:rFonts w:ascii="Tahoma" w:eastAsia="Times New Roman" w:hAnsi="Tahoma" w:cs="Tahoma"/>
          <w:color w:val="000000"/>
          <w:sz w:val="19"/>
          <w:szCs w:val="19"/>
          <w:lang w:eastAsia="da-DK"/>
        </w:rPr>
        <w:t>.</w:t>
      </w:r>
    </w:p>
    <w:p w14:paraId="21306B08" w14:textId="21AB0435" w:rsidR="00FE511E" w:rsidRPr="00FB7A1F" w:rsidRDefault="007D258B" w:rsidP="00FB7A1F">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 xml:space="preserve">Stk. </w:t>
      </w:r>
      <w:r>
        <w:rPr>
          <w:rFonts w:ascii="Tahoma" w:eastAsia="Times New Roman" w:hAnsi="Tahoma" w:cs="Tahoma"/>
          <w:i/>
          <w:iCs/>
          <w:color w:val="000000"/>
          <w:sz w:val="19"/>
          <w:szCs w:val="19"/>
          <w:lang w:eastAsia="da-DK"/>
        </w:rPr>
        <w:t>6</w:t>
      </w:r>
      <w:r w:rsidRPr="00A720B5">
        <w:rPr>
          <w:rFonts w:ascii="Tahoma" w:eastAsia="Times New Roman" w:hAnsi="Tahoma" w:cs="Tahoma"/>
          <w:i/>
          <w:iCs/>
          <w:color w:val="000000"/>
          <w:sz w:val="19"/>
          <w:szCs w:val="19"/>
          <w:lang w:eastAsia="da-DK"/>
        </w:rPr>
        <w:t>.</w:t>
      </w:r>
      <w:r w:rsidRPr="00A720B5">
        <w:rPr>
          <w:rFonts w:ascii="Tahoma" w:eastAsia="Times New Roman" w:hAnsi="Tahoma" w:cs="Tahoma"/>
          <w:color w:val="000000"/>
          <w:sz w:val="19"/>
          <w:szCs w:val="19"/>
          <w:lang w:eastAsia="da-DK"/>
        </w:rPr>
        <w:t> </w:t>
      </w:r>
      <w:r>
        <w:rPr>
          <w:rFonts w:ascii="Tahoma" w:eastAsia="Times New Roman" w:hAnsi="Tahoma" w:cs="Tahoma"/>
          <w:color w:val="000000"/>
          <w:sz w:val="19"/>
          <w:szCs w:val="19"/>
          <w:lang w:eastAsia="da-DK"/>
        </w:rPr>
        <w:t xml:space="preserve">Årsmængder, der uddeles fra fiskefonden efter den </w:t>
      </w:r>
      <w:r w:rsidRPr="00A720B5">
        <w:rPr>
          <w:rFonts w:ascii="Tahoma" w:eastAsia="Times New Roman" w:hAnsi="Tahoma" w:cs="Tahoma"/>
          <w:color w:val="000000"/>
          <w:sz w:val="19"/>
          <w:szCs w:val="19"/>
          <w:lang w:eastAsia="da-DK"/>
        </w:rPr>
        <w:t xml:space="preserve">30. september indgår ikke i årsmængden, </w:t>
      </w:r>
      <w:r w:rsidR="001A4B2E">
        <w:rPr>
          <w:rFonts w:ascii="Tahoma" w:eastAsia="Times New Roman" w:hAnsi="Tahoma" w:cs="Tahoma"/>
          <w:color w:val="000000"/>
          <w:sz w:val="19"/>
          <w:szCs w:val="19"/>
          <w:lang w:eastAsia="da-DK"/>
        </w:rPr>
        <w:t>der</w:t>
      </w:r>
      <w:r w:rsidRPr="00A720B5">
        <w:rPr>
          <w:rFonts w:ascii="Tahoma" w:eastAsia="Times New Roman" w:hAnsi="Tahoma" w:cs="Tahoma"/>
          <w:color w:val="000000"/>
          <w:sz w:val="19"/>
          <w:szCs w:val="19"/>
          <w:lang w:eastAsia="da-DK"/>
        </w:rPr>
        <w:t xml:space="preserve"> skal opfiskes for at kunne modtage kystfiskertillæg det efterfølgende år</w:t>
      </w:r>
      <w:r w:rsidR="001A4B2E">
        <w:rPr>
          <w:rFonts w:ascii="Tahoma" w:eastAsia="Times New Roman" w:hAnsi="Tahoma" w:cs="Tahoma"/>
          <w:color w:val="000000"/>
          <w:sz w:val="19"/>
          <w:szCs w:val="19"/>
          <w:lang w:eastAsia="da-DK"/>
        </w:rPr>
        <w:t>, jf. stk. 1</w:t>
      </w:r>
      <w:r w:rsidR="00552FFF">
        <w:rPr>
          <w:rFonts w:ascii="Tahoma" w:eastAsia="Times New Roman" w:hAnsi="Tahoma" w:cs="Tahoma"/>
          <w:color w:val="000000"/>
          <w:sz w:val="19"/>
          <w:szCs w:val="19"/>
          <w:lang w:eastAsia="da-DK"/>
        </w:rPr>
        <w:t>, nr. 1</w:t>
      </w:r>
      <w:r w:rsidRPr="00A720B5">
        <w:rPr>
          <w:rFonts w:ascii="Tahoma" w:eastAsia="Times New Roman" w:hAnsi="Tahoma" w:cs="Tahoma"/>
          <w:color w:val="000000"/>
          <w:sz w:val="19"/>
          <w:szCs w:val="19"/>
          <w:lang w:eastAsia="da-DK"/>
        </w:rPr>
        <w:t>.</w:t>
      </w:r>
    </w:p>
    <w:p w14:paraId="5986E12E"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Særlig tidsubegrænset ordning for kystfiskeriet</w:t>
      </w:r>
    </w:p>
    <w:p w14:paraId="2679824C" w14:textId="4724CC0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5B191B">
        <w:rPr>
          <w:rFonts w:ascii="Tahoma" w:eastAsia="Times New Roman" w:hAnsi="Tahoma" w:cs="Tahoma"/>
          <w:b/>
          <w:bCs/>
          <w:color w:val="000000"/>
          <w:sz w:val="19"/>
          <w:szCs w:val="19"/>
          <w:lang w:eastAsia="da-DK"/>
        </w:rPr>
        <w:t>77</w:t>
      </w:r>
      <w:r w:rsidRPr="00A720B5">
        <w:rPr>
          <w:rFonts w:ascii="Tahoma" w:eastAsia="Times New Roman" w:hAnsi="Tahoma" w:cs="Tahoma"/>
          <w:b/>
          <w:bCs/>
          <w:color w:val="000000"/>
          <w:sz w:val="19"/>
          <w:szCs w:val="19"/>
          <w:lang w:eastAsia="da-DK"/>
        </w:rPr>
        <w:t>.</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kan efter ansøgning fra den pågældende fartøjsejer tillade, at et fartøj, der er indplaceret som FKA-fartøj, og som maksimalt har en længde på 15 meter overalt, kan fiske på de vilkår, der gælder for kystfiskerfartøjer i en tidsubegrænset kystfiskerordning. Ved tilmelding til ordningen bindes fartøjets samlede kvoteandele og kapacitet (kW og BT) permanent i ordningen. Fartøjet ændrer herefter status til FKA-kystfiskerfartøj. Fartøjer registreret som FKA-fartøjer, som ikke råder over kvoteandele, kan også tilmelde sig ordningen.</w:t>
      </w:r>
    </w:p>
    <w:p w14:paraId="3BDDB059" w14:textId="77777777" w:rsidR="0074014F" w:rsidRDefault="008F14FA"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w:t>
      </w:r>
      <w:r>
        <w:rPr>
          <w:rFonts w:ascii="Tahoma" w:eastAsia="Times New Roman" w:hAnsi="Tahoma" w:cs="Tahoma"/>
          <w:color w:val="000000"/>
          <w:sz w:val="19"/>
          <w:szCs w:val="19"/>
          <w:lang w:eastAsia="da-DK"/>
        </w:rPr>
        <w:t>Ejere af</w:t>
      </w:r>
      <w:r w:rsidRPr="00A720B5">
        <w:rPr>
          <w:rFonts w:ascii="Tahoma" w:eastAsia="Times New Roman" w:hAnsi="Tahoma" w:cs="Tahoma"/>
          <w:color w:val="000000"/>
          <w:sz w:val="19"/>
          <w:szCs w:val="19"/>
          <w:lang w:eastAsia="da-DK"/>
        </w:rPr>
        <w:t xml:space="preserve"> et fartøj, der er indplaceret som FKA-fartøj, og som har en længde </w:t>
      </w:r>
      <w:r w:rsidR="005475E1">
        <w:rPr>
          <w:rFonts w:ascii="Tahoma" w:eastAsia="Times New Roman" w:hAnsi="Tahoma" w:cs="Tahoma"/>
          <w:color w:val="000000"/>
          <w:sz w:val="19"/>
          <w:szCs w:val="19"/>
          <w:lang w:eastAsia="da-DK"/>
        </w:rPr>
        <w:t xml:space="preserve">overalt </w:t>
      </w:r>
      <w:r w:rsidRPr="00A720B5">
        <w:rPr>
          <w:rFonts w:ascii="Tahoma" w:eastAsia="Times New Roman" w:hAnsi="Tahoma" w:cs="Tahoma"/>
          <w:color w:val="000000"/>
          <w:sz w:val="19"/>
          <w:szCs w:val="19"/>
          <w:lang w:eastAsia="da-DK"/>
        </w:rPr>
        <w:t xml:space="preserve">på </w:t>
      </w:r>
      <w:r>
        <w:rPr>
          <w:rFonts w:ascii="Tahoma" w:eastAsia="Times New Roman" w:hAnsi="Tahoma" w:cs="Tahoma"/>
          <w:color w:val="000000"/>
          <w:sz w:val="19"/>
          <w:szCs w:val="19"/>
          <w:lang w:eastAsia="da-DK"/>
        </w:rPr>
        <w:t>17</w:t>
      </w:r>
      <w:r w:rsidRPr="00A720B5">
        <w:rPr>
          <w:rFonts w:ascii="Tahoma" w:eastAsia="Times New Roman" w:hAnsi="Tahoma" w:cs="Tahoma"/>
          <w:color w:val="000000"/>
          <w:sz w:val="19"/>
          <w:szCs w:val="19"/>
          <w:lang w:eastAsia="da-DK"/>
        </w:rPr>
        <w:t xml:space="preserve"> meter </w:t>
      </w:r>
      <w:r>
        <w:rPr>
          <w:rFonts w:ascii="Tahoma" w:eastAsia="Times New Roman" w:hAnsi="Tahoma" w:cs="Tahoma"/>
          <w:color w:val="000000"/>
          <w:sz w:val="19"/>
          <w:szCs w:val="19"/>
          <w:lang w:eastAsia="da-DK"/>
        </w:rPr>
        <w:t>og derunder, og som udelukkende anvender skånsomme redskaber, jf. bilag 15</w:t>
      </w:r>
      <w:r w:rsidRPr="00A720B5">
        <w:rPr>
          <w:rFonts w:ascii="Tahoma" w:eastAsia="Times New Roman" w:hAnsi="Tahoma" w:cs="Tahoma"/>
          <w:color w:val="000000"/>
          <w:sz w:val="19"/>
          <w:szCs w:val="19"/>
          <w:lang w:eastAsia="da-DK"/>
        </w:rPr>
        <w:t xml:space="preserve">, kan </w:t>
      </w:r>
      <w:r>
        <w:rPr>
          <w:rFonts w:ascii="Tahoma" w:eastAsia="Times New Roman" w:hAnsi="Tahoma" w:cs="Tahoma"/>
          <w:color w:val="000000"/>
          <w:sz w:val="19"/>
          <w:szCs w:val="19"/>
          <w:lang w:eastAsia="da-DK"/>
        </w:rPr>
        <w:t xml:space="preserve">ansøge om tilladelse til at </w:t>
      </w:r>
      <w:r w:rsidRPr="00A720B5">
        <w:rPr>
          <w:rFonts w:ascii="Tahoma" w:eastAsia="Times New Roman" w:hAnsi="Tahoma" w:cs="Tahoma"/>
          <w:color w:val="000000"/>
          <w:sz w:val="19"/>
          <w:szCs w:val="19"/>
          <w:lang w:eastAsia="da-DK"/>
        </w:rPr>
        <w:t xml:space="preserve">fiske på de </w:t>
      </w:r>
      <w:r>
        <w:rPr>
          <w:rFonts w:ascii="Tahoma" w:eastAsia="Times New Roman" w:hAnsi="Tahoma" w:cs="Tahoma"/>
          <w:color w:val="000000"/>
          <w:sz w:val="19"/>
          <w:szCs w:val="19"/>
          <w:lang w:eastAsia="da-DK"/>
        </w:rPr>
        <w:t xml:space="preserve">i stk. 1 fastsatte </w:t>
      </w:r>
      <w:r w:rsidRPr="00A720B5">
        <w:rPr>
          <w:rFonts w:ascii="Tahoma" w:eastAsia="Times New Roman" w:hAnsi="Tahoma" w:cs="Tahoma"/>
          <w:color w:val="000000"/>
          <w:sz w:val="19"/>
          <w:szCs w:val="19"/>
          <w:lang w:eastAsia="da-DK"/>
        </w:rPr>
        <w:t>vilkår</w:t>
      </w:r>
      <w:r>
        <w:rPr>
          <w:rFonts w:ascii="Tahoma" w:eastAsia="Times New Roman" w:hAnsi="Tahoma" w:cs="Tahoma"/>
          <w:color w:val="000000"/>
          <w:sz w:val="19"/>
          <w:szCs w:val="19"/>
          <w:lang w:eastAsia="da-DK"/>
        </w:rPr>
        <w:t>.</w:t>
      </w:r>
    </w:p>
    <w:p w14:paraId="6F61E1BD" w14:textId="77777777" w:rsidR="00A720B5" w:rsidRPr="00A720B5" w:rsidRDefault="00457967" w:rsidP="00A720B5">
      <w:pPr>
        <w:shd w:val="clear" w:color="auto" w:fill="FFFFFF"/>
        <w:spacing w:line="240" w:lineRule="auto"/>
        <w:ind w:firstLine="240"/>
        <w:rPr>
          <w:rFonts w:ascii="Tahoma" w:eastAsia="Times New Roman" w:hAnsi="Tahoma" w:cs="Tahoma"/>
          <w:color w:val="000000"/>
          <w:sz w:val="19"/>
          <w:szCs w:val="19"/>
          <w:lang w:eastAsia="da-DK"/>
        </w:rPr>
      </w:pPr>
      <w:r w:rsidRPr="001A4B2E">
        <w:rPr>
          <w:rFonts w:ascii="Tahoma" w:eastAsia="Times New Roman" w:hAnsi="Tahoma" w:cs="Tahoma"/>
          <w:i/>
          <w:color w:val="000000"/>
          <w:sz w:val="19"/>
          <w:szCs w:val="19"/>
          <w:lang w:eastAsia="da-DK"/>
        </w:rPr>
        <w:t>Stk. 3.</w:t>
      </w:r>
      <w:r>
        <w:rPr>
          <w:rFonts w:ascii="Tahoma" w:eastAsia="Times New Roman" w:hAnsi="Tahoma" w:cs="Tahoma"/>
          <w:color w:val="000000"/>
          <w:sz w:val="19"/>
          <w:szCs w:val="19"/>
          <w:lang w:eastAsia="da-DK"/>
        </w:rPr>
        <w:t xml:space="preserve"> </w:t>
      </w:r>
      <w:r w:rsidR="00A720B5" w:rsidRPr="00A720B5">
        <w:rPr>
          <w:rFonts w:ascii="Tahoma" w:eastAsia="Times New Roman" w:hAnsi="Tahoma" w:cs="Tahoma"/>
          <w:color w:val="000000"/>
          <w:sz w:val="19"/>
          <w:szCs w:val="19"/>
          <w:lang w:eastAsia="da-DK"/>
        </w:rPr>
        <w:t>Fartøjsejere kan løbende tilmelde sig den tidsubegrænsede kystfiskerordning. Dog tildeles der kun ekstramængder i det indeværende år, hvis tilmeldingen er modtaget senest 31. januar det pågældende år.</w:t>
      </w:r>
    </w:p>
    <w:p w14:paraId="2EE39F2C"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4.</w:t>
      </w:r>
      <w:r w:rsidRPr="00A720B5">
        <w:rPr>
          <w:rFonts w:ascii="Tahoma" w:eastAsia="Times New Roman" w:hAnsi="Tahoma" w:cs="Tahoma"/>
          <w:color w:val="000000"/>
          <w:sz w:val="19"/>
          <w:szCs w:val="19"/>
          <w:lang w:eastAsia="da-DK"/>
        </w:rPr>
        <w:t> Uanset stk. 1 og 2 kan fartøjsejeren framelde fartøjet fra den tidsubegrænsede kystfiskerordning indtil den 1. maj i det år, hvor fartøjet tilmelder sig ordningen, hvis fartøjet indtil da ikke har fisket mere end de årsmængder, der svarer til fartøjets FKA uden tildeling af ekstra mængde som følge af fartøjets status som FKA-kystfiskerfartøj.</w:t>
      </w:r>
    </w:p>
    <w:p w14:paraId="6D5E27DC" w14:textId="64ACAA7B"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5B191B">
        <w:rPr>
          <w:rFonts w:ascii="Tahoma" w:eastAsia="Times New Roman" w:hAnsi="Tahoma" w:cs="Tahoma"/>
          <w:b/>
          <w:bCs/>
          <w:color w:val="000000"/>
          <w:sz w:val="19"/>
          <w:szCs w:val="19"/>
          <w:lang w:eastAsia="da-DK"/>
        </w:rPr>
        <w:t>78</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Fartøjer med FKA-kystfiskerstatus må kun overføre FKA-andele til andre FKA-kystfiskerfartøjer, jf. §§ </w:t>
      </w:r>
      <w:r w:rsidR="009F4035">
        <w:rPr>
          <w:rFonts w:ascii="Tahoma" w:eastAsia="Times New Roman" w:hAnsi="Tahoma" w:cs="Tahoma"/>
          <w:color w:val="000000"/>
          <w:sz w:val="19"/>
          <w:szCs w:val="19"/>
          <w:lang w:eastAsia="da-DK"/>
        </w:rPr>
        <w:t>90</w:t>
      </w:r>
      <w:r w:rsidR="009F4035" w:rsidRPr="00A720B5">
        <w:rPr>
          <w:rFonts w:ascii="Tahoma" w:eastAsia="Times New Roman" w:hAnsi="Tahoma" w:cs="Tahoma"/>
          <w:color w:val="000000"/>
          <w:sz w:val="19"/>
          <w:szCs w:val="19"/>
          <w:lang w:eastAsia="da-DK"/>
        </w:rPr>
        <w:t xml:space="preserve"> </w:t>
      </w:r>
      <w:r w:rsidRPr="00A720B5">
        <w:rPr>
          <w:rFonts w:ascii="Tahoma" w:eastAsia="Times New Roman" w:hAnsi="Tahoma" w:cs="Tahoma"/>
          <w:color w:val="000000"/>
          <w:sz w:val="19"/>
          <w:szCs w:val="19"/>
          <w:lang w:eastAsia="da-DK"/>
        </w:rPr>
        <w:t xml:space="preserve">og </w:t>
      </w:r>
      <w:r w:rsidR="009F4035" w:rsidRPr="00A720B5">
        <w:rPr>
          <w:rFonts w:ascii="Tahoma" w:eastAsia="Times New Roman" w:hAnsi="Tahoma" w:cs="Tahoma"/>
          <w:color w:val="000000"/>
          <w:sz w:val="19"/>
          <w:szCs w:val="19"/>
          <w:lang w:eastAsia="da-DK"/>
        </w:rPr>
        <w:t>9</w:t>
      </w:r>
      <w:r w:rsidR="009F4035">
        <w:rPr>
          <w:rFonts w:ascii="Tahoma" w:eastAsia="Times New Roman" w:hAnsi="Tahoma" w:cs="Tahoma"/>
          <w:color w:val="000000"/>
          <w:sz w:val="19"/>
          <w:szCs w:val="19"/>
          <w:lang w:eastAsia="da-DK"/>
        </w:rPr>
        <w:t>1</w:t>
      </w:r>
      <w:r w:rsidRPr="00A720B5">
        <w:rPr>
          <w:rFonts w:ascii="Tahoma" w:eastAsia="Times New Roman" w:hAnsi="Tahoma" w:cs="Tahoma"/>
          <w:color w:val="000000"/>
          <w:sz w:val="19"/>
          <w:szCs w:val="19"/>
          <w:lang w:eastAsia="da-DK"/>
        </w:rPr>
        <w:t>.</w:t>
      </w:r>
    </w:p>
    <w:p w14:paraId="502C0AB2" w14:textId="306FC48B"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5B191B">
        <w:rPr>
          <w:rFonts w:ascii="Tahoma" w:eastAsia="Times New Roman" w:hAnsi="Tahoma" w:cs="Tahoma"/>
          <w:b/>
          <w:bCs/>
          <w:color w:val="000000"/>
          <w:sz w:val="19"/>
          <w:szCs w:val="19"/>
          <w:lang w:eastAsia="da-DK"/>
        </w:rPr>
        <w:t>79</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Et fartøj med kystfiskertilladelse i henhold til § </w:t>
      </w:r>
      <w:r w:rsidR="005A179C">
        <w:rPr>
          <w:rFonts w:ascii="Tahoma" w:eastAsia="Times New Roman" w:hAnsi="Tahoma" w:cs="Tahoma"/>
          <w:color w:val="000000"/>
          <w:sz w:val="19"/>
          <w:szCs w:val="19"/>
          <w:lang w:eastAsia="da-DK"/>
        </w:rPr>
        <w:t>77</w:t>
      </w:r>
      <w:r w:rsidR="005A179C" w:rsidRPr="00A720B5">
        <w:rPr>
          <w:rFonts w:ascii="Tahoma" w:eastAsia="Times New Roman" w:hAnsi="Tahoma" w:cs="Tahoma"/>
          <w:color w:val="000000"/>
          <w:sz w:val="19"/>
          <w:szCs w:val="19"/>
          <w:lang w:eastAsia="da-DK"/>
        </w:rPr>
        <w:t xml:space="preserve"> </w:t>
      </w:r>
      <w:r w:rsidRPr="00A720B5">
        <w:rPr>
          <w:rFonts w:ascii="Tahoma" w:eastAsia="Times New Roman" w:hAnsi="Tahoma" w:cs="Tahoma"/>
          <w:color w:val="000000"/>
          <w:sz w:val="19"/>
          <w:szCs w:val="19"/>
          <w:lang w:eastAsia="da-DK"/>
        </w:rPr>
        <w:t>kan få tildelt de ekstra årsmængder i den tidsubegrænsede ordning, hvis følgende betingelser er opfyldt:</w:t>
      </w:r>
    </w:p>
    <w:p w14:paraId="44A33E88" w14:textId="4BF43DB7" w:rsidR="00A720B5" w:rsidRPr="00A720B5" w:rsidRDefault="00A720B5" w:rsidP="00D23B1D">
      <w:pPr>
        <w:pStyle w:val="Listeafsnit"/>
        <w:numPr>
          <w:ilvl w:val="0"/>
          <w:numId w:val="2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mindst 70 % af fartøjets årsmængder</w:t>
      </w:r>
      <w:r w:rsidR="00A73C90" w:rsidRPr="00A73C90">
        <w:rPr>
          <w:rFonts w:ascii="Tahoma" w:eastAsia="Times New Roman" w:hAnsi="Tahoma" w:cs="Tahoma"/>
          <w:color w:val="000000"/>
          <w:sz w:val="19"/>
          <w:szCs w:val="19"/>
          <w:lang w:eastAsia="da-DK"/>
        </w:rPr>
        <w:t xml:space="preserve"> </w:t>
      </w:r>
      <w:r w:rsidR="00A73C90">
        <w:rPr>
          <w:rFonts w:ascii="Tahoma" w:eastAsia="Times New Roman" w:hAnsi="Tahoma" w:cs="Tahoma"/>
          <w:color w:val="000000"/>
          <w:sz w:val="19"/>
          <w:szCs w:val="19"/>
          <w:lang w:eastAsia="da-DK"/>
        </w:rPr>
        <w:t>inkl. kystfiskertillæg</w:t>
      </w:r>
      <w:ins w:id="242" w:author="Martin Chemnitz Mortensen" w:date="2018-09-26T10:36:00Z">
        <w:r w:rsidR="00B1365B">
          <w:rPr>
            <w:rFonts w:ascii="Tahoma" w:eastAsia="Times New Roman" w:hAnsi="Tahoma" w:cs="Tahoma"/>
            <w:color w:val="000000"/>
            <w:sz w:val="19"/>
            <w:szCs w:val="19"/>
            <w:lang w:eastAsia="da-DK"/>
          </w:rPr>
          <w:t>, jf. § 72,</w:t>
        </w:r>
      </w:ins>
      <w:r w:rsidR="00A73C90">
        <w:rPr>
          <w:rFonts w:ascii="Tahoma" w:eastAsia="Times New Roman" w:hAnsi="Tahoma" w:cs="Tahoma"/>
          <w:color w:val="000000"/>
          <w:sz w:val="19"/>
          <w:szCs w:val="19"/>
          <w:lang w:eastAsia="da-DK"/>
        </w:rPr>
        <w:t xml:space="preserve"> og tillægsmængde fra flidspuljen</w:t>
      </w:r>
      <w:ins w:id="243" w:author="Martin Chemnitz Mortensen" w:date="2018-09-19T15:59:00Z">
        <w:r w:rsidR="00367D1C">
          <w:rPr>
            <w:rFonts w:ascii="Tahoma" w:eastAsia="Times New Roman" w:hAnsi="Tahoma" w:cs="Tahoma"/>
            <w:color w:val="000000"/>
            <w:sz w:val="19"/>
            <w:szCs w:val="19"/>
            <w:lang w:eastAsia="da-DK"/>
          </w:rPr>
          <w:t>, jf. § 81,</w:t>
        </w:r>
      </w:ins>
      <w:r w:rsidRPr="00A720B5">
        <w:rPr>
          <w:rFonts w:ascii="Tahoma" w:eastAsia="Times New Roman" w:hAnsi="Tahoma" w:cs="Tahoma"/>
          <w:color w:val="000000"/>
          <w:sz w:val="19"/>
          <w:szCs w:val="19"/>
          <w:lang w:eastAsia="da-DK"/>
        </w:rPr>
        <w:t xml:space="preserve"> af de enkelte kvoter for hvilke der er tildelt kystfiskertillæg, skal i det forudgående kalenderår være landet med det pågældende fartøj</w:t>
      </w:r>
      <w:r w:rsidR="00AA1BAA">
        <w:rPr>
          <w:rFonts w:ascii="Tahoma" w:eastAsia="Times New Roman" w:hAnsi="Tahoma" w:cs="Tahoma"/>
          <w:color w:val="000000"/>
          <w:sz w:val="19"/>
          <w:szCs w:val="19"/>
          <w:lang w:eastAsia="da-DK"/>
        </w:rPr>
        <w:t xml:space="preserve">. </w:t>
      </w:r>
      <w:r w:rsidR="005A179C">
        <w:rPr>
          <w:rFonts w:ascii="Tahoma" w:eastAsia="Times New Roman" w:hAnsi="Tahoma" w:cs="Tahoma"/>
          <w:color w:val="000000"/>
          <w:sz w:val="19"/>
          <w:szCs w:val="19"/>
          <w:lang w:eastAsia="da-DK"/>
        </w:rPr>
        <w:t>T</w:t>
      </w:r>
      <w:r w:rsidR="00AA1BAA">
        <w:rPr>
          <w:rFonts w:ascii="Tahoma" w:eastAsia="Times New Roman" w:hAnsi="Tahoma" w:cs="Tahoma"/>
          <w:color w:val="000000"/>
          <w:sz w:val="19"/>
          <w:szCs w:val="19"/>
          <w:lang w:eastAsia="da-DK"/>
        </w:rPr>
        <w:t xml:space="preserve">ildeling af kystfiskertillæg i 2018 </w:t>
      </w:r>
      <w:r w:rsidR="005A179C">
        <w:rPr>
          <w:rFonts w:ascii="Tahoma" w:eastAsia="Times New Roman" w:hAnsi="Tahoma" w:cs="Tahoma"/>
          <w:color w:val="000000"/>
          <w:sz w:val="19"/>
          <w:szCs w:val="19"/>
          <w:lang w:eastAsia="da-DK"/>
        </w:rPr>
        <w:t>er ikke omfattet af dette krav.</w:t>
      </w:r>
    </w:p>
    <w:p w14:paraId="45A2C883" w14:textId="77777777" w:rsidR="00A720B5" w:rsidRPr="00A720B5" w:rsidRDefault="00A720B5" w:rsidP="00D23B1D">
      <w:pPr>
        <w:pStyle w:val="Listeafsnit"/>
        <w:numPr>
          <w:ilvl w:val="0"/>
          <w:numId w:val="2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80 % af fangstrejserne for fartøjer, for hvilke der føres logbog, i det forudgående kalenderår, første gang i 2017, har været på 2 døgn eller derunder, og</w:t>
      </w:r>
    </w:p>
    <w:p w14:paraId="10F33304" w14:textId="77777777" w:rsidR="00A720B5" w:rsidRPr="00A720B5" w:rsidRDefault="00A720B5" w:rsidP="00D23B1D">
      <w:pPr>
        <w:pStyle w:val="Listeafsnit"/>
        <w:numPr>
          <w:ilvl w:val="0"/>
          <w:numId w:val="2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fartøjet ikke overfører årsmængder til fartøjer, som ikke er tilmeldt den tidsubegrænsede kystfiskerordning, medmindre det er et MAF-fartøj, som mængderne er overført til.</w:t>
      </w:r>
    </w:p>
    <w:p w14:paraId="5CF8E9BB"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Stk. 1, nr. 3 finder anvendelse fra tidspunktet for fartøjets tilmeldelse til kystfiskerordningen.</w:t>
      </w:r>
    </w:p>
    <w:p w14:paraId="542B9D7F" w14:textId="60D2B83A"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Uanset stk. 1 kan et fartøj med kystfiskertilladelse ejet af et puljeselskab</w:t>
      </w:r>
      <w:r w:rsidR="00FA1F5E">
        <w:rPr>
          <w:rFonts w:ascii="Tahoma" w:eastAsia="Times New Roman" w:hAnsi="Tahoma" w:cs="Tahoma"/>
          <w:color w:val="000000"/>
          <w:sz w:val="19"/>
          <w:szCs w:val="19"/>
          <w:lang w:eastAsia="da-DK"/>
        </w:rPr>
        <w:t>, kvoteselskab</w:t>
      </w:r>
      <w:r w:rsidRPr="00A720B5">
        <w:rPr>
          <w:rFonts w:ascii="Tahoma" w:eastAsia="Times New Roman" w:hAnsi="Tahoma" w:cs="Tahoma"/>
          <w:color w:val="000000"/>
          <w:sz w:val="19"/>
          <w:szCs w:val="19"/>
          <w:lang w:eastAsia="da-DK"/>
        </w:rPr>
        <w:t xml:space="preserve"> eller et laug få tildelt de ekstra årsmængder af torsk, tunge og rødspætter, hvis mindst 70 % af fartøjets samlede årsmængde </w:t>
      </w:r>
      <w:r w:rsidR="00A73C90">
        <w:rPr>
          <w:rFonts w:ascii="Tahoma" w:eastAsia="Times New Roman" w:hAnsi="Tahoma" w:cs="Tahoma"/>
          <w:color w:val="000000"/>
          <w:sz w:val="19"/>
          <w:szCs w:val="19"/>
          <w:lang w:eastAsia="da-DK"/>
        </w:rPr>
        <w:t xml:space="preserve">inkl. kystfiskertillæg og tillægsmængde fra flidspuljen </w:t>
      </w:r>
      <w:r w:rsidRPr="00A720B5">
        <w:rPr>
          <w:rFonts w:ascii="Tahoma" w:eastAsia="Times New Roman" w:hAnsi="Tahoma" w:cs="Tahoma"/>
          <w:color w:val="000000"/>
          <w:sz w:val="19"/>
          <w:szCs w:val="19"/>
          <w:lang w:eastAsia="da-DK"/>
        </w:rPr>
        <w:t>af de enkelte kvoter for hvilke der er tildelt kystfiskertillæg, i det forudgående kalenderår er fisket af andre kystfiskerfartøjer i puljeselskabet</w:t>
      </w:r>
      <w:r w:rsidR="00FA1F5E">
        <w:rPr>
          <w:rFonts w:ascii="Tahoma" w:eastAsia="Times New Roman" w:hAnsi="Tahoma" w:cs="Tahoma"/>
          <w:color w:val="000000"/>
          <w:sz w:val="19"/>
          <w:szCs w:val="19"/>
          <w:lang w:eastAsia="da-DK"/>
        </w:rPr>
        <w:t>, kvoteselskabet</w:t>
      </w:r>
      <w:r w:rsidRPr="00A720B5">
        <w:rPr>
          <w:rFonts w:ascii="Tahoma" w:eastAsia="Times New Roman" w:hAnsi="Tahoma" w:cs="Tahoma"/>
          <w:color w:val="000000"/>
          <w:sz w:val="19"/>
          <w:szCs w:val="19"/>
          <w:lang w:eastAsia="da-DK"/>
        </w:rPr>
        <w:t xml:space="preserve"> eller lauget.</w:t>
      </w:r>
      <w:r w:rsidR="00457967">
        <w:rPr>
          <w:rFonts w:ascii="Tahoma" w:eastAsia="Times New Roman" w:hAnsi="Tahoma" w:cs="Tahoma"/>
          <w:color w:val="000000"/>
          <w:sz w:val="19"/>
          <w:szCs w:val="19"/>
          <w:lang w:eastAsia="da-DK"/>
        </w:rPr>
        <w:t xml:space="preserve"> </w:t>
      </w:r>
      <w:r w:rsidR="00E44064">
        <w:rPr>
          <w:rFonts w:ascii="Tahoma" w:eastAsia="Times New Roman" w:hAnsi="Tahoma" w:cs="Tahoma"/>
          <w:color w:val="000000"/>
          <w:sz w:val="19"/>
          <w:szCs w:val="19"/>
          <w:lang w:eastAsia="da-DK"/>
        </w:rPr>
        <w:t>T</w:t>
      </w:r>
      <w:r w:rsidR="00457967">
        <w:rPr>
          <w:rFonts w:ascii="Tahoma" w:eastAsia="Times New Roman" w:hAnsi="Tahoma" w:cs="Tahoma"/>
          <w:color w:val="000000"/>
          <w:sz w:val="19"/>
          <w:szCs w:val="19"/>
          <w:lang w:eastAsia="da-DK"/>
        </w:rPr>
        <w:t xml:space="preserve">ildeling af kystfiskertillæg i 2018 </w:t>
      </w:r>
      <w:r w:rsidR="00E44064">
        <w:rPr>
          <w:rFonts w:ascii="Tahoma" w:eastAsia="Times New Roman" w:hAnsi="Tahoma" w:cs="Tahoma"/>
          <w:color w:val="000000"/>
          <w:sz w:val="19"/>
          <w:szCs w:val="19"/>
          <w:lang w:eastAsia="da-DK"/>
        </w:rPr>
        <w:t xml:space="preserve">er ikke omfattet af dette krav. </w:t>
      </w:r>
    </w:p>
    <w:p w14:paraId="284606ED" w14:textId="77777777" w:rsid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4.</w:t>
      </w:r>
      <w:r w:rsidRPr="00A720B5">
        <w:rPr>
          <w:rFonts w:ascii="Tahoma" w:eastAsia="Times New Roman" w:hAnsi="Tahoma" w:cs="Tahoma"/>
          <w:color w:val="000000"/>
          <w:sz w:val="19"/>
          <w:szCs w:val="19"/>
          <w:lang w:eastAsia="da-DK"/>
        </w:rPr>
        <w:t> Fartøjsejere, som på grund af sygdom, havari el. lign. ikke har været i stand til af opfiske 70</w:t>
      </w:r>
      <w:r w:rsidR="00E44064">
        <w:rPr>
          <w:rFonts w:ascii="Tahoma" w:eastAsia="Times New Roman" w:hAnsi="Tahoma" w:cs="Tahoma"/>
          <w:color w:val="000000"/>
          <w:sz w:val="19"/>
          <w:szCs w:val="19"/>
          <w:lang w:eastAsia="da-DK"/>
        </w:rPr>
        <w:t xml:space="preserve"> </w:t>
      </w:r>
      <w:r w:rsidRPr="00A720B5">
        <w:rPr>
          <w:rFonts w:ascii="Tahoma" w:eastAsia="Times New Roman" w:hAnsi="Tahoma" w:cs="Tahoma"/>
          <w:color w:val="000000"/>
          <w:sz w:val="19"/>
          <w:szCs w:val="19"/>
          <w:lang w:eastAsia="da-DK"/>
        </w:rPr>
        <w:t>% af fartøjets samlede årsmængder, kan ansøge</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om dispensation fra betingelsen i stk. 1, nr. 1. Dokumentation skal vedlægges ansøgningen.</w:t>
      </w:r>
    </w:p>
    <w:p w14:paraId="21847A41" w14:textId="1C531A25" w:rsidR="00A63C7F" w:rsidRDefault="00A63C7F"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 xml:space="preserve">Stk. </w:t>
      </w:r>
      <w:r>
        <w:rPr>
          <w:rFonts w:ascii="Tahoma" w:eastAsia="Times New Roman" w:hAnsi="Tahoma" w:cs="Tahoma"/>
          <w:i/>
          <w:iCs/>
          <w:color w:val="000000"/>
          <w:sz w:val="19"/>
          <w:szCs w:val="19"/>
          <w:lang w:eastAsia="da-DK"/>
        </w:rPr>
        <w:t>5</w:t>
      </w:r>
      <w:r w:rsidRPr="00A720B5">
        <w:rPr>
          <w:rFonts w:ascii="Tahoma" w:eastAsia="Times New Roman" w:hAnsi="Tahoma" w:cs="Tahoma"/>
          <w:i/>
          <w:iCs/>
          <w:color w:val="000000"/>
          <w:sz w:val="19"/>
          <w:szCs w:val="19"/>
          <w:lang w:eastAsia="da-DK"/>
        </w:rPr>
        <w:t>.</w:t>
      </w:r>
      <w:r w:rsidRPr="00A720B5">
        <w:rPr>
          <w:rFonts w:ascii="Tahoma" w:eastAsia="Times New Roman" w:hAnsi="Tahoma" w:cs="Tahoma"/>
          <w:color w:val="000000"/>
          <w:sz w:val="19"/>
          <w:szCs w:val="19"/>
          <w:lang w:eastAsia="da-DK"/>
        </w:rPr>
        <w:t xml:space="preserve"> Fartøjer, der har modtaget </w:t>
      </w:r>
      <w:r>
        <w:rPr>
          <w:rFonts w:ascii="Tahoma" w:eastAsia="Times New Roman" w:hAnsi="Tahoma" w:cs="Tahoma"/>
          <w:color w:val="000000"/>
          <w:sz w:val="19"/>
          <w:szCs w:val="19"/>
          <w:lang w:eastAsia="da-DK"/>
        </w:rPr>
        <w:t>kystfiskertillæg</w:t>
      </w:r>
      <w:r w:rsidRPr="00A720B5">
        <w:rPr>
          <w:rFonts w:ascii="Tahoma" w:eastAsia="Times New Roman" w:hAnsi="Tahoma" w:cs="Tahoma"/>
          <w:color w:val="000000"/>
          <w:sz w:val="19"/>
          <w:szCs w:val="19"/>
          <w:lang w:eastAsia="da-DK"/>
        </w:rPr>
        <w:t xml:space="preserve"> kan til og med 30. september afmelde tillægsmængden for de enkelte kvoter helt eller delvist, hvis det skønnes at mængden ikke kan fiskes. De afmeldte mængder indgår ikke i de 70</w:t>
      </w:r>
      <w:r w:rsidR="009F4035">
        <w:rPr>
          <w:rFonts w:ascii="Tahoma" w:eastAsia="Times New Roman" w:hAnsi="Tahoma" w:cs="Tahoma"/>
          <w:color w:val="000000"/>
          <w:sz w:val="19"/>
          <w:szCs w:val="19"/>
          <w:lang w:eastAsia="da-DK"/>
        </w:rPr>
        <w:t xml:space="preserve"> </w:t>
      </w:r>
      <w:r w:rsidRPr="00A720B5">
        <w:rPr>
          <w:rFonts w:ascii="Tahoma" w:eastAsia="Times New Roman" w:hAnsi="Tahoma" w:cs="Tahoma"/>
          <w:color w:val="000000"/>
          <w:sz w:val="19"/>
          <w:szCs w:val="19"/>
          <w:lang w:eastAsia="da-DK"/>
        </w:rPr>
        <w:t xml:space="preserve">% af årsmængden, </w:t>
      </w:r>
      <w:r w:rsidR="001A4B2E">
        <w:rPr>
          <w:rFonts w:ascii="Tahoma" w:eastAsia="Times New Roman" w:hAnsi="Tahoma" w:cs="Tahoma"/>
          <w:color w:val="000000"/>
          <w:sz w:val="19"/>
          <w:szCs w:val="19"/>
          <w:lang w:eastAsia="da-DK"/>
        </w:rPr>
        <w:t>der</w:t>
      </w:r>
      <w:r w:rsidRPr="00A720B5">
        <w:rPr>
          <w:rFonts w:ascii="Tahoma" w:eastAsia="Times New Roman" w:hAnsi="Tahoma" w:cs="Tahoma"/>
          <w:color w:val="000000"/>
          <w:sz w:val="19"/>
          <w:szCs w:val="19"/>
          <w:lang w:eastAsia="da-DK"/>
        </w:rPr>
        <w:t xml:space="preserve"> skal opfiskes for at kunne modtage kystfiskertillæg det efterfølgende år</w:t>
      </w:r>
      <w:r w:rsidR="001A4B2E">
        <w:rPr>
          <w:rFonts w:ascii="Tahoma" w:eastAsia="Times New Roman" w:hAnsi="Tahoma" w:cs="Tahoma"/>
          <w:color w:val="000000"/>
          <w:sz w:val="19"/>
          <w:szCs w:val="19"/>
          <w:lang w:eastAsia="da-DK"/>
        </w:rPr>
        <w:t>, jf. stk. 1</w:t>
      </w:r>
      <w:r w:rsidRPr="00A720B5">
        <w:rPr>
          <w:rFonts w:ascii="Tahoma" w:eastAsia="Times New Roman" w:hAnsi="Tahoma" w:cs="Tahoma"/>
          <w:color w:val="000000"/>
          <w:sz w:val="19"/>
          <w:szCs w:val="19"/>
          <w:lang w:eastAsia="da-DK"/>
        </w:rPr>
        <w:t>.</w:t>
      </w:r>
    </w:p>
    <w:p w14:paraId="7252E661" w14:textId="389F78EA" w:rsidR="00FE511E" w:rsidRPr="00A720B5" w:rsidRDefault="00FE511E" w:rsidP="00FE511E">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 xml:space="preserve">Stk. </w:t>
      </w:r>
      <w:r>
        <w:rPr>
          <w:rFonts w:ascii="Tahoma" w:eastAsia="Times New Roman" w:hAnsi="Tahoma" w:cs="Tahoma"/>
          <w:i/>
          <w:iCs/>
          <w:color w:val="000000"/>
          <w:sz w:val="19"/>
          <w:szCs w:val="19"/>
          <w:lang w:eastAsia="da-DK"/>
        </w:rPr>
        <w:t>6</w:t>
      </w:r>
      <w:r w:rsidRPr="00A720B5">
        <w:rPr>
          <w:rFonts w:ascii="Tahoma" w:eastAsia="Times New Roman" w:hAnsi="Tahoma" w:cs="Tahoma"/>
          <w:i/>
          <w:iCs/>
          <w:color w:val="000000"/>
          <w:sz w:val="19"/>
          <w:szCs w:val="19"/>
          <w:lang w:eastAsia="da-DK"/>
        </w:rPr>
        <w:t>.</w:t>
      </w:r>
      <w:r w:rsidRPr="00A720B5">
        <w:rPr>
          <w:rFonts w:ascii="Tahoma" w:eastAsia="Times New Roman" w:hAnsi="Tahoma" w:cs="Tahoma"/>
          <w:color w:val="000000"/>
          <w:sz w:val="19"/>
          <w:szCs w:val="19"/>
          <w:lang w:eastAsia="da-DK"/>
        </w:rPr>
        <w:t> </w:t>
      </w:r>
      <w:r w:rsidR="007D258B">
        <w:rPr>
          <w:rFonts w:ascii="Tahoma" w:eastAsia="Times New Roman" w:hAnsi="Tahoma" w:cs="Tahoma"/>
          <w:color w:val="000000"/>
          <w:sz w:val="19"/>
          <w:szCs w:val="19"/>
          <w:lang w:eastAsia="da-DK"/>
        </w:rPr>
        <w:t xml:space="preserve">Årsmængder, der uddeles fra fiskefonden efter den </w:t>
      </w:r>
      <w:r w:rsidRPr="00A720B5">
        <w:rPr>
          <w:rFonts w:ascii="Tahoma" w:eastAsia="Times New Roman" w:hAnsi="Tahoma" w:cs="Tahoma"/>
          <w:color w:val="000000"/>
          <w:sz w:val="19"/>
          <w:szCs w:val="19"/>
          <w:lang w:eastAsia="da-DK"/>
        </w:rPr>
        <w:t xml:space="preserve">30. september indgår ikke i årsmængden, </w:t>
      </w:r>
      <w:r w:rsidR="001A4B2E">
        <w:rPr>
          <w:rFonts w:ascii="Tahoma" w:eastAsia="Times New Roman" w:hAnsi="Tahoma" w:cs="Tahoma"/>
          <w:color w:val="000000"/>
          <w:sz w:val="19"/>
          <w:szCs w:val="19"/>
          <w:lang w:eastAsia="da-DK"/>
        </w:rPr>
        <w:t>der</w:t>
      </w:r>
      <w:r w:rsidRPr="00A720B5">
        <w:rPr>
          <w:rFonts w:ascii="Tahoma" w:eastAsia="Times New Roman" w:hAnsi="Tahoma" w:cs="Tahoma"/>
          <w:color w:val="000000"/>
          <w:sz w:val="19"/>
          <w:szCs w:val="19"/>
          <w:lang w:eastAsia="da-DK"/>
        </w:rPr>
        <w:t xml:space="preserve"> skal opfiskes for at kunne modtage kystfiskertillæg det efterfølgende år</w:t>
      </w:r>
      <w:r w:rsidR="001A4B2E">
        <w:rPr>
          <w:rFonts w:ascii="Tahoma" w:eastAsia="Times New Roman" w:hAnsi="Tahoma" w:cs="Tahoma"/>
          <w:color w:val="000000"/>
          <w:sz w:val="19"/>
          <w:szCs w:val="19"/>
          <w:lang w:eastAsia="da-DK"/>
        </w:rPr>
        <w:t>, jf. stk. 1</w:t>
      </w:r>
      <w:r w:rsidR="00552FFF">
        <w:rPr>
          <w:rFonts w:ascii="Tahoma" w:eastAsia="Times New Roman" w:hAnsi="Tahoma" w:cs="Tahoma"/>
          <w:color w:val="000000"/>
          <w:sz w:val="19"/>
          <w:szCs w:val="19"/>
          <w:lang w:eastAsia="da-DK"/>
        </w:rPr>
        <w:t>, nr. 1</w:t>
      </w:r>
      <w:r w:rsidRPr="00A720B5">
        <w:rPr>
          <w:rFonts w:ascii="Tahoma" w:eastAsia="Times New Roman" w:hAnsi="Tahoma" w:cs="Tahoma"/>
          <w:color w:val="000000"/>
          <w:sz w:val="19"/>
          <w:szCs w:val="19"/>
          <w:lang w:eastAsia="da-DK"/>
        </w:rPr>
        <w:t>.</w:t>
      </w:r>
    </w:p>
    <w:p w14:paraId="178D8783"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Særlig flidspulje til den tidsubegrænsede kystfiskerordning</w:t>
      </w:r>
    </w:p>
    <w:p w14:paraId="2B947280" w14:textId="505B194C"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5B191B">
        <w:rPr>
          <w:rFonts w:ascii="Tahoma" w:eastAsia="Times New Roman" w:hAnsi="Tahoma" w:cs="Tahoma"/>
          <w:b/>
          <w:bCs/>
          <w:color w:val="000000"/>
          <w:sz w:val="19"/>
          <w:szCs w:val="19"/>
          <w:lang w:eastAsia="da-DK"/>
        </w:rPr>
        <w:t>80</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Til kystfiskerordningerne afsættes følgende promilleandele af de danske kvoter til en flidspulje:</w:t>
      </w:r>
    </w:p>
    <w:p w14:paraId="78F95E08" w14:textId="77777777" w:rsidR="00A720B5" w:rsidRPr="00A720B5" w:rsidRDefault="00A720B5" w:rsidP="00D23B1D">
      <w:pPr>
        <w:pStyle w:val="Listeafsnit"/>
        <w:numPr>
          <w:ilvl w:val="0"/>
          <w:numId w:val="22"/>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47,6 ‰ af torsk i Nordsøen.</w:t>
      </w:r>
    </w:p>
    <w:p w14:paraId="11994854" w14:textId="77777777" w:rsidR="00A720B5" w:rsidRPr="00A720B5" w:rsidRDefault="00A720B5" w:rsidP="00D23B1D">
      <w:pPr>
        <w:pStyle w:val="Listeafsnit"/>
        <w:numPr>
          <w:ilvl w:val="0"/>
          <w:numId w:val="22"/>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lastRenderedPageBreak/>
        <w:t>36,8 ‰ af torsk i Kattegat.</w:t>
      </w:r>
    </w:p>
    <w:p w14:paraId="407875E3" w14:textId="77777777" w:rsidR="00A720B5" w:rsidRPr="00A720B5" w:rsidRDefault="00A720B5" w:rsidP="00D23B1D">
      <w:pPr>
        <w:pStyle w:val="Listeafsnit"/>
        <w:numPr>
          <w:ilvl w:val="0"/>
          <w:numId w:val="22"/>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86,9 ‰ af torsk i Skagerrak.</w:t>
      </w:r>
    </w:p>
    <w:p w14:paraId="684F6838" w14:textId="77777777" w:rsidR="00A720B5" w:rsidRPr="00A720B5" w:rsidRDefault="00A720B5" w:rsidP="00D23B1D">
      <w:pPr>
        <w:pStyle w:val="Listeafsnit"/>
        <w:numPr>
          <w:ilvl w:val="0"/>
          <w:numId w:val="22"/>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77,9 ‰ af torsk i Østersøen og Bælterne, ICES-underområder 22-24.</w:t>
      </w:r>
    </w:p>
    <w:p w14:paraId="495E159E" w14:textId="77777777" w:rsidR="00A720B5" w:rsidRPr="00A720B5" w:rsidRDefault="00A720B5" w:rsidP="00D23B1D">
      <w:pPr>
        <w:pStyle w:val="Listeafsnit"/>
        <w:numPr>
          <w:ilvl w:val="0"/>
          <w:numId w:val="22"/>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16,9 ‰ af torsk i Østersøen, ICES-underområder 25-32 (EU-farvande).</w:t>
      </w:r>
    </w:p>
    <w:p w14:paraId="3970301B" w14:textId="77777777" w:rsidR="00A720B5" w:rsidRPr="00A720B5" w:rsidRDefault="00A720B5" w:rsidP="00D23B1D">
      <w:pPr>
        <w:pStyle w:val="Listeafsnit"/>
        <w:numPr>
          <w:ilvl w:val="0"/>
          <w:numId w:val="22"/>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54,3 ‰ af tunge i Skagerrak, Kattegat samt Østersøen og Bælterne.</w:t>
      </w:r>
    </w:p>
    <w:p w14:paraId="1FF25041" w14:textId="77777777" w:rsidR="00A720B5" w:rsidRPr="00A720B5" w:rsidRDefault="00A720B5" w:rsidP="00D23B1D">
      <w:pPr>
        <w:pStyle w:val="Listeafsnit"/>
        <w:numPr>
          <w:ilvl w:val="0"/>
          <w:numId w:val="22"/>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74,7 ‰ af tunge i Nordsøen (EU-farvande).</w:t>
      </w:r>
    </w:p>
    <w:p w14:paraId="2DFD9C4A" w14:textId="51E65DB0" w:rsidR="00A720B5" w:rsidRPr="00A720B5" w:rsidRDefault="007361BB" w:rsidP="00D23B1D">
      <w:pPr>
        <w:pStyle w:val="Listeafsnit"/>
        <w:numPr>
          <w:ilvl w:val="0"/>
          <w:numId w:val="22"/>
        </w:numPr>
        <w:shd w:val="clear" w:color="auto" w:fill="FFFFFF"/>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13,9</w:t>
      </w:r>
      <w:r w:rsidR="00A720B5" w:rsidRPr="00A720B5">
        <w:rPr>
          <w:rFonts w:ascii="Tahoma" w:eastAsia="Times New Roman" w:hAnsi="Tahoma" w:cs="Tahoma"/>
          <w:color w:val="000000"/>
          <w:sz w:val="19"/>
          <w:szCs w:val="19"/>
          <w:lang w:eastAsia="da-DK"/>
        </w:rPr>
        <w:t xml:space="preserve"> ‰ af rødspætte i Nordsøen.</w:t>
      </w:r>
    </w:p>
    <w:p w14:paraId="75619214" w14:textId="77777777" w:rsidR="00A720B5" w:rsidRPr="00A720B5" w:rsidRDefault="00A720B5" w:rsidP="00D23B1D">
      <w:pPr>
        <w:pStyle w:val="Listeafsnit"/>
        <w:numPr>
          <w:ilvl w:val="0"/>
          <w:numId w:val="22"/>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33,9 ‰ af rødspætte i Østersøen og Bælterne.</w:t>
      </w:r>
    </w:p>
    <w:p w14:paraId="3B2E093E" w14:textId="77777777" w:rsidR="00A720B5" w:rsidRPr="00A720B5" w:rsidRDefault="00A720B5" w:rsidP="00D23B1D">
      <w:pPr>
        <w:pStyle w:val="Listeafsnit"/>
        <w:numPr>
          <w:ilvl w:val="0"/>
          <w:numId w:val="22"/>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22,0 ‰ af rødspætte i Kattegat.</w:t>
      </w:r>
    </w:p>
    <w:p w14:paraId="702572A7" w14:textId="77777777" w:rsidR="00A720B5" w:rsidRPr="00A720B5" w:rsidRDefault="00A720B5" w:rsidP="00D23B1D">
      <w:pPr>
        <w:pStyle w:val="Listeafsnit"/>
        <w:numPr>
          <w:ilvl w:val="0"/>
          <w:numId w:val="22"/>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42,4 ‰ af rødspætte i Skagerrak.</w:t>
      </w:r>
    </w:p>
    <w:p w14:paraId="67AC566B"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Mængder fra flidspuljen tildeles efter følgende prioritering:</w:t>
      </w:r>
    </w:p>
    <w:p w14:paraId="597C3A7C" w14:textId="0E993BC5" w:rsidR="00A720B5" w:rsidRPr="00A720B5" w:rsidRDefault="00A720B5" w:rsidP="00D23B1D">
      <w:pPr>
        <w:pStyle w:val="Listeafsnit"/>
        <w:numPr>
          <w:ilvl w:val="0"/>
          <w:numId w:val="23"/>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Kystfiskerfartøjer i den tidsubegrænsede ordning, jf. § </w:t>
      </w:r>
      <w:r w:rsidR="00E44064">
        <w:rPr>
          <w:rFonts w:ascii="Tahoma" w:eastAsia="Times New Roman" w:hAnsi="Tahoma" w:cs="Tahoma"/>
          <w:color w:val="000000"/>
          <w:sz w:val="19"/>
          <w:szCs w:val="19"/>
          <w:lang w:eastAsia="da-DK"/>
        </w:rPr>
        <w:t>77</w:t>
      </w:r>
      <w:r w:rsidRPr="00A720B5">
        <w:rPr>
          <w:rFonts w:ascii="Tahoma" w:eastAsia="Times New Roman" w:hAnsi="Tahoma" w:cs="Tahoma"/>
          <w:color w:val="000000"/>
          <w:sz w:val="19"/>
          <w:szCs w:val="19"/>
          <w:lang w:eastAsia="da-DK"/>
        </w:rPr>
        <w:t>.</w:t>
      </w:r>
    </w:p>
    <w:p w14:paraId="0DDC8B4E" w14:textId="5AA814EF" w:rsidR="00A720B5" w:rsidRPr="00A720B5" w:rsidRDefault="00A720B5" w:rsidP="00D23B1D">
      <w:pPr>
        <w:pStyle w:val="Listeafsnit"/>
        <w:numPr>
          <w:ilvl w:val="0"/>
          <w:numId w:val="23"/>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Kystfiskerfartøjer i den tidsbegrænsede ordning, jf. § </w:t>
      </w:r>
      <w:r w:rsidR="00E44064">
        <w:rPr>
          <w:rFonts w:ascii="Tahoma" w:eastAsia="Times New Roman" w:hAnsi="Tahoma" w:cs="Tahoma"/>
          <w:color w:val="000000"/>
          <w:sz w:val="19"/>
          <w:szCs w:val="19"/>
          <w:lang w:eastAsia="da-DK"/>
        </w:rPr>
        <w:t>73</w:t>
      </w:r>
      <w:r w:rsidRPr="00A720B5">
        <w:rPr>
          <w:rFonts w:ascii="Tahoma" w:eastAsia="Times New Roman" w:hAnsi="Tahoma" w:cs="Tahoma"/>
          <w:color w:val="000000"/>
          <w:sz w:val="19"/>
          <w:szCs w:val="19"/>
          <w:lang w:eastAsia="da-DK"/>
        </w:rPr>
        <w:t>.</w:t>
      </w:r>
    </w:p>
    <w:p w14:paraId="60D8E429" w14:textId="22E22C4C"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5B191B">
        <w:rPr>
          <w:rFonts w:ascii="Tahoma" w:eastAsia="Times New Roman" w:hAnsi="Tahoma" w:cs="Tahoma"/>
          <w:b/>
          <w:bCs/>
          <w:color w:val="000000"/>
          <w:sz w:val="19"/>
          <w:szCs w:val="19"/>
          <w:lang w:eastAsia="da-DK"/>
        </w:rPr>
        <w:t>81</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Fartøjer med FKA-kystfiskerstatus, kan efter ansøgning få tildelt tillægsmængde fra flidspuljen, </w:t>
      </w:r>
      <w:r w:rsidR="00A63C7F">
        <w:rPr>
          <w:rFonts w:ascii="Tahoma" w:eastAsia="Times New Roman" w:hAnsi="Tahoma" w:cs="Tahoma"/>
          <w:color w:val="000000"/>
          <w:sz w:val="19"/>
          <w:szCs w:val="19"/>
          <w:lang w:eastAsia="da-DK"/>
        </w:rPr>
        <w:t xml:space="preserve">når der med fartøjet er landet de </w:t>
      </w:r>
      <w:r w:rsidR="00951CE3">
        <w:rPr>
          <w:rFonts w:ascii="Tahoma" w:eastAsia="Times New Roman" w:hAnsi="Tahoma" w:cs="Tahoma"/>
          <w:color w:val="000000"/>
          <w:sz w:val="19"/>
          <w:szCs w:val="19"/>
          <w:lang w:eastAsia="da-DK"/>
        </w:rPr>
        <w:t xml:space="preserve">procent </w:t>
      </w:r>
      <w:r w:rsidR="00A63C7F">
        <w:rPr>
          <w:rFonts w:ascii="Tahoma" w:eastAsia="Times New Roman" w:hAnsi="Tahoma" w:cs="Tahoma"/>
          <w:color w:val="000000"/>
          <w:sz w:val="19"/>
          <w:szCs w:val="19"/>
          <w:lang w:eastAsia="da-DK"/>
        </w:rPr>
        <w:t xml:space="preserve">andele af de enkelte kvoter </w:t>
      </w:r>
      <w:r w:rsidRPr="00A720B5">
        <w:rPr>
          <w:rFonts w:ascii="Tahoma" w:eastAsia="Times New Roman" w:hAnsi="Tahoma" w:cs="Tahoma"/>
          <w:color w:val="000000"/>
          <w:sz w:val="19"/>
          <w:szCs w:val="19"/>
          <w:lang w:eastAsia="da-DK"/>
        </w:rPr>
        <w:t xml:space="preserve">af fartøjets årsmængde </w:t>
      </w:r>
      <w:r w:rsidR="00A63C7F">
        <w:rPr>
          <w:rFonts w:ascii="Tahoma" w:eastAsia="Times New Roman" w:hAnsi="Tahoma" w:cs="Tahoma"/>
          <w:color w:val="000000"/>
          <w:sz w:val="19"/>
          <w:szCs w:val="19"/>
          <w:lang w:eastAsia="da-DK"/>
        </w:rPr>
        <w:t xml:space="preserve">eksl. </w:t>
      </w:r>
      <w:r w:rsidRPr="00A720B5">
        <w:rPr>
          <w:rFonts w:ascii="Tahoma" w:eastAsia="Times New Roman" w:hAnsi="Tahoma" w:cs="Tahoma"/>
          <w:color w:val="000000"/>
          <w:sz w:val="19"/>
          <w:szCs w:val="19"/>
          <w:lang w:eastAsia="da-DK"/>
        </w:rPr>
        <w:t xml:space="preserve">kystfiskertillæg </w:t>
      </w:r>
      <w:r w:rsidR="00B25A56">
        <w:rPr>
          <w:rFonts w:ascii="Tahoma" w:eastAsia="Times New Roman" w:hAnsi="Tahoma" w:cs="Tahoma"/>
          <w:color w:val="000000"/>
          <w:sz w:val="19"/>
          <w:szCs w:val="19"/>
          <w:lang w:eastAsia="da-DK"/>
        </w:rPr>
        <w:t>som fremgår af stk. 2.</w:t>
      </w:r>
    </w:p>
    <w:p w14:paraId="7BB5D4E7" w14:textId="77777777" w:rsid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w:t>
      </w:r>
      <w:r w:rsidR="00B25A56">
        <w:rPr>
          <w:rFonts w:ascii="Tahoma" w:eastAsia="Times New Roman" w:hAnsi="Tahoma" w:cs="Tahoma"/>
          <w:color w:val="000000"/>
          <w:sz w:val="19"/>
          <w:szCs w:val="19"/>
          <w:lang w:eastAsia="da-DK"/>
        </w:rPr>
        <w:t xml:space="preserve">Såfremt det enkelte fartøj inden den angivne skæringsdato har landet de nævnte </w:t>
      </w:r>
      <w:r w:rsidR="00C3045D">
        <w:rPr>
          <w:rFonts w:ascii="Tahoma" w:eastAsia="Times New Roman" w:hAnsi="Tahoma" w:cs="Tahoma"/>
          <w:color w:val="000000"/>
          <w:sz w:val="19"/>
          <w:szCs w:val="19"/>
          <w:lang w:eastAsia="da-DK"/>
        </w:rPr>
        <w:t>procent</w:t>
      </w:r>
      <w:r w:rsidR="00B25A56">
        <w:rPr>
          <w:rFonts w:ascii="Tahoma" w:eastAsia="Times New Roman" w:hAnsi="Tahoma" w:cs="Tahoma"/>
          <w:color w:val="000000"/>
          <w:sz w:val="19"/>
          <w:szCs w:val="19"/>
          <w:lang w:eastAsia="da-DK"/>
        </w:rPr>
        <w:t xml:space="preserve"> andele, kan der på det tidspunkt hvor andelen </w:t>
      </w:r>
      <w:r w:rsidR="008638DB">
        <w:rPr>
          <w:rFonts w:ascii="Tahoma" w:eastAsia="Times New Roman" w:hAnsi="Tahoma" w:cs="Tahoma"/>
          <w:color w:val="000000"/>
          <w:sz w:val="19"/>
          <w:szCs w:val="19"/>
          <w:lang w:eastAsia="da-DK"/>
        </w:rPr>
        <w:t xml:space="preserve">af de enkelte kvoter </w:t>
      </w:r>
      <w:r w:rsidR="00B25A56">
        <w:rPr>
          <w:rFonts w:ascii="Tahoma" w:eastAsia="Times New Roman" w:hAnsi="Tahoma" w:cs="Tahoma"/>
          <w:color w:val="000000"/>
          <w:sz w:val="19"/>
          <w:szCs w:val="19"/>
          <w:lang w:eastAsia="da-DK"/>
        </w:rPr>
        <w:t>er opfisket søges om tillægsmængde fra flidspuljen:</w:t>
      </w:r>
    </w:p>
    <w:p w14:paraId="09B5A439" w14:textId="77777777" w:rsidR="00B25A56" w:rsidRPr="00A720B5" w:rsidRDefault="00B25A56" w:rsidP="00367D1C">
      <w:pPr>
        <w:pStyle w:val="Listeafsnit"/>
        <w:numPr>
          <w:ilvl w:val="0"/>
          <w:numId w:val="52"/>
        </w:numPr>
        <w:shd w:val="clear" w:color="auto" w:fill="FFFFFF"/>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T</w:t>
      </w:r>
      <w:r w:rsidRPr="00A720B5">
        <w:rPr>
          <w:rFonts w:ascii="Tahoma" w:eastAsia="Times New Roman" w:hAnsi="Tahoma" w:cs="Tahoma"/>
          <w:color w:val="000000"/>
          <w:sz w:val="19"/>
          <w:szCs w:val="19"/>
          <w:lang w:eastAsia="da-DK"/>
        </w:rPr>
        <w:t>orsk i Nordsøen</w:t>
      </w:r>
      <w:r>
        <w:rPr>
          <w:rFonts w:ascii="Tahoma" w:eastAsia="Times New Roman" w:hAnsi="Tahoma" w:cs="Tahoma"/>
          <w:color w:val="000000"/>
          <w:sz w:val="19"/>
          <w:szCs w:val="19"/>
          <w:lang w:eastAsia="da-DK"/>
        </w:rPr>
        <w:t xml:space="preserve"> 50 % senest 31. juli</w:t>
      </w:r>
      <w:r w:rsidRPr="00A720B5">
        <w:rPr>
          <w:rFonts w:ascii="Tahoma" w:eastAsia="Times New Roman" w:hAnsi="Tahoma" w:cs="Tahoma"/>
          <w:color w:val="000000"/>
          <w:sz w:val="19"/>
          <w:szCs w:val="19"/>
          <w:lang w:eastAsia="da-DK"/>
        </w:rPr>
        <w:t>.</w:t>
      </w:r>
    </w:p>
    <w:p w14:paraId="1869CD64" w14:textId="77777777" w:rsidR="00B25A56" w:rsidRPr="00A720B5" w:rsidRDefault="00B25A56" w:rsidP="00367D1C">
      <w:pPr>
        <w:pStyle w:val="Listeafsnit"/>
        <w:numPr>
          <w:ilvl w:val="0"/>
          <w:numId w:val="52"/>
        </w:numPr>
        <w:shd w:val="clear" w:color="auto" w:fill="FFFFFF"/>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T</w:t>
      </w:r>
      <w:r w:rsidRPr="00A720B5">
        <w:rPr>
          <w:rFonts w:ascii="Tahoma" w:eastAsia="Times New Roman" w:hAnsi="Tahoma" w:cs="Tahoma"/>
          <w:color w:val="000000"/>
          <w:sz w:val="19"/>
          <w:szCs w:val="19"/>
          <w:lang w:eastAsia="da-DK"/>
        </w:rPr>
        <w:t>orsk i Kattegat</w:t>
      </w:r>
      <w:r>
        <w:rPr>
          <w:rFonts w:ascii="Tahoma" w:eastAsia="Times New Roman" w:hAnsi="Tahoma" w:cs="Tahoma"/>
          <w:color w:val="000000"/>
          <w:sz w:val="19"/>
          <w:szCs w:val="19"/>
          <w:lang w:eastAsia="da-DK"/>
        </w:rPr>
        <w:t xml:space="preserve"> </w:t>
      </w:r>
      <w:r w:rsidR="00B20AF2">
        <w:rPr>
          <w:rFonts w:ascii="Tahoma" w:eastAsia="Times New Roman" w:hAnsi="Tahoma" w:cs="Tahoma"/>
          <w:color w:val="000000"/>
          <w:sz w:val="19"/>
          <w:szCs w:val="19"/>
          <w:lang w:eastAsia="da-DK"/>
        </w:rPr>
        <w:t>50% senest 31. juli</w:t>
      </w:r>
      <w:r w:rsidRPr="00A720B5">
        <w:rPr>
          <w:rFonts w:ascii="Tahoma" w:eastAsia="Times New Roman" w:hAnsi="Tahoma" w:cs="Tahoma"/>
          <w:color w:val="000000"/>
          <w:sz w:val="19"/>
          <w:szCs w:val="19"/>
          <w:lang w:eastAsia="da-DK"/>
        </w:rPr>
        <w:t>.</w:t>
      </w:r>
    </w:p>
    <w:p w14:paraId="2DF92F06" w14:textId="77777777" w:rsidR="00B25A56" w:rsidRPr="00A720B5" w:rsidRDefault="00B20AF2" w:rsidP="00367D1C">
      <w:pPr>
        <w:pStyle w:val="Listeafsnit"/>
        <w:numPr>
          <w:ilvl w:val="0"/>
          <w:numId w:val="52"/>
        </w:numPr>
        <w:shd w:val="clear" w:color="auto" w:fill="FFFFFF"/>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T</w:t>
      </w:r>
      <w:r w:rsidR="00B25A56" w:rsidRPr="00A720B5">
        <w:rPr>
          <w:rFonts w:ascii="Tahoma" w:eastAsia="Times New Roman" w:hAnsi="Tahoma" w:cs="Tahoma"/>
          <w:color w:val="000000"/>
          <w:sz w:val="19"/>
          <w:szCs w:val="19"/>
          <w:lang w:eastAsia="da-DK"/>
        </w:rPr>
        <w:t>orsk i Skagerrak</w:t>
      </w:r>
      <w:r>
        <w:rPr>
          <w:rFonts w:ascii="Tahoma" w:eastAsia="Times New Roman" w:hAnsi="Tahoma" w:cs="Tahoma"/>
          <w:color w:val="000000"/>
          <w:sz w:val="19"/>
          <w:szCs w:val="19"/>
          <w:lang w:eastAsia="da-DK"/>
        </w:rPr>
        <w:t xml:space="preserve"> 50 % senest 31. august</w:t>
      </w:r>
      <w:r w:rsidR="00B25A56" w:rsidRPr="00A720B5">
        <w:rPr>
          <w:rFonts w:ascii="Tahoma" w:eastAsia="Times New Roman" w:hAnsi="Tahoma" w:cs="Tahoma"/>
          <w:color w:val="000000"/>
          <w:sz w:val="19"/>
          <w:szCs w:val="19"/>
          <w:lang w:eastAsia="da-DK"/>
        </w:rPr>
        <w:t>.</w:t>
      </w:r>
    </w:p>
    <w:p w14:paraId="4B8DCDC6" w14:textId="77777777" w:rsidR="00B25A56" w:rsidRPr="00A720B5" w:rsidRDefault="00B20AF2" w:rsidP="00367D1C">
      <w:pPr>
        <w:pStyle w:val="Listeafsnit"/>
        <w:numPr>
          <w:ilvl w:val="0"/>
          <w:numId w:val="52"/>
        </w:numPr>
        <w:shd w:val="clear" w:color="auto" w:fill="FFFFFF"/>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T</w:t>
      </w:r>
      <w:r w:rsidR="00B25A56" w:rsidRPr="00A720B5">
        <w:rPr>
          <w:rFonts w:ascii="Tahoma" w:eastAsia="Times New Roman" w:hAnsi="Tahoma" w:cs="Tahoma"/>
          <w:color w:val="000000"/>
          <w:sz w:val="19"/>
          <w:szCs w:val="19"/>
          <w:lang w:eastAsia="da-DK"/>
        </w:rPr>
        <w:t>orsk i Østersøen og Bælterne, ICES-underområder 22-24</w:t>
      </w:r>
      <w:r>
        <w:rPr>
          <w:rFonts w:ascii="Tahoma" w:eastAsia="Times New Roman" w:hAnsi="Tahoma" w:cs="Tahoma"/>
          <w:color w:val="000000"/>
          <w:sz w:val="19"/>
          <w:szCs w:val="19"/>
          <w:lang w:eastAsia="da-DK"/>
        </w:rPr>
        <w:t xml:space="preserve"> 50 % senest 3</w:t>
      </w:r>
      <w:r w:rsidR="00951CE3">
        <w:rPr>
          <w:rFonts w:ascii="Tahoma" w:eastAsia="Times New Roman" w:hAnsi="Tahoma" w:cs="Tahoma"/>
          <w:color w:val="000000"/>
          <w:sz w:val="19"/>
          <w:szCs w:val="19"/>
          <w:lang w:eastAsia="da-DK"/>
        </w:rPr>
        <w:t>1. august</w:t>
      </w:r>
      <w:r w:rsidR="00B25A56" w:rsidRPr="00A720B5">
        <w:rPr>
          <w:rFonts w:ascii="Tahoma" w:eastAsia="Times New Roman" w:hAnsi="Tahoma" w:cs="Tahoma"/>
          <w:color w:val="000000"/>
          <w:sz w:val="19"/>
          <w:szCs w:val="19"/>
          <w:lang w:eastAsia="da-DK"/>
        </w:rPr>
        <w:t>.</w:t>
      </w:r>
    </w:p>
    <w:p w14:paraId="1A1C018B" w14:textId="77777777" w:rsidR="00B25A56" w:rsidRPr="00A720B5" w:rsidRDefault="00B20AF2" w:rsidP="00367D1C">
      <w:pPr>
        <w:pStyle w:val="Listeafsnit"/>
        <w:numPr>
          <w:ilvl w:val="0"/>
          <w:numId w:val="52"/>
        </w:numPr>
        <w:shd w:val="clear" w:color="auto" w:fill="FFFFFF"/>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T</w:t>
      </w:r>
      <w:r w:rsidR="00B25A56" w:rsidRPr="00A720B5">
        <w:rPr>
          <w:rFonts w:ascii="Tahoma" w:eastAsia="Times New Roman" w:hAnsi="Tahoma" w:cs="Tahoma"/>
          <w:color w:val="000000"/>
          <w:sz w:val="19"/>
          <w:szCs w:val="19"/>
          <w:lang w:eastAsia="da-DK"/>
        </w:rPr>
        <w:t>orsk i Østersøen, ICES-underområder 25-32 (EU-farvande)</w:t>
      </w:r>
      <w:r>
        <w:rPr>
          <w:rFonts w:ascii="Tahoma" w:eastAsia="Times New Roman" w:hAnsi="Tahoma" w:cs="Tahoma"/>
          <w:color w:val="000000"/>
          <w:sz w:val="19"/>
          <w:szCs w:val="19"/>
          <w:lang w:eastAsia="da-DK"/>
        </w:rPr>
        <w:t xml:space="preserve"> 50% </w:t>
      </w:r>
      <w:r w:rsidR="008249F4">
        <w:rPr>
          <w:rFonts w:ascii="Tahoma" w:eastAsia="Times New Roman" w:hAnsi="Tahoma" w:cs="Tahoma"/>
          <w:color w:val="000000"/>
          <w:sz w:val="19"/>
          <w:szCs w:val="19"/>
          <w:lang w:eastAsia="da-DK"/>
        </w:rPr>
        <w:t xml:space="preserve">senest </w:t>
      </w:r>
      <w:r w:rsidR="00951CE3">
        <w:rPr>
          <w:rFonts w:ascii="Tahoma" w:eastAsia="Times New Roman" w:hAnsi="Tahoma" w:cs="Tahoma"/>
          <w:color w:val="000000"/>
          <w:sz w:val="19"/>
          <w:szCs w:val="19"/>
          <w:lang w:eastAsia="da-DK"/>
        </w:rPr>
        <w:t>30. juni</w:t>
      </w:r>
      <w:r w:rsidR="00B25A56" w:rsidRPr="00A720B5">
        <w:rPr>
          <w:rFonts w:ascii="Tahoma" w:eastAsia="Times New Roman" w:hAnsi="Tahoma" w:cs="Tahoma"/>
          <w:color w:val="000000"/>
          <w:sz w:val="19"/>
          <w:szCs w:val="19"/>
          <w:lang w:eastAsia="da-DK"/>
        </w:rPr>
        <w:t>.</w:t>
      </w:r>
    </w:p>
    <w:p w14:paraId="3F73F874" w14:textId="77777777" w:rsidR="00B25A56" w:rsidRPr="00A720B5" w:rsidRDefault="00B20AF2" w:rsidP="00367D1C">
      <w:pPr>
        <w:pStyle w:val="Listeafsnit"/>
        <w:numPr>
          <w:ilvl w:val="0"/>
          <w:numId w:val="52"/>
        </w:numPr>
        <w:shd w:val="clear" w:color="auto" w:fill="FFFFFF"/>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T</w:t>
      </w:r>
      <w:r w:rsidR="00B25A56" w:rsidRPr="00A720B5">
        <w:rPr>
          <w:rFonts w:ascii="Tahoma" w:eastAsia="Times New Roman" w:hAnsi="Tahoma" w:cs="Tahoma"/>
          <w:color w:val="000000"/>
          <w:sz w:val="19"/>
          <w:szCs w:val="19"/>
          <w:lang w:eastAsia="da-DK"/>
        </w:rPr>
        <w:t>unge i Skagerrak, Kattegat samt Østersøen og Bælterne</w:t>
      </w:r>
      <w:r>
        <w:rPr>
          <w:rFonts w:ascii="Tahoma" w:eastAsia="Times New Roman" w:hAnsi="Tahoma" w:cs="Tahoma"/>
          <w:color w:val="000000"/>
          <w:sz w:val="19"/>
          <w:szCs w:val="19"/>
          <w:lang w:eastAsia="da-DK"/>
        </w:rPr>
        <w:t xml:space="preserve"> 50% senest 30. september</w:t>
      </w:r>
      <w:r w:rsidR="00B25A56" w:rsidRPr="00A720B5">
        <w:rPr>
          <w:rFonts w:ascii="Tahoma" w:eastAsia="Times New Roman" w:hAnsi="Tahoma" w:cs="Tahoma"/>
          <w:color w:val="000000"/>
          <w:sz w:val="19"/>
          <w:szCs w:val="19"/>
          <w:lang w:eastAsia="da-DK"/>
        </w:rPr>
        <w:t>.</w:t>
      </w:r>
    </w:p>
    <w:p w14:paraId="5F0F5481" w14:textId="77777777" w:rsidR="00B25A56" w:rsidRPr="00A720B5" w:rsidRDefault="00B20AF2" w:rsidP="00367D1C">
      <w:pPr>
        <w:pStyle w:val="Listeafsnit"/>
        <w:numPr>
          <w:ilvl w:val="0"/>
          <w:numId w:val="52"/>
        </w:numPr>
        <w:shd w:val="clear" w:color="auto" w:fill="FFFFFF"/>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T</w:t>
      </w:r>
      <w:r w:rsidR="00B25A56" w:rsidRPr="00A720B5">
        <w:rPr>
          <w:rFonts w:ascii="Tahoma" w:eastAsia="Times New Roman" w:hAnsi="Tahoma" w:cs="Tahoma"/>
          <w:color w:val="000000"/>
          <w:sz w:val="19"/>
          <w:szCs w:val="19"/>
          <w:lang w:eastAsia="da-DK"/>
        </w:rPr>
        <w:t>unge i Nordsøen (EU-farvande)</w:t>
      </w:r>
      <w:r>
        <w:rPr>
          <w:rFonts w:ascii="Tahoma" w:eastAsia="Times New Roman" w:hAnsi="Tahoma" w:cs="Tahoma"/>
          <w:color w:val="000000"/>
          <w:sz w:val="19"/>
          <w:szCs w:val="19"/>
          <w:lang w:eastAsia="da-DK"/>
        </w:rPr>
        <w:t xml:space="preserve"> 50% senest 30. april</w:t>
      </w:r>
      <w:r w:rsidR="00B25A56" w:rsidRPr="00A720B5">
        <w:rPr>
          <w:rFonts w:ascii="Tahoma" w:eastAsia="Times New Roman" w:hAnsi="Tahoma" w:cs="Tahoma"/>
          <w:color w:val="000000"/>
          <w:sz w:val="19"/>
          <w:szCs w:val="19"/>
          <w:lang w:eastAsia="da-DK"/>
        </w:rPr>
        <w:t>.</w:t>
      </w:r>
    </w:p>
    <w:p w14:paraId="6A29B4F3" w14:textId="77777777" w:rsidR="00B25A56" w:rsidRPr="00A720B5" w:rsidRDefault="00B20AF2" w:rsidP="00367D1C">
      <w:pPr>
        <w:pStyle w:val="Listeafsnit"/>
        <w:numPr>
          <w:ilvl w:val="0"/>
          <w:numId w:val="52"/>
        </w:numPr>
        <w:shd w:val="clear" w:color="auto" w:fill="FFFFFF"/>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R</w:t>
      </w:r>
      <w:r w:rsidR="00B25A56" w:rsidRPr="00A720B5">
        <w:rPr>
          <w:rFonts w:ascii="Tahoma" w:eastAsia="Times New Roman" w:hAnsi="Tahoma" w:cs="Tahoma"/>
          <w:color w:val="000000"/>
          <w:sz w:val="19"/>
          <w:szCs w:val="19"/>
          <w:lang w:eastAsia="da-DK"/>
        </w:rPr>
        <w:t>ødspætte i Nordsøen</w:t>
      </w:r>
      <w:r>
        <w:rPr>
          <w:rFonts w:ascii="Tahoma" w:eastAsia="Times New Roman" w:hAnsi="Tahoma" w:cs="Tahoma"/>
          <w:color w:val="000000"/>
          <w:sz w:val="19"/>
          <w:szCs w:val="19"/>
          <w:lang w:eastAsia="da-DK"/>
        </w:rPr>
        <w:t xml:space="preserve"> 50 % senest 30. juni</w:t>
      </w:r>
      <w:r w:rsidR="00B25A56" w:rsidRPr="00A720B5">
        <w:rPr>
          <w:rFonts w:ascii="Tahoma" w:eastAsia="Times New Roman" w:hAnsi="Tahoma" w:cs="Tahoma"/>
          <w:color w:val="000000"/>
          <w:sz w:val="19"/>
          <w:szCs w:val="19"/>
          <w:lang w:eastAsia="da-DK"/>
        </w:rPr>
        <w:t>.</w:t>
      </w:r>
    </w:p>
    <w:p w14:paraId="5D0FB12E" w14:textId="77777777" w:rsidR="00B25A56" w:rsidRPr="00A720B5" w:rsidRDefault="00B20AF2" w:rsidP="00367D1C">
      <w:pPr>
        <w:pStyle w:val="Listeafsnit"/>
        <w:numPr>
          <w:ilvl w:val="0"/>
          <w:numId w:val="52"/>
        </w:numPr>
        <w:shd w:val="clear" w:color="auto" w:fill="FFFFFF"/>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R</w:t>
      </w:r>
      <w:r w:rsidR="00B25A56" w:rsidRPr="00A720B5">
        <w:rPr>
          <w:rFonts w:ascii="Tahoma" w:eastAsia="Times New Roman" w:hAnsi="Tahoma" w:cs="Tahoma"/>
          <w:color w:val="000000"/>
          <w:sz w:val="19"/>
          <w:szCs w:val="19"/>
          <w:lang w:eastAsia="da-DK"/>
        </w:rPr>
        <w:t>ødspætte i Østersøen og Bælterne</w:t>
      </w:r>
      <w:r w:rsidR="008638DB">
        <w:rPr>
          <w:rFonts w:ascii="Tahoma" w:eastAsia="Times New Roman" w:hAnsi="Tahoma" w:cs="Tahoma"/>
          <w:color w:val="000000"/>
          <w:sz w:val="19"/>
          <w:szCs w:val="19"/>
          <w:lang w:eastAsia="da-DK"/>
        </w:rPr>
        <w:t xml:space="preserve"> 50 % senest 3</w:t>
      </w:r>
      <w:r w:rsidR="00951CE3">
        <w:rPr>
          <w:rFonts w:ascii="Tahoma" w:eastAsia="Times New Roman" w:hAnsi="Tahoma" w:cs="Tahoma"/>
          <w:color w:val="000000"/>
          <w:sz w:val="19"/>
          <w:szCs w:val="19"/>
          <w:lang w:eastAsia="da-DK"/>
        </w:rPr>
        <w:t>1</w:t>
      </w:r>
      <w:r w:rsidR="008638DB">
        <w:rPr>
          <w:rFonts w:ascii="Tahoma" w:eastAsia="Times New Roman" w:hAnsi="Tahoma" w:cs="Tahoma"/>
          <w:color w:val="000000"/>
          <w:sz w:val="19"/>
          <w:szCs w:val="19"/>
          <w:lang w:eastAsia="da-DK"/>
        </w:rPr>
        <w:t xml:space="preserve">. </w:t>
      </w:r>
      <w:r w:rsidR="00951CE3">
        <w:rPr>
          <w:rFonts w:ascii="Tahoma" w:eastAsia="Times New Roman" w:hAnsi="Tahoma" w:cs="Tahoma"/>
          <w:color w:val="000000"/>
          <w:sz w:val="19"/>
          <w:szCs w:val="19"/>
          <w:lang w:eastAsia="da-DK"/>
        </w:rPr>
        <w:t>august</w:t>
      </w:r>
      <w:r w:rsidR="008638DB">
        <w:rPr>
          <w:rFonts w:ascii="Tahoma" w:eastAsia="Times New Roman" w:hAnsi="Tahoma" w:cs="Tahoma"/>
          <w:color w:val="000000"/>
          <w:sz w:val="19"/>
          <w:szCs w:val="19"/>
          <w:lang w:eastAsia="da-DK"/>
        </w:rPr>
        <w:t>.</w:t>
      </w:r>
    </w:p>
    <w:p w14:paraId="3E0D28EC" w14:textId="77777777" w:rsidR="008638DB" w:rsidRDefault="008638DB" w:rsidP="00367D1C">
      <w:pPr>
        <w:pStyle w:val="Listeafsnit"/>
        <w:numPr>
          <w:ilvl w:val="0"/>
          <w:numId w:val="52"/>
        </w:numPr>
        <w:shd w:val="clear" w:color="auto" w:fill="FFFFFF"/>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R</w:t>
      </w:r>
      <w:r w:rsidR="00B25A56" w:rsidRPr="00A720B5">
        <w:rPr>
          <w:rFonts w:ascii="Tahoma" w:eastAsia="Times New Roman" w:hAnsi="Tahoma" w:cs="Tahoma"/>
          <w:color w:val="000000"/>
          <w:sz w:val="19"/>
          <w:szCs w:val="19"/>
          <w:lang w:eastAsia="da-DK"/>
        </w:rPr>
        <w:t>ødspætte i Kattegat</w:t>
      </w:r>
      <w:r>
        <w:rPr>
          <w:rFonts w:ascii="Tahoma" w:eastAsia="Times New Roman" w:hAnsi="Tahoma" w:cs="Tahoma"/>
          <w:color w:val="000000"/>
          <w:sz w:val="19"/>
          <w:szCs w:val="19"/>
          <w:lang w:eastAsia="da-DK"/>
        </w:rPr>
        <w:t xml:space="preserve"> 50 % senest 30. juni</w:t>
      </w:r>
      <w:r w:rsidR="008249F4">
        <w:rPr>
          <w:rFonts w:ascii="Tahoma" w:eastAsia="Times New Roman" w:hAnsi="Tahoma" w:cs="Tahoma"/>
          <w:color w:val="000000"/>
          <w:sz w:val="19"/>
          <w:szCs w:val="19"/>
          <w:lang w:eastAsia="da-DK"/>
        </w:rPr>
        <w:t>.</w:t>
      </w:r>
    </w:p>
    <w:p w14:paraId="19E7BF34" w14:textId="77777777" w:rsidR="00B25A56" w:rsidRPr="00D23B1D" w:rsidRDefault="008638DB" w:rsidP="00367D1C">
      <w:pPr>
        <w:pStyle w:val="Listeafsnit"/>
        <w:numPr>
          <w:ilvl w:val="0"/>
          <w:numId w:val="52"/>
        </w:numPr>
        <w:shd w:val="clear" w:color="auto" w:fill="FFFFFF"/>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R</w:t>
      </w:r>
      <w:r w:rsidR="00B25A56" w:rsidRPr="00D23B1D">
        <w:rPr>
          <w:rFonts w:ascii="Tahoma" w:eastAsia="Times New Roman" w:hAnsi="Tahoma" w:cs="Tahoma"/>
          <w:color w:val="000000"/>
          <w:sz w:val="19"/>
          <w:szCs w:val="19"/>
          <w:lang w:eastAsia="da-DK"/>
        </w:rPr>
        <w:t>ødspætte i Skagerrak</w:t>
      </w:r>
      <w:r>
        <w:rPr>
          <w:rFonts w:ascii="Tahoma" w:eastAsia="Times New Roman" w:hAnsi="Tahoma" w:cs="Tahoma"/>
          <w:color w:val="000000"/>
          <w:sz w:val="19"/>
          <w:szCs w:val="19"/>
          <w:lang w:eastAsia="da-DK"/>
        </w:rPr>
        <w:t xml:space="preserve"> 50% senest 31. august</w:t>
      </w:r>
      <w:r w:rsidR="00B25A56" w:rsidRPr="00D23B1D">
        <w:rPr>
          <w:rFonts w:ascii="Tahoma" w:eastAsia="Times New Roman" w:hAnsi="Tahoma" w:cs="Tahoma"/>
          <w:color w:val="000000"/>
          <w:sz w:val="19"/>
          <w:szCs w:val="19"/>
          <w:lang w:eastAsia="da-DK"/>
        </w:rPr>
        <w:t>.</w:t>
      </w:r>
    </w:p>
    <w:p w14:paraId="6A9EDCB8" w14:textId="59CA180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xml:space="preserve"> Mængderne efter § </w:t>
      </w:r>
      <w:r w:rsidR="00E44064">
        <w:rPr>
          <w:rFonts w:ascii="Tahoma" w:eastAsia="Times New Roman" w:hAnsi="Tahoma" w:cs="Tahoma"/>
          <w:color w:val="000000"/>
          <w:sz w:val="19"/>
          <w:szCs w:val="19"/>
          <w:lang w:eastAsia="da-DK"/>
        </w:rPr>
        <w:t>80</w:t>
      </w:r>
      <w:r w:rsidRPr="00A720B5">
        <w:rPr>
          <w:rFonts w:ascii="Tahoma" w:eastAsia="Times New Roman" w:hAnsi="Tahoma" w:cs="Tahoma"/>
          <w:color w:val="000000"/>
          <w:sz w:val="19"/>
          <w:szCs w:val="19"/>
          <w:lang w:eastAsia="da-DK"/>
        </w:rPr>
        <w:t>, stk. 1 fordeles forholdsmæssigt i forhold til det enkelte fartøjs kvoteandele af de enkelte kvoter.</w:t>
      </w:r>
    </w:p>
    <w:p w14:paraId="6B866CD6"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4.</w:t>
      </w:r>
      <w:r w:rsidRPr="00A720B5">
        <w:rPr>
          <w:rFonts w:ascii="Tahoma" w:eastAsia="Times New Roman" w:hAnsi="Tahoma" w:cs="Tahoma"/>
          <w:color w:val="000000"/>
          <w:sz w:val="19"/>
          <w:szCs w:val="19"/>
          <w:lang w:eastAsia="da-DK"/>
        </w:rPr>
        <w:t> Ved tildeling af tillægsmængder fra flidspuljen differentieres der i den maksimale tildeling i forhold til hvilken type redskab som fartøjet fisker med. Fartøjer som udelukkende fisker med de redskaber, som fremgår af bilag 15, kan tildeles en tillægsmængde på op til 125</w:t>
      </w:r>
      <w:r w:rsidR="00E44064">
        <w:rPr>
          <w:rFonts w:ascii="Tahoma" w:eastAsia="Times New Roman" w:hAnsi="Tahoma" w:cs="Tahoma"/>
          <w:color w:val="000000"/>
          <w:sz w:val="19"/>
          <w:szCs w:val="19"/>
          <w:lang w:eastAsia="da-DK"/>
        </w:rPr>
        <w:t xml:space="preserve"> </w:t>
      </w:r>
      <w:r w:rsidRPr="00A720B5">
        <w:rPr>
          <w:rFonts w:ascii="Tahoma" w:eastAsia="Times New Roman" w:hAnsi="Tahoma" w:cs="Tahoma"/>
          <w:color w:val="000000"/>
          <w:sz w:val="19"/>
          <w:szCs w:val="19"/>
          <w:lang w:eastAsia="da-DK"/>
        </w:rPr>
        <w:t>% af fartøjets årsmængde pr. 1. januar. Fartøjer, som ikke udelukkende fisker med de redskaber, som fremgår af bilag 15, kan tildeles en tillægsmængde på op til 75</w:t>
      </w:r>
      <w:r w:rsidR="00E44064">
        <w:rPr>
          <w:rFonts w:ascii="Tahoma" w:eastAsia="Times New Roman" w:hAnsi="Tahoma" w:cs="Tahoma"/>
          <w:color w:val="000000"/>
          <w:sz w:val="19"/>
          <w:szCs w:val="19"/>
          <w:lang w:eastAsia="da-DK"/>
        </w:rPr>
        <w:t xml:space="preserve"> </w:t>
      </w:r>
      <w:r w:rsidRPr="00A720B5">
        <w:rPr>
          <w:rFonts w:ascii="Tahoma" w:eastAsia="Times New Roman" w:hAnsi="Tahoma" w:cs="Tahoma"/>
          <w:color w:val="000000"/>
          <w:sz w:val="19"/>
          <w:szCs w:val="19"/>
          <w:lang w:eastAsia="da-DK"/>
        </w:rPr>
        <w:t>% af fartøjets årsmængde pr. 1. januar.</w:t>
      </w:r>
    </w:p>
    <w:p w14:paraId="1F0A4076"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5.</w:t>
      </w:r>
      <w:r w:rsidRPr="00A720B5">
        <w:rPr>
          <w:rFonts w:ascii="Tahoma" w:eastAsia="Times New Roman" w:hAnsi="Tahoma" w:cs="Tahoma"/>
          <w:color w:val="000000"/>
          <w:sz w:val="19"/>
          <w:szCs w:val="19"/>
          <w:lang w:eastAsia="da-DK"/>
        </w:rPr>
        <w:t> Fartøjer, der i det forudgående år har opfisket mindst 100</w:t>
      </w:r>
      <w:r w:rsidR="00E44064">
        <w:rPr>
          <w:rFonts w:ascii="Tahoma" w:eastAsia="Times New Roman" w:hAnsi="Tahoma" w:cs="Tahoma"/>
          <w:color w:val="000000"/>
          <w:sz w:val="19"/>
          <w:szCs w:val="19"/>
          <w:lang w:eastAsia="da-DK"/>
        </w:rPr>
        <w:t xml:space="preserve"> </w:t>
      </w:r>
      <w:r w:rsidRPr="00A720B5">
        <w:rPr>
          <w:rFonts w:ascii="Tahoma" w:eastAsia="Times New Roman" w:hAnsi="Tahoma" w:cs="Tahoma"/>
          <w:color w:val="000000"/>
          <w:sz w:val="19"/>
          <w:szCs w:val="19"/>
          <w:lang w:eastAsia="da-DK"/>
        </w:rPr>
        <w:t>% af fartøjets årsmængde pr. kvote, kan tildeles en tillægsmængde fra flidspuljen på op til henholdsvis 150</w:t>
      </w:r>
      <w:r w:rsidR="00E44064">
        <w:rPr>
          <w:rFonts w:ascii="Tahoma" w:eastAsia="Times New Roman" w:hAnsi="Tahoma" w:cs="Tahoma"/>
          <w:color w:val="000000"/>
          <w:sz w:val="19"/>
          <w:szCs w:val="19"/>
          <w:lang w:eastAsia="da-DK"/>
        </w:rPr>
        <w:t xml:space="preserve"> </w:t>
      </w:r>
      <w:r w:rsidRPr="00A720B5">
        <w:rPr>
          <w:rFonts w:ascii="Tahoma" w:eastAsia="Times New Roman" w:hAnsi="Tahoma" w:cs="Tahoma"/>
          <w:color w:val="000000"/>
          <w:sz w:val="19"/>
          <w:szCs w:val="19"/>
          <w:lang w:eastAsia="da-DK"/>
        </w:rPr>
        <w:t>% af fartøjets årsmængde, hvis det udelukkende fisker med de redskaber, som fremgår af bilag 15, eller op til 100</w:t>
      </w:r>
      <w:r w:rsidR="00E44064">
        <w:rPr>
          <w:rFonts w:ascii="Tahoma" w:eastAsia="Times New Roman" w:hAnsi="Tahoma" w:cs="Tahoma"/>
          <w:color w:val="000000"/>
          <w:sz w:val="19"/>
          <w:szCs w:val="19"/>
          <w:lang w:eastAsia="da-DK"/>
        </w:rPr>
        <w:t xml:space="preserve"> </w:t>
      </w:r>
      <w:r w:rsidRPr="00A720B5">
        <w:rPr>
          <w:rFonts w:ascii="Tahoma" w:eastAsia="Times New Roman" w:hAnsi="Tahoma" w:cs="Tahoma"/>
          <w:color w:val="000000"/>
          <w:sz w:val="19"/>
          <w:szCs w:val="19"/>
          <w:lang w:eastAsia="da-DK"/>
        </w:rPr>
        <w:t>% af fartøjets årsmængde, hvis det ikke udelukkende fisker med de redskaber, som fremgår af bilag 15, jf. stk. 3-4.</w:t>
      </w:r>
    </w:p>
    <w:p w14:paraId="6757A5F0" w14:textId="12D7786A"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6.</w:t>
      </w:r>
      <w:r w:rsidRPr="00A720B5">
        <w:rPr>
          <w:rFonts w:ascii="Tahoma" w:eastAsia="Times New Roman" w:hAnsi="Tahoma" w:cs="Tahoma"/>
          <w:color w:val="000000"/>
          <w:sz w:val="19"/>
          <w:szCs w:val="19"/>
          <w:lang w:eastAsia="da-DK"/>
        </w:rPr>
        <w:t> Fartøjer, der har modtaget tillægsmængde fra flidspuljen kan til og med 30. september afmelde tillægsmængden for de enkelte kvoter helt eller delvist, hvis det skønnes at mængden ikke kan fiskes. De afmeldte mængder indgår ikke i de 70</w:t>
      </w:r>
      <w:r w:rsidR="00E44064">
        <w:rPr>
          <w:rFonts w:ascii="Tahoma" w:eastAsia="Times New Roman" w:hAnsi="Tahoma" w:cs="Tahoma"/>
          <w:color w:val="000000"/>
          <w:sz w:val="19"/>
          <w:szCs w:val="19"/>
          <w:lang w:eastAsia="da-DK"/>
        </w:rPr>
        <w:t xml:space="preserve"> </w:t>
      </w:r>
      <w:r w:rsidRPr="00A720B5">
        <w:rPr>
          <w:rFonts w:ascii="Tahoma" w:eastAsia="Times New Roman" w:hAnsi="Tahoma" w:cs="Tahoma"/>
          <w:color w:val="000000"/>
          <w:sz w:val="19"/>
          <w:szCs w:val="19"/>
          <w:lang w:eastAsia="da-DK"/>
        </w:rPr>
        <w:t xml:space="preserve">% af årsmængden, som jf. § </w:t>
      </w:r>
      <w:r w:rsidR="00E44064">
        <w:rPr>
          <w:rFonts w:ascii="Tahoma" w:eastAsia="Times New Roman" w:hAnsi="Tahoma" w:cs="Tahoma"/>
          <w:color w:val="000000"/>
          <w:sz w:val="19"/>
          <w:szCs w:val="19"/>
          <w:lang w:eastAsia="da-DK"/>
        </w:rPr>
        <w:t>79</w:t>
      </w:r>
      <w:r w:rsidR="00E44064" w:rsidRPr="00A720B5">
        <w:rPr>
          <w:rFonts w:ascii="Tahoma" w:eastAsia="Times New Roman" w:hAnsi="Tahoma" w:cs="Tahoma"/>
          <w:color w:val="000000"/>
          <w:sz w:val="19"/>
          <w:szCs w:val="19"/>
          <w:lang w:eastAsia="da-DK"/>
        </w:rPr>
        <w:t xml:space="preserve"> </w:t>
      </w:r>
      <w:r w:rsidRPr="00A720B5">
        <w:rPr>
          <w:rFonts w:ascii="Tahoma" w:eastAsia="Times New Roman" w:hAnsi="Tahoma" w:cs="Tahoma"/>
          <w:color w:val="000000"/>
          <w:sz w:val="19"/>
          <w:szCs w:val="19"/>
          <w:lang w:eastAsia="da-DK"/>
        </w:rPr>
        <w:t>skal opfiskes for at kunne modtage kystfiskertillæg det efterfølgende år.</w:t>
      </w:r>
    </w:p>
    <w:p w14:paraId="2885D56F"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7.</w:t>
      </w:r>
      <w:r w:rsidRPr="00A720B5">
        <w:rPr>
          <w:rFonts w:ascii="Tahoma" w:eastAsia="Times New Roman" w:hAnsi="Tahoma" w:cs="Tahoma"/>
          <w:color w:val="000000"/>
          <w:sz w:val="19"/>
          <w:szCs w:val="19"/>
          <w:lang w:eastAsia="da-DK"/>
        </w:rPr>
        <w:t> Resterer der efter tildeling af tillægsmængder fra flidspuljen til FKA-kystfiskerfartøjer ufordelte mængder, fordeles disse mængder til fartøjer tilmeldt den tidsbegrænsede ordning jf. stk. 3.</w:t>
      </w:r>
    </w:p>
    <w:p w14:paraId="3159D6B8"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8.</w:t>
      </w:r>
      <w:r w:rsidRPr="00A720B5">
        <w:rPr>
          <w:rFonts w:ascii="Tahoma" w:eastAsia="Times New Roman" w:hAnsi="Tahoma" w:cs="Tahoma"/>
          <w:color w:val="000000"/>
          <w:sz w:val="19"/>
          <w:szCs w:val="19"/>
          <w:lang w:eastAsia="da-DK"/>
        </w:rPr>
        <w:t> Ved tildeling af tillægsmængder fra flidspuljen til fartøjer i den tidsbegrænsede ordning differentieres der i den maksimale tildeling i forhold til, hvilken type redskab som fartøjet fisker med. Fartøjer, der udelukkende fisker med de redskaber, som fremgår af bilag 15, kan tildeles en tillægsmængde på op til 90</w:t>
      </w:r>
      <w:r w:rsidR="009F4035">
        <w:rPr>
          <w:rFonts w:ascii="Tahoma" w:eastAsia="Times New Roman" w:hAnsi="Tahoma" w:cs="Tahoma"/>
          <w:color w:val="000000"/>
          <w:sz w:val="19"/>
          <w:szCs w:val="19"/>
          <w:lang w:eastAsia="da-DK"/>
        </w:rPr>
        <w:t xml:space="preserve"> </w:t>
      </w:r>
      <w:r w:rsidRPr="00A720B5">
        <w:rPr>
          <w:rFonts w:ascii="Tahoma" w:eastAsia="Times New Roman" w:hAnsi="Tahoma" w:cs="Tahoma"/>
          <w:color w:val="000000"/>
          <w:sz w:val="19"/>
          <w:szCs w:val="19"/>
          <w:lang w:eastAsia="da-DK"/>
        </w:rPr>
        <w:t>% af fartøjets årsmængde pr. 1. januar. Fartøjer, som ikke udelukkende fisker med de redskaber, som fremgår af bilag 15, kan tildeles en tillægsmængde på op til 40</w:t>
      </w:r>
      <w:r w:rsidR="009F4035">
        <w:rPr>
          <w:rFonts w:ascii="Tahoma" w:eastAsia="Times New Roman" w:hAnsi="Tahoma" w:cs="Tahoma"/>
          <w:color w:val="000000"/>
          <w:sz w:val="19"/>
          <w:szCs w:val="19"/>
          <w:lang w:eastAsia="da-DK"/>
        </w:rPr>
        <w:t xml:space="preserve"> </w:t>
      </w:r>
      <w:r w:rsidRPr="00A720B5">
        <w:rPr>
          <w:rFonts w:ascii="Tahoma" w:eastAsia="Times New Roman" w:hAnsi="Tahoma" w:cs="Tahoma"/>
          <w:color w:val="000000"/>
          <w:sz w:val="19"/>
          <w:szCs w:val="19"/>
          <w:lang w:eastAsia="da-DK"/>
        </w:rPr>
        <w:t>% af fartøjets årsmængde pr. 1. januar</w:t>
      </w:r>
      <w:r w:rsidR="00225BB8">
        <w:rPr>
          <w:rFonts w:ascii="Tahoma" w:eastAsia="Times New Roman" w:hAnsi="Tahoma" w:cs="Tahoma"/>
          <w:color w:val="000000"/>
          <w:sz w:val="19"/>
          <w:szCs w:val="19"/>
          <w:lang w:eastAsia="da-DK"/>
        </w:rPr>
        <w:t>.</w:t>
      </w:r>
    </w:p>
    <w:p w14:paraId="5E8F310D"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9.</w:t>
      </w:r>
      <w:r w:rsidRPr="00A720B5">
        <w:rPr>
          <w:rFonts w:ascii="Tahoma" w:eastAsia="Times New Roman" w:hAnsi="Tahoma" w:cs="Tahoma"/>
          <w:color w:val="000000"/>
          <w:sz w:val="19"/>
          <w:szCs w:val="19"/>
          <w:lang w:eastAsia="da-DK"/>
        </w:rPr>
        <w:t> Det er en betingelse for tildeling af tillægsmængde fra flidspuljen, at der efter den 2. marts 2017 ikke er overført kvoteandele af den pågældende kvote fra fartøjet.</w:t>
      </w:r>
    </w:p>
    <w:p w14:paraId="3659A241"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Kystfiskerrationsfiskeri</w:t>
      </w:r>
    </w:p>
    <w:p w14:paraId="27B26BFC" w14:textId="4DD84F96"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lastRenderedPageBreak/>
        <w:t xml:space="preserve">§ </w:t>
      </w:r>
      <w:r w:rsidR="005B191B">
        <w:rPr>
          <w:rFonts w:ascii="Tahoma" w:eastAsia="Times New Roman" w:hAnsi="Tahoma" w:cs="Tahoma"/>
          <w:b/>
          <w:bCs/>
          <w:color w:val="000000"/>
          <w:sz w:val="19"/>
          <w:szCs w:val="19"/>
          <w:lang w:eastAsia="da-DK"/>
        </w:rPr>
        <w:t>82</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Til fartøjer tilmeldt kystfiskerordningerne afsættes følgende promilleandele af de danske kvoter til et rationsfiskeri:</w:t>
      </w:r>
    </w:p>
    <w:p w14:paraId="02E56A42" w14:textId="77777777" w:rsidR="00A720B5" w:rsidRPr="00A720B5" w:rsidRDefault="00A720B5" w:rsidP="00D23B1D">
      <w:pPr>
        <w:pStyle w:val="Listeafsnit"/>
        <w:numPr>
          <w:ilvl w:val="0"/>
          <w:numId w:val="2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10,5 ‰ af jomfruhummer i Skagerrak, Kattegat og Østersøen.</w:t>
      </w:r>
    </w:p>
    <w:p w14:paraId="362A12EF" w14:textId="77777777" w:rsidR="00A720B5" w:rsidRPr="00A720B5" w:rsidRDefault="00A720B5" w:rsidP="00D23B1D">
      <w:pPr>
        <w:pStyle w:val="Listeafsnit"/>
        <w:numPr>
          <w:ilvl w:val="0"/>
          <w:numId w:val="2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8,2 ‰ af jomfruhummer i Nordsøen (EU-farvande).</w:t>
      </w:r>
    </w:p>
    <w:p w14:paraId="07253412" w14:textId="77777777" w:rsidR="00A720B5" w:rsidRPr="00A720B5" w:rsidRDefault="00A720B5" w:rsidP="00D23B1D">
      <w:pPr>
        <w:pStyle w:val="Listeafsnit"/>
        <w:numPr>
          <w:ilvl w:val="0"/>
          <w:numId w:val="2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27,5 ‰ af mørksej I Nordsøen, Skagerrak og Kattegat.</w:t>
      </w:r>
    </w:p>
    <w:p w14:paraId="394B4778" w14:textId="77777777" w:rsidR="00A720B5" w:rsidRPr="00A720B5" w:rsidRDefault="00A720B5" w:rsidP="00D23B1D">
      <w:pPr>
        <w:pStyle w:val="Listeafsnit"/>
        <w:numPr>
          <w:ilvl w:val="0"/>
          <w:numId w:val="2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16,7 ‰ af pighvar og slethvar i Nordsøen.</w:t>
      </w:r>
    </w:p>
    <w:p w14:paraId="18019186" w14:textId="77777777" w:rsidR="00A720B5" w:rsidRPr="00A720B5" w:rsidRDefault="00A720B5" w:rsidP="00D23B1D">
      <w:pPr>
        <w:pStyle w:val="Listeafsnit"/>
        <w:numPr>
          <w:ilvl w:val="0"/>
          <w:numId w:val="2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32,3 ‰ af brisling i Østersøen og Bælterne.</w:t>
      </w:r>
    </w:p>
    <w:p w14:paraId="0F388DBC" w14:textId="77777777" w:rsidR="00A720B5" w:rsidRPr="00A720B5" w:rsidRDefault="00A720B5" w:rsidP="00D23B1D">
      <w:pPr>
        <w:pStyle w:val="Listeafsnit"/>
        <w:numPr>
          <w:ilvl w:val="0"/>
          <w:numId w:val="2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41,1 ‰ af sild i Østersøen, vest (22–24).</w:t>
      </w:r>
    </w:p>
    <w:p w14:paraId="07A226CA" w14:textId="77777777" w:rsidR="00A720B5" w:rsidRPr="00A720B5" w:rsidRDefault="00A720B5" w:rsidP="00D23B1D">
      <w:pPr>
        <w:pStyle w:val="Listeafsnit"/>
        <w:numPr>
          <w:ilvl w:val="0"/>
          <w:numId w:val="2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41,1 ‰ af sild i Østersøen, øst (25-32).</w:t>
      </w:r>
    </w:p>
    <w:p w14:paraId="72B6BD6A" w14:textId="409D983B"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5B191B">
        <w:rPr>
          <w:rFonts w:ascii="Tahoma" w:eastAsia="Times New Roman" w:hAnsi="Tahoma" w:cs="Tahoma"/>
          <w:b/>
          <w:bCs/>
          <w:color w:val="000000"/>
          <w:sz w:val="19"/>
          <w:szCs w:val="19"/>
          <w:lang w:eastAsia="da-DK"/>
        </w:rPr>
        <w:t>83</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Kun fartøjer tilmeldt kystfiskerordningerne, for hvilke der er ansøgt og opnået tilladelse, er det tilladt at deltage i rationsfiskeri på en kvote, der er omfattet af § </w:t>
      </w:r>
      <w:r w:rsidR="00E44064">
        <w:rPr>
          <w:rFonts w:ascii="Tahoma" w:eastAsia="Times New Roman" w:hAnsi="Tahoma" w:cs="Tahoma"/>
          <w:color w:val="000000"/>
          <w:sz w:val="19"/>
          <w:szCs w:val="19"/>
          <w:lang w:eastAsia="da-DK"/>
        </w:rPr>
        <w:t>82</w:t>
      </w:r>
      <w:r w:rsidRPr="00A720B5">
        <w:rPr>
          <w:rFonts w:ascii="Tahoma" w:eastAsia="Times New Roman" w:hAnsi="Tahoma" w:cs="Tahoma"/>
          <w:color w:val="000000"/>
          <w:sz w:val="19"/>
          <w:szCs w:val="19"/>
          <w:lang w:eastAsia="da-DK"/>
        </w:rPr>
        <w:t>. Det er en betingelse for at opnå tilladelsen, at der ikke efter den 2. marts 2017 er overført kvoteandele af den pågældende kvote fra fartøjet.</w:t>
      </w:r>
    </w:p>
    <w:p w14:paraId="678D87E3" w14:textId="52E6AD6D"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5B191B">
        <w:rPr>
          <w:rFonts w:ascii="Tahoma" w:eastAsia="Times New Roman" w:hAnsi="Tahoma" w:cs="Tahoma"/>
          <w:b/>
          <w:bCs/>
          <w:color w:val="000000"/>
          <w:sz w:val="19"/>
          <w:szCs w:val="19"/>
          <w:lang w:eastAsia="da-DK"/>
        </w:rPr>
        <w:t>84</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Fartøjer med FKA-kystfiskerstatus for hvilke, der er opnået tilladelse til at deltage i rationsfiskeri, må i tilladelsesperioden ikke fiske uden for det farvand, tilladelsen omhandler.</w:t>
      </w:r>
    </w:p>
    <w:p w14:paraId="3BA2FD63"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Uanset, om der for et fartøj tilmeldt kystfiskerordningerne er ansøgt og opnået tilladelse til deltagelse i rationsfiskeri, vil landede mængder af den pågældende kvote til enhver tid først fragå fartøjets aktuelle årsmængde.</w:t>
      </w:r>
    </w:p>
    <w:p w14:paraId="76DF8458"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Ansøgning om tilladelse til rationsfiskeri med et fartøj tilmeldt kystfiskerordningerne, der deltager i puljefiskeri, skal indeholde samtykke fra de øvrige deltagere i puljefiskeriet. Samtykket kan gives af puljebestyreren på vegne af de øvrige puljedeltagere eller dennes stedfortræder.</w:t>
      </w:r>
    </w:p>
    <w:p w14:paraId="77E52BD0" w14:textId="43181062"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4.</w:t>
      </w:r>
      <w:r w:rsidRPr="00A720B5">
        <w:rPr>
          <w:rFonts w:ascii="Tahoma" w:eastAsia="Times New Roman" w:hAnsi="Tahoma" w:cs="Tahoma"/>
          <w:color w:val="000000"/>
          <w:sz w:val="19"/>
          <w:szCs w:val="19"/>
          <w:lang w:eastAsia="da-DK"/>
        </w:rPr>
        <w:t xml:space="preserve"> Hvis der pr. 31. oktober i det pågældende år er uopfiskede mængder, jf. § </w:t>
      </w:r>
      <w:r w:rsidR="00874F76">
        <w:rPr>
          <w:rFonts w:ascii="Tahoma" w:eastAsia="Times New Roman" w:hAnsi="Tahoma" w:cs="Tahoma"/>
          <w:color w:val="000000"/>
          <w:sz w:val="19"/>
          <w:szCs w:val="19"/>
          <w:lang w:eastAsia="da-DK"/>
        </w:rPr>
        <w:t>82</w:t>
      </w:r>
      <w:r w:rsidRPr="00A720B5">
        <w:rPr>
          <w:rFonts w:ascii="Tahoma" w:eastAsia="Times New Roman" w:hAnsi="Tahoma" w:cs="Tahoma"/>
          <w:color w:val="000000"/>
          <w:sz w:val="19"/>
          <w:szCs w:val="19"/>
          <w:lang w:eastAsia="da-DK"/>
        </w:rPr>
        <w:t>, kan</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efter høring af Erhvervsfiskeriudvalget træffe afgørelse om, hvorvidt de uopfiskede mængder tilbageføres til Fiskefonden.</w:t>
      </w:r>
    </w:p>
    <w:p w14:paraId="0967BE02" w14:textId="7045B8C2" w:rsidR="00AD5DD0" w:rsidRDefault="002C2F74" w:rsidP="00A720B5">
      <w:pPr>
        <w:shd w:val="clear" w:color="auto" w:fill="FFFFFF"/>
        <w:spacing w:before="400" w:after="100" w:line="240" w:lineRule="auto"/>
        <w:jc w:val="center"/>
        <w:rPr>
          <w:ins w:id="244" w:author="Martin Chemnitz Mortensen" w:date="2018-09-17T14:38:00Z"/>
          <w:rFonts w:ascii="Tahoma" w:eastAsia="Times New Roman" w:hAnsi="Tahoma" w:cs="Tahoma"/>
          <w:i/>
          <w:color w:val="000000"/>
          <w:sz w:val="19"/>
          <w:szCs w:val="19"/>
          <w:lang w:eastAsia="da-DK"/>
        </w:rPr>
      </w:pPr>
      <w:ins w:id="245" w:author="Martin Chemnitz Mortensen" w:date="2018-09-17T14:41:00Z">
        <w:r>
          <w:rPr>
            <w:rFonts w:ascii="Tahoma" w:eastAsia="Times New Roman" w:hAnsi="Tahoma" w:cs="Tahoma"/>
            <w:i/>
            <w:color w:val="000000"/>
            <w:sz w:val="19"/>
            <w:szCs w:val="19"/>
            <w:lang w:eastAsia="da-DK"/>
          </w:rPr>
          <w:t>Kystfiskerforeninger</w:t>
        </w:r>
      </w:ins>
    </w:p>
    <w:p w14:paraId="526B6624" w14:textId="60F4CF3A" w:rsidR="008838F7" w:rsidRDefault="008838F7" w:rsidP="008838F7">
      <w:pPr>
        <w:shd w:val="clear" w:color="auto" w:fill="FFFFFF"/>
        <w:spacing w:line="240" w:lineRule="auto"/>
        <w:ind w:firstLine="240"/>
        <w:rPr>
          <w:ins w:id="246" w:author="Martin Chemnitz Mortensen" w:date="2018-09-17T15:21:00Z"/>
          <w:rFonts w:ascii="Tahoma" w:eastAsia="Times New Roman" w:hAnsi="Tahoma" w:cs="Tahoma"/>
          <w:color w:val="000000"/>
          <w:sz w:val="19"/>
          <w:szCs w:val="19"/>
          <w:lang w:eastAsia="da-DK"/>
        </w:rPr>
      </w:pPr>
      <w:ins w:id="247" w:author="Martin Chemnitz Mortensen" w:date="2018-09-17T15:18:00Z">
        <w:r w:rsidRPr="00A720B5">
          <w:rPr>
            <w:rFonts w:ascii="Tahoma" w:eastAsia="Times New Roman" w:hAnsi="Tahoma" w:cs="Tahoma"/>
            <w:b/>
            <w:bCs/>
            <w:color w:val="000000"/>
            <w:sz w:val="19"/>
            <w:szCs w:val="19"/>
            <w:lang w:eastAsia="da-DK"/>
          </w:rPr>
          <w:t xml:space="preserve">§ </w:t>
        </w:r>
        <w:r>
          <w:rPr>
            <w:rFonts w:ascii="Tahoma" w:eastAsia="Times New Roman" w:hAnsi="Tahoma" w:cs="Tahoma"/>
            <w:b/>
            <w:bCs/>
            <w:color w:val="000000"/>
            <w:sz w:val="19"/>
            <w:szCs w:val="19"/>
            <w:lang w:eastAsia="da-DK"/>
          </w:rPr>
          <w:t>85</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w:t>
        </w:r>
        <w:r>
          <w:rPr>
            <w:rFonts w:ascii="Tahoma" w:eastAsia="Times New Roman" w:hAnsi="Tahoma" w:cs="Tahoma"/>
            <w:color w:val="000000"/>
            <w:sz w:val="19"/>
            <w:szCs w:val="19"/>
            <w:lang w:eastAsia="da-DK"/>
          </w:rPr>
          <w:t>Foreninger, der ønsker at blive re</w:t>
        </w:r>
      </w:ins>
      <w:ins w:id="248" w:author="Martin Chemnitz Mortensen" w:date="2018-09-17T15:19:00Z">
        <w:r>
          <w:rPr>
            <w:rFonts w:ascii="Tahoma" w:eastAsia="Times New Roman" w:hAnsi="Tahoma" w:cs="Tahoma"/>
            <w:color w:val="000000"/>
            <w:sz w:val="19"/>
            <w:szCs w:val="19"/>
            <w:lang w:eastAsia="da-DK"/>
          </w:rPr>
          <w:t>gistreret som k</w:t>
        </w:r>
      </w:ins>
      <w:ins w:id="249" w:author="Martin Chemnitz Mortensen" w:date="2018-09-17T15:18:00Z">
        <w:r w:rsidR="0074587D">
          <w:rPr>
            <w:rFonts w:ascii="Tahoma" w:eastAsia="Times New Roman" w:hAnsi="Tahoma" w:cs="Tahoma"/>
            <w:color w:val="000000"/>
            <w:sz w:val="19"/>
            <w:szCs w:val="19"/>
            <w:lang w:eastAsia="da-DK"/>
          </w:rPr>
          <w:t>ystfiskerforening</w:t>
        </w:r>
        <w:r>
          <w:rPr>
            <w:rFonts w:ascii="Tahoma" w:eastAsia="Times New Roman" w:hAnsi="Tahoma" w:cs="Tahoma"/>
            <w:color w:val="000000"/>
            <w:sz w:val="19"/>
            <w:szCs w:val="19"/>
            <w:lang w:eastAsia="da-DK"/>
          </w:rPr>
          <w:t xml:space="preserve"> </w:t>
        </w:r>
      </w:ins>
      <w:ins w:id="250" w:author="Martin Chemnitz Mortensen" w:date="2018-09-17T16:01:00Z">
        <w:r w:rsidR="005148DE">
          <w:rPr>
            <w:rFonts w:ascii="Tahoma" w:eastAsia="Times New Roman" w:hAnsi="Tahoma" w:cs="Tahoma"/>
            <w:color w:val="000000"/>
            <w:sz w:val="19"/>
            <w:szCs w:val="19"/>
            <w:lang w:eastAsia="da-DK"/>
          </w:rPr>
          <w:t xml:space="preserve">med mulighed for at drive </w:t>
        </w:r>
      </w:ins>
      <w:ins w:id="251" w:author="Martin Chemnitz Mortensen" w:date="2018-09-17T16:36:00Z">
        <w:r w:rsidR="009419E4">
          <w:rPr>
            <w:rFonts w:ascii="Tahoma" w:eastAsia="Times New Roman" w:hAnsi="Tahoma" w:cs="Tahoma"/>
            <w:color w:val="000000"/>
            <w:sz w:val="19"/>
            <w:szCs w:val="19"/>
            <w:lang w:eastAsia="da-DK"/>
          </w:rPr>
          <w:t xml:space="preserve">et begrænset </w:t>
        </w:r>
      </w:ins>
      <w:ins w:id="252" w:author="Martin Chemnitz Mortensen" w:date="2018-09-17T16:01:00Z">
        <w:r w:rsidR="005148DE">
          <w:rPr>
            <w:rFonts w:ascii="Tahoma" w:eastAsia="Times New Roman" w:hAnsi="Tahoma" w:cs="Tahoma"/>
            <w:color w:val="000000"/>
            <w:sz w:val="19"/>
            <w:szCs w:val="19"/>
            <w:lang w:eastAsia="da-DK"/>
          </w:rPr>
          <w:t xml:space="preserve">selvstændigt erhvervsmæssigt fiskeri, </w:t>
        </w:r>
      </w:ins>
      <w:ins w:id="253" w:author="Martin Chemnitz Mortensen" w:date="2018-09-17T15:18:00Z">
        <w:r>
          <w:rPr>
            <w:rFonts w:ascii="Tahoma" w:eastAsia="Times New Roman" w:hAnsi="Tahoma" w:cs="Tahoma"/>
            <w:color w:val="000000"/>
            <w:sz w:val="19"/>
            <w:szCs w:val="19"/>
            <w:lang w:eastAsia="da-DK"/>
          </w:rPr>
          <w:t xml:space="preserve">jf. fiskerilovens § 16 b, stk. 1, </w:t>
        </w:r>
      </w:ins>
      <w:ins w:id="254" w:author="Martin Chemnitz Mortensen" w:date="2018-09-17T15:19:00Z">
        <w:r>
          <w:rPr>
            <w:rFonts w:ascii="Tahoma" w:eastAsia="Times New Roman" w:hAnsi="Tahoma" w:cs="Tahoma"/>
            <w:color w:val="000000"/>
            <w:sz w:val="19"/>
            <w:szCs w:val="19"/>
            <w:lang w:eastAsia="da-DK"/>
          </w:rPr>
          <w:t>skal indsende ansøgning herom til Fiskeristyrelsen</w:t>
        </w:r>
      </w:ins>
      <w:ins w:id="255" w:author="Martin Chemnitz Mortensen" w:date="2018-09-17T15:18:00Z">
        <w:r w:rsidRPr="00A720B5">
          <w:rPr>
            <w:rFonts w:ascii="Tahoma" w:eastAsia="Times New Roman" w:hAnsi="Tahoma" w:cs="Tahoma"/>
            <w:color w:val="000000"/>
            <w:sz w:val="19"/>
            <w:szCs w:val="19"/>
            <w:lang w:eastAsia="da-DK"/>
          </w:rPr>
          <w:t>.</w:t>
        </w:r>
      </w:ins>
    </w:p>
    <w:p w14:paraId="785E85F9" w14:textId="7CB53E44" w:rsidR="008838F7" w:rsidRDefault="008838F7" w:rsidP="008838F7">
      <w:pPr>
        <w:shd w:val="clear" w:color="auto" w:fill="FFFFFF"/>
        <w:spacing w:line="240" w:lineRule="auto"/>
        <w:ind w:firstLine="240"/>
        <w:rPr>
          <w:ins w:id="256" w:author="Martin Chemnitz Mortensen" w:date="2018-09-17T15:21:00Z"/>
          <w:rFonts w:ascii="Tahoma" w:eastAsia="Times New Roman" w:hAnsi="Tahoma" w:cs="Tahoma"/>
          <w:color w:val="000000"/>
          <w:sz w:val="19"/>
          <w:szCs w:val="19"/>
          <w:lang w:eastAsia="da-DK"/>
        </w:rPr>
      </w:pPr>
      <w:ins w:id="257" w:author="Martin Chemnitz Mortensen" w:date="2018-09-17T15:21:00Z">
        <w:r>
          <w:rPr>
            <w:rFonts w:ascii="Tahoma" w:eastAsia="Times New Roman" w:hAnsi="Tahoma" w:cs="Tahoma"/>
            <w:i/>
            <w:color w:val="000000"/>
            <w:sz w:val="19"/>
            <w:szCs w:val="19"/>
            <w:lang w:eastAsia="da-DK"/>
          </w:rPr>
          <w:t>Stk. 2.</w:t>
        </w:r>
        <w:r>
          <w:rPr>
            <w:rFonts w:ascii="Tahoma" w:eastAsia="Times New Roman" w:hAnsi="Tahoma" w:cs="Tahoma"/>
            <w:color w:val="000000"/>
            <w:sz w:val="19"/>
            <w:szCs w:val="19"/>
            <w:lang w:eastAsia="da-DK"/>
          </w:rPr>
          <w:t xml:space="preserve"> Ansøgning</w:t>
        </w:r>
      </w:ins>
      <w:ins w:id="258" w:author="Martin Chemnitz Mortensen" w:date="2018-09-17T15:35:00Z">
        <w:r w:rsidR="00EB65AC">
          <w:rPr>
            <w:rFonts w:ascii="Tahoma" w:eastAsia="Times New Roman" w:hAnsi="Tahoma" w:cs="Tahoma"/>
            <w:color w:val="000000"/>
            <w:sz w:val="19"/>
            <w:szCs w:val="19"/>
            <w:lang w:eastAsia="da-DK"/>
          </w:rPr>
          <w:t>,</w:t>
        </w:r>
      </w:ins>
      <w:ins w:id="259" w:author="Martin Chemnitz Mortensen" w:date="2018-09-17T15:21:00Z">
        <w:r>
          <w:rPr>
            <w:rFonts w:ascii="Tahoma" w:eastAsia="Times New Roman" w:hAnsi="Tahoma" w:cs="Tahoma"/>
            <w:color w:val="000000"/>
            <w:sz w:val="19"/>
            <w:szCs w:val="19"/>
            <w:lang w:eastAsia="da-DK"/>
          </w:rPr>
          <w:t xml:space="preserve"> </w:t>
        </w:r>
      </w:ins>
      <w:ins w:id="260" w:author="Martin Chemnitz Mortensen" w:date="2018-09-17T15:35:00Z">
        <w:r w:rsidR="00EB65AC">
          <w:rPr>
            <w:rFonts w:ascii="Tahoma" w:eastAsia="Times New Roman" w:hAnsi="Tahoma" w:cs="Tahoma"/>
            <w:color w:val="000000"/>
            <w:sz w:val="19"/>
            <w:szCs w:val="19"/>
            <w:lang w:eastAsia="da-DK"/>
          </w:rPr>
          <w:t xml:space="preserve">jf. </w:t>
        </w:r>
      </w:ins>
      <w:ins w:id="261" w:author="Martin Chemnitz Mortensen" w:date="2018-09-17T15:21:00Z">
        <w:r>
          <w:rPr>
            <w:rFonts w:ascii="Tahoma" w:eastAsia="Times New Roman" w:hAnsi="Tahoma" w:cs="Tahoma"/>
            <w:color w:val="000000"/>
            <w:sz w:val="19"/>
            <w:szCs w:val="19"/>
            <w:lang w:eastAsia="da-DK"/>
          </w:rPr>
          <w:t>stk. 1</w:t>
        </w:r>
      </w:ins>
      <w:ins w:id="262" w:author="Martin Chemnitz Mortensen" w:date="2018-09-17T15:35:00Z">
        <w:r w:rsidR="00EB65AC">
          <w:rPr>
            <w:rFonts w:ascii="Tahoma" w:eastAsia="Times New Roman" w:hAnsi="Tahoma" w:cs="Tahoma"/>
            <w:color w:val="000000"/>
            <w:sz w:val="19"/>
            <w:szCs w:val="19"/>
            <w:lang w:eastAsia="da-DK"/>
          </w:rPr>
          <w:t>,</w:t>
        </w:r>
      </w:ins>
      <w:ins w:id="263" w:author="Martin Chemnitz Mortensen" w:date="2018-09-17T15:21:00Z">
        <w:r>
          <w:rPr>
            <w:rFonts w:ascii="Tahoma" w:eastAsia="Times New Roman" w:hAnsi="Tahoma" w:cs="Tahoma"/>
            <w:color w:val="000000"/>
            <w:sz w:val="19"/>
            <w:szCs w:val="19"/>
            <w:lang w:eastAsia="da-DK"/>
          </w:rPr>
          <w:t xml:space="preserve"> skal indeholde:</w:t>
        </w:r>
      </w:ins>
    </w:p>
    <w:p w14:paraId="0A48E960" w14:textId="3C689D8B" w:rsidR="008838F7" w:rsidRDefault="008838F7" w:rsidP="00367D1C">
      <w:pPr>
        <w:pStyle w:val="Listeafsnit"/>
        <w:numPr>
          <w:ilvl w:val="0"/>
          <w:numId w:val="57"/>
        </w:numPr>
        <w:shd w:val="clear" w:color="auto" w:fill="FFFFFF"/>
        <w:spacing w:line="240" w:lineRule="auto"/>
        <w:rPr>
          <w:ins w:id="264" w:author="Martin Chemnitz Mortensen" w:date="2018-09-17T15:21:00Z"/>
          <w:rFonts w:ascii="Tahoma" w:eastAsia="Times New Roman" w:hAnsi="Tahoma" w:cs="Tahoma"/>
          <w:color w:val="000000"/>
          <w:sz w:val="19"/>
          <w:szCs w:val="19"/>
          <w:lang w:eastAsia="da-DK"/>
        </w:rPr>
      </w:pPr>
      <w:ins w:id="265" w:author="Martin Chemnitz Mortensen" w:date="2018-09-17T15:21:00Z">
        <w:r>
          <w:rPr>
            <w:rFonts w:ascii="Tahoma" w:eastAsia="Times New Roman" w:hAnsi="Tahoma" w:cs="Tahoma"/>
            <w:color w:val="000000"/>
            <w:sz w:val="19"/>
            <w:szCs w:val="19"/>
            <w:lang w:eastAsia="da-DK"/>
          </w:rPr>
          <w:t>Foreningens vedtægter.</w:t>
        </w:r>
      </w:ins>
    </w:p>
    <w:p w14:paraId="0BD318BC" w14:textId="0D73E84D" w:rsidR="008838F7" w:rsidRDefault="009D431D" w:rsidP="00367D1C">
      <w:pPr>
        <w:pStyle w:val="Listeafsnit"/>
        <w:numPr>
          <w:ilvl w:val="0"/>
          <w:numId w:val="57"/>
        </w:numPr>
        <w:shd w:val="clear" w:color="auto" w:fill="FFFFFF"/>
        <w:spacing w:line="240" w:lineRule="auto"/>
        <w:rPr>
          <w:ins w:id="266" w:author="Martin Chemnitz Mortensen" w:date="2018-09-17T15:58:00Z"/>
          <w:rFonts w:ascii="Tahoma" w:eastAsia="Times New Roman" w:hAnsi="Tahoma" w:cs="Tahoma"/>
          <w:color w:val="000000"/>
          <w:sz w:val="19"/>
          <w:szCs w:val="19"/>
          <w:lang w:eastAsia="da-DK"/>
        </w:rPr>
      </w:pPr>
      <w:ins w:id="267" w:author="Martin Chemnitz Mortensen" w:date="2018-09-21T14:17:00Z">
        <w:r>
          <w:rPr>
            <w:rFonts w:ascii="Tahoma" w:eastAsia="Times New Roman" w:hAnsi="Tahoma" w:cs="Tahoma"/>
            <w:color w:val="000000"/>
            <w:sz w:val="19"/>
            <w:szCs w:val="19"/>
            <w:lang w:eastAsia="da-DK"/>
          </w:rPr>
          <w:t xml:space="preserve">Motiveret ansøgning, hvor det skal fremgå, hvordan foreningen </w:t>
        </w:r>
      </w:ins>
      <w:ins w:id="268" w:author="Martin Chemnitz Mortensen" w:date="2018-09-21T14:20:00Z">
        <w:r>
          <w:rPr>
            <w:rFonts w:ascii="Tahoma" w:eastAsia="Times New Roman" w:hAnsi="Tahoma" w:cs="Tahoma"/>
            <w:color w:val="000000"/>
            <w:sz w:val="19"/>
            <w:szCs w:val="19"/>
            <w:lang w:eastAsia="da-DK"/>
          </w:rPr>
          <w:t xml:space="preserve">vil oplyse om </w:t>
        </w:r>
      </w:ins>
      <w:ins w:id="269" w:author="Martin Chemnitz Mortensen" w:date="2018-09-21T14:21:00Z">
        <w:r>
          <w:rPr>
            <w:rFonts w:ascii="Tahoma" w:eastAsia="Times New Roman" w:hAnsi="Tahoma" w:cs="Tahoma"/>
            <w:color w:val="000000"/>
            <w:sz w:val="19"/>
            <w:szCs w:val="19"/>
            <w:lang w:eastAsia="da-DK"/>
          </w:rPr>
          <w:t xml:space="preserve">og udbrede kendskab til </w:t>
        </w:r>
      </w:ins>
      <w:ins w:id="270" w:author="Martin Chemnitz Mortensen" w:date="2018-09-21T14:20:00Z">
        <w:r>
          <w:rPr>
            <w:rFonts w:ascii="Tahoma" w:eastAsia="Times New Roman" w:hAnsi="Tahoma" w:cs="Tahoma"/>
            <w:color w:val="000000"/>
            <w:sz w:val="19"/>
            <w:szCs w:val="19"/>
            <w:lang w:eastAsia="da-DK"/>
          </w:rPr>
          <w:t xml:space="preserve">lokalt kystfiskeri. </w:t>
        </w:r>
      </w:ins>
    </w:p>
    <w:p w14:paraId="74673E58" w14:textId="5D93D3DC" w:rsidR="00450126" w:rsidRPr="0074587D" w:rsidRDefault="00450126" w:rsidP="0074587D">
      <w:pPr>
        <w:shd w:val="clear" w:color="auto" w:fill="FFFFFF"/>
        <w:spacing w:line="240" w:lineRule="auto"/>
        <w:ind w:left="240"/>
        <w:rPr>
          <w:ins w:id="271" w:author="Martin Chemnitz Mortensen" w:date="2018-09-17T15:18:00Z"/>
          <w:rFonts w:ascii="Tahoma" w:eastAsia="Times New Roman" w:hAnsi="Tahoma" w:cs="Tahoma"/>
          <w:color w:val="000000"/>
          <w:sz w:val="19"/>
          <w:szCs w:val="19"/>
          <w:lang w:eastAsia="da-DK"/>
        </w:rPr>
      </w:pPr>
      <w:ins w:id="272" w:author="Martin Chemnitz Mortensen" w:date="2018-09-17T15:58:00Z">
        <w:r>
          <w:rPr>
            <w:rFonts w:ascii="Tahoma" w:eastAsia="Times New Roman" w:hAnsi="Tahoma" w:cs="Tahoma"/>
            <w:i/>
            <w:color w:val="000000"/>
            <w:sz w:val="19"/>
            <w:szCs w:val="19"/>
            <w:lang w:eastAsia="da-DK"/>
          </w:rPr>
          <w:t>Stk. 3.</w:t>
        </w:r>
        <w:r>
          <w:rPr>
            <w:rFonts w:ascii="Tahoma" w:eastAsia="Times New Roman" w:hAnsi="Tahoma" w:cs="Tahoma"/>
            <w:color w:val="000000"/>
            <w:sz w:val="19"/>
            <w:szCs w:val="19"/>
            <w:lang w:eastAsia="da-DK"/>
          </w:rPr>
          <w:t xml:space="preserve"> </w:t>
        </w:r>
      </w:ins>
      <w:ins w:id="273" w:author="Martin Chemnitz Mortensen" w:date="2018-09-17T15:59:00Z">
        <w:r w:rsidR="005148DE">
          <w:rPr>
            <w:rFonts w:ascii="Tahoma" w:eastAsia="Times New Roman" w:hAnsi="Tahoma" w:cs="Tahoma"/>
            <w:color w:val="000000"/>
            <w:sz w:val="19"/>
            <w:szCs w:val="19"/>
            <w:lang w:eastAsia="da-DK"/>
          </w:rPr>
          <w:t xml:space="preserve">For at </w:t>
        </w:r>
      </w:ins>
      <w:ins w:id="274" w:author="Martin Chemnitz Mortensen" w:date="2018-09-21T14:22:00Z">
        <w:r w:rsidR="009D431D">
          <w:rPr>
            <w:rFonts w:ascii="Tahoma" w:eastAsia="Times New Roman" w:hAnsi="Tahoma" w:cs="Tahoma"/>
            <w:color w:val="000000"/>
            <w:sz w:val="19"/>
            <w:szCs w:val="19"/>
            <w:lang w:eastAsia="da-DK"/>
          </w:rPr>
          <w:t>opretholde</w:t>
        </w:r>
      </w:ins>
      <w:ins w:id="275" w:author="Martin Chemnitz Mortensen" w:date="2018-09-17T15:59:00Z">
        <w:r w:rsidR="005148DE">
          <w:rPr>
            <w:rFonts w:ascii="Tahoma" w:eastAsia="Times New Roman" w:hAnsi="Tahoma" w:cs="Tahoma"/>
            <w:color w:val="000000"/>
            <w:sz w:val="19"/>
            <w:szCs w:val="19"/>
            <w:lang w:eastAsia="da-DK"/>
          </w:rPr>
          <w:t xml:space="preserve"> registre</w:t>
        </w:r>
      </w:ins>
      <w:ins w:id="276" w:author="Martin Chemnitz Mortensen" w:date="2018-09-21T14:22:00Z">
        <w:r w:rsidR="009D431D">
          <w:rPr>
            <w:rFonts w:ascii="Tahoma" w:eastAsia="Times New Roman" w:hAnsi="Tahoma" w:cs="Tahoma"/>
            <w:color w:val="000000"/>
            <w:sz w:val="19"/>
            <w:szCs w:val="19"/>
            <w:lang w:eastAsia="da-DK"/>
          </w:rPr>
          <w:t>ring</w:t>
        </w:r>
      </w:ins>
      <w:ins w:id="277" w:author="Martin Chemnitz Mortensen" w:date="2018-09-17T15:59:00Z">
        <w:r w:rsidR="005148DE">
          <w:rPr>
            <w:rFonts w:ascii="Tahoma" w:eastAsia="Times New Roman" w:hAnsi="Tahoma" w:cs="Tahoma"/>
            <w:color w:val="000000"/>
            <w:sz w:val="19"/>
            <w:szCs w:val="19"/>
            <w:lang w:eastAsia="da-DK"/>
          </w:rPr>
          <w:t xml:space="preserve"> som kystfiskerforening, </w:t>
        </w:r>
      </w:ins>
      <w:ins w:id="278" w:author="Martin Chemnitz Mortensen" w:date="2018-09-17T16:00:00Z">
        <w:r w:rsidR="005148DE">
          <w:rPr>
            <w:rFonts w:ascii="Tahoma" w:eastAsia="Times New Roman" w:hAnsi="Tahoma" w:cs="Tahoma"/>
            <w:color w:val="000000"/>
            <w:sz w:val="19"/>
            <w:szCs w:val="19"/>
            <w:lang w:eastAsia="da-DK"/>
          </w:rPr>
          <w:t xml:space="preserve">jf. stk. 1, </w:t>
        </w:r>
      </w:ins>
      <w:ins w:id="279" w:author="Martin Chemnitz Mortensen" w:date="2018-09-17T15:59:00Z">
        <w:r w:rsidR="005148DE">
          <w:rPr>
            <w:rFonts w:ascii="Tahoma" w:eastAsia="Times New Roman" w:hAnsi="Tahoma" w:cs="Tahoma"/>
            <w:color w:val="000000"/>
            <w:sz w:val="19"/>
            <w:szCs w:val="19"/>
            <w:lang w:eastAsia="da-DK"/>
          </w:rPr>
          <w:t>skal</w:t>
        </w:r>
      </w:ins>
      <w:ins w:id="280" w:author="Martin Chemnitz Mortensen" w:date="2018-09-17T16:00:00Z">
        <w:r w:rsidR="005148DE">
          <w:rPr>
            <w:rFonts w:ascii="Tahoma" w:eastAsia="Times New Roman" w:hAnsi="Tahoma" w:cs="Tahoma"/>
            <w:color w:val="000000"/>
            <w:sz w:val="19"/>
            <w:szCs w:val="19"/>
            <w:lang w:eastAsia="da-DK"/>
          </w:rPr>
          <w:t xml:space="preserve"> foreningen </w:t>
        </w:r>
      </w:ins>
      <w:ins w:id="281" w:author="Martin Chemnitz Mortensen" w:date="2018-09-17T16:39:00Z">
        <w:r w:rsidR="009419E4">
          <w:rPr>
            <w:rFonts w:ascii="Tahoma" w:eastAsia="Times New Roman" w:hAnsi="Tahoma" w:cs="Tahoma"/>
            <w:color w:val="000000"/>
            <w:sz w:val="19"/>
            <w:szCs w:val="19"/>
            <w:lang w:eastAsia="da-DK"/>
          </w:rPr>
          <w:t xml:space="preserve">oplyse </w:t>
        </w:r>
      </w:ins>
      <w:ins w:id="282" w:author="Martin Chemnitz Mortensen" w:date="2018-09-21T14:22:00Z">
        <w:r w:rsidR="009D431D">
          <w:rPr>
            <w:rFonts w:ascii="Tahoma" w:eastAsia="Times New Roman" w:hAnsi="Tahoma" w:cs="Tahoma"/>
            <w:color w:val="000000"/>
            <w:sz w:val="19"/>
            <w:szCs w:val="19"/>
            <w:lang w:eastAsia="da-DK"/>
          </w:rPr>
          <w:t xml:space="preserve">om </w:t>
        </w:r>
      </w:ins>
      <w:ins w:id="283" w:author="Martin Chemnitz Mortensen" w:date="2018-09-17T16:39:00Z">
        <w:r w:rsidR="009419E4">
          <w:rPr>
            <w:rFonts w:ascii="Tahoma" w:eastAsia="Times New Roman" w:hAnsi="Tahoma" w:cs="Tahoma"/>
            <w:color w:val="000000"/>
            <w:sz w:val="19"/>
            <w:szCs w:val="19"/>
            <w:lang w:eastAsia="da-DK"/>
          </w:rPr>
          <w:t>og udbrede kends</w:t>
        </w:r>
      </w:ins>
      <w:ins w:id="284" w:author="Martin Chemnitz Mortensen" w:date="2018-09-17T16:42:00Z">
        <w:r w:rsidR="0074587D">
          <w:rPr>
            <w:rFonts w:ascii="Tahoma" w:eastAsia="Times New Roman" w:hAnsi="Tahoma" w:cs="Tahoma"/>
            <w:color w:val="000000"/>
            <w:sz w:val="19"/>
            <w:szCs w:val="19"/>
            <w:lang w:eastAsia="da-DK"/>
          </w:rPr>
          <w:t>k</w:t>
        </w:r>
      </w:ins>
      <w:ins w:id="285" w:author="Martin Chemnitz Mortensen" w:date="2018-09-17T16:39:00Z">
        <w:r w:rsidR="009419E4">
          <w:rPr>
            <w:rFonts w:ascii="Tahoma" w:eastAsia="Times New Roman" w:hAnsi="Tahoma" w:cs="Tahoma"/>
            <w:color w:val="000000"/>
            <w:sz w:val="19"/>
            <w:szCs w:val="19"/>
            <w:lang w:eastAsia="da-DK"/>
          </w:rPr>
          <w:t xml:space="preserve">ab til </w:t>
        </w:r>
      </w:ins>
      <w:ins w:id="286" w:author="Martin Chemnitz Mortensen" w:date="2018-09-17T16:00:00Z">
        <w:r w:rsidR="005148DE">
          <w:rPr>
            <w:rFonts w:ascii="Tahoma" w:eastAsia="Times New Roman" w:hAnsi="Tahoma" w:cs="Tahoma"/>
            <w:color w:val="000000"/>
            <w:sz w:val="19"/>
            <w:szCs w:val="19"/>
            <w:lang w:eastAsia="da-DK"/>
          </w:rPr>
          <w:t>lokal</w:t>
        </w:r>
      </w:ins>
      <w:ins w:id="287" w:author="Martin Chemnitz Mortensen" w:date="2018-09-17T16:39:00Z">
        <w:r w:rsidR="009419E4">
          <w:rPr>
            <w:rFonts w:ascii="Tahoma" w:eastAsia="Times New Roman" w:hAnsi="Tahoma" w:cs="Tahoma"/>
            <w:color w:val="000000"/>
            <w:sz w:val="19"/>
            <w:szCs w:val="19"/>
            <w:lang w:eastAsia="da-DK"/>
          </w:rPr>
          <w:t>t</w:t>
        </w:r>
      </w:ins>
      <w:ins w:id="288" w:author="Martin Chemnitz Mortensen" w:date="2018-09-17T16:00:00Z">
        <w:r w:rsidR="005148DE">
          <w:rPr>
            <w:rFonts w:ascii="Tahoma" w:eastAsia="Times New Roman" w:hAnsi="Tahoma" w:cs="Tahoma"/>
            <w:color w:val="000000"/>
            <w:sz w:val="19"/>
            <w:szCs w:val="19"/>
            <w:lang w:eastAsia="da-DK"/>
          </w:rPr>
          <w:t xml:space="preserve"> kystfiskeri.</w:t>
        </w:r>
      </w:ins>
    </w:p>
    <w:p w14:paraId="7BEBB0FB" w14:textId="3D738AE4" w:rsidR="00450126" w:rsidRDefault="00450126" w:rsidP="00AD5DD0">
      <w:pPr>
        <w:shd w:val="clear" w:color="auto" w:fill="FFFFFF"/>
        <w:spacing w:before="200" w:line="240" w:lineRule="auto"/>
        <w:ind w:firstLine="240"/>
        <w:rPr>
          <w:ins w:id="289" w:author="Martin Chemnitz Mortensen" w:date="2018-09-17T15:55:00Z"/>
          <w:rFonts w:ascii="Tahoma" w:eastAsia="Times New Roman" w:hAnsi="Tahoma" w:cs="Tahoma"/>
          <w:color w:val="000000"/>
          <w:sz w:val="19"/>
          <w:szCs w:val="19"/>
          <w:lang w:eastAsia="da-DK"/>
        </w:rPr>
      </w:pPr>
      <w:ins w:id="290" w:author="Martin Chemnitz Mortensen" w:date="2018-09-17T15:55:00Z">
        <w:r w:rsidRPr="00A720B5">
          <w:rPr>
            <w:rFonts w:ascii="Tahoma" w:eastAsia="Times New Roman" w:hAnsi="Tahoma" w:cs="Tahoma"/>
            <w:b/>
            <w:bCs/>
            <w:color w:val="000000"/>
            <w:sz w:val="19"/>
            <w:szCs w:val="19"/>
            <w:lang w:eastAsia="da-DK"/>
          </w:rPr>
          <w:t xml:space="preserve">§ </w:t>
        </w:r>
        <w:r>
          <w:rPr>
            <w:rFonts w:ascii="Tahoma" w:eastAsia="Times New Roman" w:hAnsi="Tahoma" w:cs="Tahoma"/>
            <w:b/>
            <w:bCs/>
            <w:color w:val="000000"/>
            <w:sz w:val="19"/>
            <w:szCs w:val="19"/>
            <w:lang w:eastAsia="da-DK"/>
          </w:rPr>
          <w:t>86</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w:t>
        </w:r>
      </w:ins>
      <w:ins w:id="291" w:author="Martin Chemnitz Mortensen" w:date="2018-09-17T16:03:00Z">
        <w:r w:rsidR="005148DE">
          <w:rPr>
            <w:rFonts w:ascii="Tahoma" w:eastAsia="Times New Roman" w:hAnsi="Tahoma" w:cs="Tahoma"/>
            <w:color w:val="000000"/>
            <w:sz w:val="19"/>
            <w:szCs w:val="19"/>
            <w:lang w:eastAsia="da-DK"/>
          </w:rPr>
          <w:t>Fartøjer ejet af k</w:t>
        </w:r>
      </w:ins>
      <w:ins w:id="292" w:author="Martin Chemnitz Mortensen" w:date="2018-09-17T15:55:00Z">
        <w:r>
          <w:rPr>
            <w:rFonts w:ascii="Tahoma" w:eastAsia="Times New Roman" w:hAnsi="Tahoma" w:cs="Tahoma"/>
            <w:color w:val="000000"/>
            <w:sz w:val="19"/>
            <w:szCs w:val="19"/>
            <w:lang w:eastAsia="da-DK"/>
          </w:rPr>
          <w:t xml:space="preserve">ystfiskerforeninger, jf. § 85, stk. 1, </w:t>
        </w:r>
        <w:r w:rsidR="005148DE">
          <w:rPr>
            <w:rFonts w:ascii="Tahoma" w:eastAsia="Times New Roman" w:hAnsi="Tahoma" w:cs="Tahoma"/>
            <w:color w:val="000000"/>
            <w:sz w:val="19"/>
            <w:szCs w:val="19"/>
            <w:lang w:eastAsia="da-DK"/>
          </w:rPr>
          <w:t>kan blive registreret som foreningsfartøj.</w:t>
        </w:r>
      </w:ins>
    </w:p>
    <w:p w14:paraId="0FA7F4D8" w14:textId="2038C894" w:rsidR="005148DE" w:rsidRPr="0074587D" w:rsidRDefault="00603E93" w:rsidP="0074587D">
      <w:pPr>
        <w:shd w:val="clear" w:color="auto" w:fill="FFFFFF"/>
        <w:spacing w:line="240" w:lineRule="auto"/>
        <w:ind w:firstLine="240"/>
        <w:rPr>
          <w:ins w:id="293" w:author="Martin Chemnitz Mortensen" w:date="2018-09-17T15:55:00Z"/>
          <w:rFonts w:ascii="Tahoma" w:eastAsia="Times New Roman" w:hAnsi="Tahoma" w:cs="Tahoma"/>
          <w:bCs/>
          <w:color w:val="000000"/>
          <w:sz w:val="19"/>
          <w:szCs w:val="19"/>
          <w:lang w:eastAsia="da-DK"/>
        </w:rPr>
      </w:pPr>
      <w:ins w:id="294" w:author="Martin Chemnitz Mortensen" w:date="2018-09-17T16:04:00Z">
        <w:r>
          <w:rPr>
            <w:rFonts w:ascii="Tahoma" w:eastAsia="Times New Roman" w:hAnsi="Tahoma" w:cs="Tahoma"/>
            <w:bCs/>
            <w:i/>
            <w:color w:val="000000"/>
            <w:sz w:val="19"/>
            <w:szCs w:val="19"/>
            <w:lang w:eastAsia="da-DK"/>
          </w:rPr>
          <w:t>Stk. 2.</w:t>
        </w:r>
        <w:r>
          <w:rPr>
            <w:rFonts w:ascii="Tahoma" w:eastAsia="Times New Roman" w:hAnsi="Tahoma" w:cs="Tahoma"/>
            <w:bCs/>
            <w:color w:val="000000"/>
            <w:sz w:val="19"/>
            <w:szCs w:val="19"/>
            <w:lang w:eastAsia="da-DK"/>
          </w:rPr>
          <w:t xml:space="preserve"> For at blive registreret som foreningsfartøj, jf. stk. </w:t>
        </w:r>
      </w:ins>
      <w:ins w:id="295" w:author="Martin Chemnitz Mortensen" w:date="2018-09-17T16:05:00Z">
        <w:r>
          <w:rPr>
            <w:rFonts w:ascii="Tahoma" w:eastAsia="Times New Roman" w:hAnsi="Tahoma" w:cs="Tahoma"/>
            <w:bCs/>
            <w:color w:val="000000"/>
            <w:sz w:val="19"/>
            <w:szCs w:val="19"/>
            <w:lang w:eastAsia="da-DK"/>
          </w:rPr>
          <w:t>1, må fartøjet maksimalt have en længde på 15 meter overalt.</w:t>
        </w:r>
      </w:ins>
    </w:p>
    <w:p w14:paraId="1A6CA25F" w14:textId="772D2E25" w:rsidR="00AD5DD0" w:rsidRPr="00A720B5" w:rsidRDefault="00AD5DD0" w:rsidP="00AD5DD0">
      <w:pPr>
        <w:shd w:val="clear" w:color="auto" w:fill="FFFFFF"/>
        <w:spacing w:before="200" w:line="240" w:lineRule="auto"/>
        <w:ind w:firstLine="240"/>
        <w:rPr>
          <w:ins w:id="296" w:author="Martin Chemnitz Mortensen" w:date="2018-09-17T14:38:00Z"/>
          <w:rFonts w:ascii="Tahoma" w:eastAsia="Times New Roman" w:hAnsi="Tahoma" w:cs="Tahoma"/>
          <w:color w:val="000000"/>
          <w:sz w:val="19"/>
          <w:szCs w:val="19"/>
          <w:lang w:eastAsia="da-DK"/>
        </w:rPr>
      </w:pPr>
      <w:ins w:id="297" w:author="Martin Chemnitz Mortensen" w:date="2018-09-17T14:38:00Z">
        <w:r w:rsidRPr="00A720B5">
          <w:rPr>
            <w:rFonts w:ascii="Tahoma" w:eastAsia="Times New Roman" w:hAnsi="Tahoma" w:cs="Tahoma"/>
            <w:b/>
            <w:bCs/>
            <w:color w:val="000000"/>
            <w:sz w:val="19"/>
            <w:szCs w:val="19"/>
            <w:lang w:eastAsia="da-DK"/>
          </w:rPr>
          <w:t xml:space="preserve">§ </w:t>
        </w:r>
        <w:r w:rsidR="008838F7">
          <w:rPr>
            <w:rFonts w:ascii="Tahoma" w:eastAsia="Times New Roman" w:hAnsi="Tahoma" w:cs="Tahoma"/>
            <w:b/>
            <w:bCs/>
            <w:color w:val="000000"/>
            <w:sz w:val="19"/>
            <w:szCs w:val="19"/>
            <w:lang w:eastAsia="da-DK"/>
          </w:rPr>
          <w:t>8</w:t>
        </w:r>
      </w:ins>
      <w:ins w:id="298" w:author="Martin Chemnitz Mortensen" w:date="2018-09-17T16:05:00Z">
        <w:r w:rsidR="00603E93">
          <w:rPr>
            <w:rFonts w:ascii="Tahoma" w:eastAsia="Times New Roman" w:hAnsi="Tahoma" w:cs="Tahoma"/>
            <w:b/>
            <w:bCs/>
            <w:color w:val="000000"/>
            <w:sz w:val="19"/>
            <w:szCs w:val="19"/>
            <w:lang w:eastAsia="da-DK"/>
          </w:rPr>
          <w:t>7</w:t>
        </w:r>
      </w:ins>
      <w:ins w:id="299" w:author="Martin Chemnitz Mortensen" w:date="2018-09-17T14:38:00Z">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w:t>
        </w:r>
      </w:ins>
      <w:ins w:id="300" w:author="Martin Chemnitz Mortensen" w:date="2018-09-17T14:41:00Z">
        <w:r w:rsidR="002C2F74">
          <w:rPr>
            <w:rFonts w:ascii="Tahoma" w:eastAsia="Times New Roman" w:hAnsi="Tahoma" w:cs="Tahoma"/>
            <w:color w:val="000000"/>
            <w:sz w:val="19"/>
            <w:szCs w:val="19"/>
            <w:lang w:eastAsia="da-DK"/>
          </w:rPr>
          <w:t>Kystfiskerforeninger</w:t>
        </w:r>
      </w:ins>
      <w:ins w:id="301" w:author="Martin Chemnitz Mortensen" w:date="2018-09-17T14:42:00Z">
        <w:r w:rsidR="002C2F74">
          <w:rPr>
            <w:rFonts w:ascii="Tahoma" w:eastAsia="Times New Roman" w:hAnsi="Tahoma" w:cs="Tahoma"/>
            <w:color w:val="000000"/>
            <w:sz w:val="19"/>
            <w:szCs w:val="19"/>
            <w:lang w:eastAsia="da-DK"/>
          </w:rPr>
          <w:t>,</w:t>
        </w:r>
      </w:ins>
      <w:ins w:id="302" w:author="Martin Chemnitz Mortensen" w:date="2018-09-17T14:41:00Z">
        <w:r w:rsidR="002C2F74">
          <w:rPr>
            <w:rFonts w:ascii="Tahoma" w:eastAsia="Times New Roman" w:hAnsi="Tahoma" w:cs="Tahoma"/>
            <w:color w:val="000000"/>
            <w:sz w:val="19"/>
            <w:szCs w:val="19"/>
            <w:lang w:eastAsia="da-DK"/>
          </w:rPr>
          <w:t xml:space="preserve"> </w:t>
        </w:r>
      </w:ins>
      <w:ins w:id="303" w:author="Martin Chemnitz Mortensen" w:date="2018-09-17T14:51:00Z">
        <w:r w:rsidR="000351C6">
          <w:rPr>
            <w:rFonts w:ascii="Tahoma" w:eastAsia="Times New Roman" w:hAnsi="Tahoma" w:cs="Tahoma"/>
            <w:color w:val="000000"/>
            <w:sz w:val="19"/>
            <w:szCs w:val="19"/>
            <w:lang w:eastAsia="da-DK"/>
          </w:rPr>
          <w:t xml:space="preserve">jf. </w:t>
        </w:r>
      </w:ins>
      <w:ins w:id="304" w:author="Martin Chemnitz Mortensen" w:date="2018-09-17T15:39:00Z">
        <w:r w:rsidR="006E42C9">
          <w:rPr>
            <w:rFonts w:ascii="Tahoma" w:eastAsia="Times New Roman" w:hAnsi="Tahoma" w:cs="Tahoma"/>
            <w:color w:val="000000"/>
            <w:sz w:val="19"/>
            <w:szCs w:val="19"/>
            <w:lang w:eastAsia="da-DK"/>
          </w:rPr>
          <w:t>§ 85</w:t>
        </w:r>
      </w:ins>
      <w:ins w:id="305" w:author="Martin Chemnitz Mortensen" w:date="2018-09-17T14:51:00Z">
        <w:r w:rsidR="000351C6">
          <w:rPr>
            <w:rFonts w:ascii="Tahoma" w:eastAsia="Times New Roman" w:hAnsi="Tahoma" w:cs="Tahoma"/>
            <w:color w:val="000000"/>
            <w:sz w:val="19"/>
            <w:szCs w:val="19"/>
            <w:lang w:eastAsia="da-DK"/>
          </w:rPr>
          <w:t xml:space="preserve">, stk. </w:t>
        </w:r>
      </w:ins>
      <w:ins w:id="306" w:author="Martin Chemnitz Mortensen" w:date="2018-09-17T14:52:00Z">
        <w:r w:rsidR="000351C6">
          <w:rPr>
            <w:rFonts w:ascii="Tahoma" w:eastAsia="Times New Roman" w:hAnsi="Tahoma" w:cs="Tahoma"/>
            <w:color w:val="000000"/>
            <w:sz w:val="19"/>
            <w:szCs w:val="19"/>
            <w:lang w:eastAsia="da-DK"/>
          </w:rPr>
          <w:t>1,</w:t>
        </w:r>
      </w:ins>
      <w:ins w:id="307" w:author="Martin Chemnitz Mortensen" w:date="2018-09-21T14:21:00Z">
        <w:r w:rsidR="009D431D">
          <w:rPr>
            <w:rFonts w:ascii="Tahoma" w:eastAsia="Times New Roman" w:hAnsi="Tahoma" w:cs="Tahoma"/>
            <w:color w:val="000000"/>
            <w:sz w:val="19"/>
            <w:szCs w:val="19"/>
            <w:lang w:eastAsia="da-DK"/>
          </w:rPr>
          <w:t xml:space="preserve"> </w:t>
        </w:r>
      </w:ins>
      <w:ins w:id="308" w:author="Martin Chemnitz Mortensen" w:date="2018-09-17T14:41:00Z">
        <w:r w:rsidR="002C2F74">
          <w:rPr>
            <w:rFonts w:ascii="Tahoma" w:eastAsia="Times New Roman" w:hAnsi="Tahoma" w:cs="Tahoma"/>
            <w:color w:val="000000"/>
            <w:sz w:val="19"/>
            <w:szCs w:val="19"/>
            <w:lang w:eastAsia="da-DK"/>
          </w:rPr>
          <w:t xml:space="preserve">der </w:t>
        </w:r>
      </w:ins>
      <w:ins w:id="309" w:author="Martin Chemnitz Mortensen" w:date="2018-09-17T16:06:00Z">
        <w:r w:rsidR="00603E93">
          <w:rPr>
            <w:rFonts w:ascii="Tahoma" w:eastAsia="Times New Roman" w:hAnsi="Tahoma" w:cs="Tahoma"/>
            <w:color w:val="000000"/>
            <w:sz w:val="19"/>
            <w:szCs w:val="19"/>
            <w:lang w:eastAsia="da-DK"/>
          </w:rPr>
          <w:t xml:space="preserve">har registreret </w:t>
        </w:r>
      </w:ins>
      <w:ins w:id="310" w:author="Martin Chemnitz Mortensen" w:date="2018-09-17T15:39:00Z">
        <w:r w:rsidR="006E42C9">
          <w:rPr>
            <w:rFonts w:ascii="Tahoma" w:eastAsia="Times New Roman" w:hAnsi="Tahoma" w:cs="Tahoma"/>
            <w:color w:val="000000"/>
            <w:sz w:val="19"/>
            <w:szCs w:val="19"/>
            <w:lang w:eastAsia="da-DK"/>
          </w:rPr>
          <w:t>et</w:t>
        </w:r>
      </w:ins>
      <w:ins w:id="311" w:author="Martin Chemnitz Mortensen" w:date="2018-09-17T14:41:00Z">
        <w:r w:rsidR="002C2F74">
          <w:rPr>
            <w:rFonts w:ascii="Tahoma" w:eastAsia="Times New Roman" w:hAnsi="Tahoma" w:cs="Tahoma"/>
            <w:color w:val="000000"/>
            <w:sz w:val="19"/>
            <w:szCs w:val="19"/>
            <w:lang w:eastAsia="da-DK"/>
          </w:rPr>
          <w:t xml:space="preserve"> foreningsfartøj</w:t>
        </w:r>
      </w:ins>
      <w:ins w:id="312" w:author="Martin Chemnitz Mortensen" w:date="2018-09-17T16:06:00Z">
        <w:r w:rsidR="00603E93">
          <w:rPr>
            <w:rFonts w:ascii="Tahoma" w:eastAsia="Times New Roman" w:hAnsi="Tahoma" w:cs="Tahoma"/>
            <w:color w:val="000000"/>
            <w:sz w:val="19"/>
            <w:szCs w:val="19"/>
            <w:lang w:eastAsia="da-DK"/>
          </w:rPr>
          <w:t>, jf. § 86, stk. 1</w:t>
        </w:r>
      </w:ins>
      <w:ins w:id="313" w:author="Martin Chemnitz Mortensen" w:date="2018-09-17T14:41:00Z">
        <w:r w:rsidR="002C2F74">
          <w:rPr>
            <w:rFonts w:ascii="Tahoma" w:eastAsia="Times New Roman" w:hAnsi="Tahoma" w:cs="Tahoma"/>
            <w:color w:val="000000"/>
            <w:sz w:val="19"/>
            <w:szCs w:val="19"/>
            <w:lang w:eastAsia="da-DK"/>
          </w:rPr>
          <w:t>,</w:t>
        </w:r>
      </w:ins>
      <w:ins w:id="314" w:author="Martin Chemnitz Mortensen" w:date="2018-09-17T14:39:00Z">
        <w:r w:rsidR="002C2F74">
          <w:rPr>
            <w:rFonts w:ascii="Tahoma" w:eastAsia="Times New Roman" w:hAnsi="Tahoma" w:cs="Tahoma"/>
            <w:color w:val="000000"/>
            <w:sz w:val="19"/>
            <w:szCs w:val="19"/>
            <w:lang w:eastAsia="da-DK"/>
          </w:rPr>
          <w:t xml:space="preserve"> kan ansøg</w:t>
        </w:r>
      </w:ins>
      <w:ins w:id="315" w:author="Martin Chemnitz Mortensen" w:date="2018-09-17T15:39:00Z">
        <w:r w:rsidR="006E42C9">
          <w:rPr>
            <w:rFonts w:ascii="Tahoma" w:eastAsia="Times New Roman" w:hAnsi="Tahoma" w:cs="Tahoma"/>
            <w:color w:val="000000"/>
            <w:sz w:val="19"/>
            <w:szCs w:val="19"/>
            <w:lang w:eastAsia="da-DK"/>
          </w:rPr>
          <w:t>e om at</w:t>
        </w:r>
      </w:ins>
      <w:ins w:id="316" w:author="Martin Chemnitz Mortensen" w:date="2018-09-17T14:39:00Z">
        <w:r w:rsidR="002C2F74">
          <w:rPr>
            <w:rFonts w:ascii="Tahoma" w:eastAsia="Times New Roman" w:hAnsi="Tahoma" w:cs="Tahoma"/>
            <w:color w:val="000000"/>
            <w:sz w:val="19"/>
            <w:szCs w:val="19"/>
            <w:lang w:eastAsia="da-DK"/>
          </w:rPr>
          <w:t xml:space="preserve"> få tildelt </w:t>
        </w:r>
      </w:ins>
      <w:ins w:id="317" w:author="Martin Chemnitz Mortensen" w:date="2018-09-17T14:41:00Z">
        <w:r w:rsidR="002C2F74">
          <w:rPr>
            <w:rFonts w:ascii="Tahoma" w:eastAsia="Times New Roman" w:hAnsi="Tahoma" w:cs="Tahoma"/>
            <w:color w:val="000000"/>
            <w:sz w:val="19"/>
            <w:szCs w:val="19"/>
            <w:lang w:eastAsia="da-DK"/>
          </w:rPr>
          <w:t>å</w:t>
        </w:r>
        <w:r w:rsidR="009419E4">
          <w:rPr>
            <w:rFonts w:ascii="Tahoma" w:eastAsia="Times New Roman" w:hAnsi="Tahoma" w:cs="Tahoma"/>
            <w:color w:val="000000"/>
            <w:sz w:val="19"/>
            <w:szCs w:val="19"/>
            <w:lang w:eastAsia="da-DK"/>
          </w:rPr>
          <w:t>rsmængde med en maksimal årlig landings</w:t>
        </w:r>
      </w:ins>
      <w:ins w:id="318" w:author="Martin Chemnitz Mortensen" w:date="2018-09-17T14:52:00Z">
        <w:r w:rsidR="000351C6">
          <w:rPr>
            <w:rFonts w:ascii="Tahoma" w:eastAsia="Times New Roman" w:hAnsi="Tahoma" w:cs="Tahoma"/>
            <w:color w:val="000000"/>
            <w:sz w:val="19"/>
            <w:szCs w:val="19"/>
            <w:lang w:eastAsia="da-DK"/>
          </w:rPr>
          <w:t xml:space="preserve">værdi </w:t>
        </w:r>
      </w:ins>
      <w:ins w:id="319" w:author="Martin Chemnitz Mortensen" w:date="2018-09-17T16:38:00Z">
        <w:r w:rsidR="009419E4">
          <w:rPr>
            <w:rFonts w:ascii="Tahoma" w:eastAsia="Times New Roman" w:hAnsi="Tahoma" w:cs="Tahoma"/>
            <w:color w:val="000000"/>
            <w:sz w:val="19"/>
            <w:szCs w:val="19"/>
            <w:lang w:eastAsia="da-DK"/>
          </w:rPr>
          <w:t>på</w:t>
        </w:r>
      </w:ins>
      <w:ins w:id="320" w:author="Martin Chemnitz Mortensen" w:date="2018-09-17T15:40:00Z">
        <w:r w:rsidR="006E42C9">
          <w:rPr>
            <w:rFonts w:ascii="Tahoma" w:eastAsia="Times New Roman" w:hAnsi="Tahoma" w:cs="Tahoma"/>
            <w:color w:val="000000"/>
            <w:sz w:val="19"/>
            <w:szCs w:val="19"/>
            <w:lang w:eastAsia="da-DK"/>
          </w:rPr>
          <w:t xml:space="preserve"> </w:t>
        </w:r>
      </w:ins>
      <w:ins w:id="321" w:author="Martin Chemnitz Mortensen" w:date="2018-09-17T14:39:00Z">
        <w:r w:rsidR="002C2F74">
          <w:rPr>
            <w:rFonts w:ascii="Tahoma" w:eastAsia="Times New Roman" w:hAnsi="Tahoma" w:cs="Tahoma"/>
            <w:color w:val="000000"/>
            <w:sz w:val="19"/>
            <w:szCs w:val="19"/>
            <w:lang w:eastAsia="da-DK"/>
          </w:rPr>
          <w:t>50.000 kr</w:t>
        </w:r>
      </w:ins>
      <w:ins w:id="322" w:author="Martin Chemnitz Mortensen" w:date="2018-09-17T15:45:00Z">
        <w:r w:rsidR="00450226">
          <w:rPr>
            <w:rFonts w:ascii="Tahoma" w:eastAsia="Times New Roman" w:hAnsi="Tahoma" w:cs="Tahoma"/>
            <w:color w:val="000000"/>
            <w:sz w:val="19"/>
            <w:szCs w:val="19"/>
            <w:lang w:eastAsia="da-DK"/>
          </w:rPr>
          <w:t>. fra kystfiskerpuljen, jf. § 72, stk. 5</w:t>
        </w:r>
      </w:ins>
      <w:ins w:id="323" w:author="Martin Chemnitz Mortensen" w:date="2018-09-27T12:23:00Z">
        <w:r w:rsidR="007554CA">
          <w:rPr>
            <w:rFonts w:ascii="Tahoma" w:eastAsia="Times New Roman" w:hAnsi="Tahoma" w:cs="Tahoma"/>
            <w:color w:val="000000"/>
            <w:sz w:val="19"/>
            <w:szCs w:val="19"/>
            <w:lang w:eastAsia="da-DK"/>
          </w:rPr>
          <w:t>, og § 80</w:t>
        </w:r>
      </w:ins>
      <w:ins w:id="324" w:author="Martin Chemnitz Mortensen" w:date="2018-09-17T14:38:00Z">
        <w:r w:rsidRPr="00A720B5">
          <w:rPr>
            <w:rFonts w:ascii="Tahoma" w:eastAsia="Times New Roman" w:hAnsi="Tahoma" w:cs="Tahoma"/>
            <w:color w:val="000000"/>
            <w:sz w:val="19"/>
            <w:szCs w:val="19"/>
            <w:lang w:eastAsia="da-DK"/>
          </w:rPr>
          <w:t>.</w:t>
        </w:r>
      </w:ins>
    </w:p>
    <w:p w14:paraId="549DD2FA" w14:textId="4050E1C2" w:rsidR="00AD5DD0" w:rsidRDefault="00AD5DD0" w:rsidP="00AD5DD0">
      <w:pPr>
        <w:shd w:val="clear" w:color="auto" w:fill="FFFFFF"/>
        <w:spacing w:line="240" w:lineRule="auto"/>
        <w:ind w:firstLine="240"/>
        <w:rPr>
          <w:ins w:id="325" w:author="Martin Chemnitz Mortensen" w:date="2018-09-21T14:27:00Z"/>
          <w:rFonts w:ascii="Tahoma" w:eastAsia="Times New Roman" w:hAnsi="Tahoma" w:cs="Tahoma"/>
          <w:color w:val="000000"/>
          <w:sz w:val="19"/>
          <w:szCs w:val="19"/>
          <w:lang w:eastAsia="da-DK"/>
        </w:rPr>
      </w:pPr>
      <w:ins w:id="326" w:author="Martin Chemnitz Mortensen" w:date="2018-09-17T14:38:00Z">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w:t>
        </w:r>
      </w:ins>
      <w:ins w:id="327" w:author="Martin Chemnitz Mortensen" w:date="2018-09-17T14:40:00Z">
        <w:r w:rsidR="002C2F74">
          <w:rPr>
            <w:rFonts w:ascii="Tahoma" w:eastAsia="Times New Roman" w:hAnsi="Tahoma" w:cs="Tahoma"/>
            <w:color w:val="000000"/>
            <w:sz w:val="19"/>
            <w:szCs w:val="19"/>
            <w:lang w:eastAsia="da-DK"/>
          </w:rPr>
          <w:t xml:space="preserve">Ansøgning om tildeling af kvoteandele, jf. stk. 1, skal være Fiskeristyrelsen i hænde </w:t>
        </w:r>
      </w:ins>
      <w:ins w:id="328" w:author="Martin Chemnitz Mortensen" w:date="2018-09-17T15:54:00Z">
        <w:r w:rsidR="00B012AA">
          <w:rPr>
            <w:rFonts w:ascii="Tahoma" w:eastAsia="Times New Roman" w:hAnsi="Tahoma" w:cs="Tahoma"/>
            <w:color w:val="000000"/>
            <w:sz w:val="19"/>
            <w:szCs w:val="19"/>
            <w:lang w:eastAsia="da-DK"/>
          </w:rPr>
          <w:t xml:space="preserve">senest den </w:t>
        </w:r>
      </w:ins>
      <w:ins w:id="329" w:author="Martin Chemnitz Mortensen" w:date="2018-09-17T14:40:00Z">
        <w:r w:rsidR="002C2F74">
          <w:rPr>
            <w:rFonts w:ascii="Tahoma" w:eastAsia="Times New Roman" w:hAnsi="Tahoma" w:cs="Tahoma"/>
            <w:color w:val="000000"/>
            <w:sz w:val="19"/>
            <w:szCs w:val="19"/>
            <w:lang w:eastAsia="da-DK"/>
          </w:rPr>
          <w:t>31. januar</w:t>
        </w:r>
      </w:ins>
      <w:ins w:id="330" w:author="Martin Chemnitz Mortensen" w:date="2018-09-17T14:38:00Z">
        <w:r w:rsidRPr="00A720B5">
          <w:rPr>
            <w:rFonts w:ascii="Tahoma" w:eastAsia="Times New Roman" w:hAnsi="Tahoma" w:cs="Tahoma"/>
            <w:color w:val="000000"/>
            <w:sz w:val="19"/>
            <w:szCs w:val="19"/>
            <w:lang w:eastAsia="da-DK"/>
          </w:rPr>
          <w:t>.</w:t>
        </w:r>
      </w:ins>
    </w:p>
    <w:p w14:paraId="79F1A1F8" w14:textId="20939269" w:rsidR="001E1ECE" w:rsidRPr="001E1ECE" w:rsidRDefault="001E1ECE" w:rsidP="00AD5DD0">
      <w:pPr>
        <w:shd w:val="clear" w:color="auto" w:fill="FFFFFF"/>
        <w:spacing w:line="240" w:lineRule="auto"/>
        <w:ind w:firstLine="240"/>
        <w:rPr>
          <w:ins w:id="331" w:author="Martin Chemnitz Mortensen" w:date="2018-09-17T14:38:00Z"/>
          <w:rFonts w:ascii="Tahoma" w:eastAsia="Times New Roman" w:hAnsi="Tahoma" w:cs="Tahoma"/>
          <w:color w:val="000000"/>
          <w:sz w:val="19"/>
          <w:szCs w:val="19"/>
          <w:lang w:eastAsia="da-DK"/>
        </w:rPr>
      </w:pPr>
      <w:ins w:id="332" w:author="Martin Chemnitz Mortensen" w:date="2018-09-21T14:27:00Z">
        <w:r>
          <w:rPr>
            <w:rFonts w:ascii="Tahoma" w:eastAsia="Times New Roman" w:hAnsi="Tahoma" w:cs="Tahoma"/>
            <w:i/>
            <w:color w:val="000000"/>
            <w:sz w:val="19"/>
            <w:szCs w:val="19"/>
            <w:lang w:eastAsia="da-DK"/>
          </w:rPr>
          <w:t>Stk. 3.</w:t>
        </w:r>
        <w:r>
          <w:rPr>
            <w:rFonts w:ascii="Tahoma" w:eastAsia="Times New Roman" w:hAnsi="Tahoma" w:cs="Tahoma"/>
            <w:color w:val="000000"/>
            <w:sz w:val="19"/>
            <w:szCs w:val="19"/>
            <w:lang w:eastAsia="da-DK"/>
          </w:rPr>
          <w:t xml:space="preserve"> An</w:t>
        </w:r>
        <w:r w:rsidR="00991181">
          <w:rPr>
            <w:rFonts w:ascii="Tahoma" w:eastAsia="Times New Roman" w:hAnsi="Tahoma" w:cs="Tahoma"/>
            <w:color w:val="000000"/>
            <w:sz w:val="19"/>
            <w:szCs w:val="19"/>
            <w:lang w:eastAsia="da-DK"/>
          </w:rPr>
          <w:t>søgning, jf. stk. 1, skal indeholde angivelse af, hvilke arter der ønskes tildelt årsmængder for</w:t>
        </w:r>
      </w:ins>
      <w:ins w:id="333" w:author="Martin Chemnitz Mortensen" w:date="2018-09-21T14:28:00Z">
        <w:r w:rsidR="00991181">
          <w:rPr>
            <w:rFonts w:ascii="Tahoma" w:eastAsia="Times New Roman" w:hAnsi="Tahoma" w:cs="Tahoma"/>
            <w:color w:val="000000"/>
            <w:sz w:val="19"/>
            <w:szCs w:val="19"/>
            <w:lang w:eastAsia="da-DK"/>
          </w:rPr>
          <w:t>, jf. stk. 1</w:t>
        </w:r>
      </w:ins>
      <w:ins w:id="334" w:author="Martin Chemnitz Mortensen" w:date="2018-09-21T14:27:00Z">
        <w:r w:rsidR="00991181">
          <w:rPr>
            <w:rFonts w:ascii="Tahoma" w:eastAsia="Times New Roman" w:hAnsi="Tahoma" w:cs="Tahoma"/>
            <w:color w:val="000000"/>
            <w:sz w:val="19"/>
            <w:szCs w:val="19"/>
            <w:lang w:eastAsia="da-DK"/>
          </w:rPr>
          <w:t>.</w:t>
        </w:r>
      </w:ins>
    </w:p>
    <w:p w14:paraId="2DCEB08B" w14:textId="14CFF7F2" w:rsidR="00A720B5" w:rsidRPr="00A720B5" w:rsidRDefault="00A720B5" w:rsidP="00A720B5">
      <w:pPr>
        <w:shd w:val="clear" w:color="auto" w:fill="FFFFFF"/>
        <w:spacing w:before="400" w:after="100" w:line="240" w:lineRule="auto"/>
        <w:jc w:val="center"/>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Kapitel </w:t>
      </w:r>
      <w:r w:rsidR="00AD0D6A">
        <w:rPr>
          <w:rFonts w:ascii="Tahoma" w:eastAsia="Times New Roman" w:hAnsi="Tahoma" w:cs="Tahoma"/>
          <w:color w:val="000000"/>
          <w:sz w:val="19"/>
          <w:szCs w:val="19"/>
          <w:lang w:eastAsia="da-DK"/>
        </w:rPr>
        <w:t>8</w:t>
      </w:r>
    </w:p>
    <w:p w14:paraId="6D578036" w14:textId="77777777" w:rsidR="00A720B5" w:rsidRPr="00A720B5" w:rsidRDefault="00A720B5" w:rsidP="00A720B5">
      <w:pPr>
        <w:shd w:val="clear" w:color="auto" w:fill="FFFFFF"/>
        <w:spacing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Førstegangsetablering med FKA-fartøjer eller IOK-industriarter</w:t>
      </w:r>
    </w:p>
    <w:p w14:paraId="50DE8EE7"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Godkendelse af FKA-fartøj for førstegangsetablerede (FKA-FE fartøjer) eller godkendelse af fartøj som førstegangsetableret med IOK-industriarter (IOKINDUSTRI-FE)</w:t>
      </w:r>
    </w:p>
    <w:p w14:paraId="051D145B" w14:textId="4D40A8F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lastRenderedPageBreak/>
        <w:t xml:space="preserve">§ </w:t>
      </w:r>
      <w:r w:rsidR="005B191B">
        <w:rPr>
          <w:rFonts w:ascii="Tahoma" w:eastAsia="Times New Roman" w:hAnsi="Tahoma" w:cs="Tahoma"/>
          <w:b/>
          <w:bCs/>
          <w:color w:val="000000"/>
          <w:sz w:val="19"/>
          <w:szCs w:val="19"/>
          <w:lang w:eastAsia="da-DK"/>
        </w:rPr>
        <w:t>85</w:t>
      </w:r>
      <w:r w:rsidRPr="00A720B5">
        <w:rPr>
          <w:rFonts w:ascii="Tahoma" w:eastAsia="Times New Roman" w:hAnsi="Tahoma" w:cs="Tahoma"/>
          <w:b/>
          <w:bCs/>
          <w:color w:val="000000"/>
          <w:sz w:val="19"/>
          <w:szCs w:val="19"/>
          <w:lang w:eastAsia="da-DK"/>
        </w:rPr>
        <w:t>.</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kan efter ansøgning fra yngre fartøjsejere, der er etableret med et fartøj efter den 30. marts 2007, godkende, at fartøjet får status som FKA-fartøj for førstegangsetablerede (FKA-FE fartøj), eller status som fartøj som førstegangsetableret med IOK-industriarter (IOKINDUSTRI-FE).</w:t>
      </w:r>
    </w:p>
    <w:p w14:paraId="47A291C5"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Ansøgninger, der ønskes behandlet i det pågældende år, skal være</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i hænde senest 1. november i det pågældende år.</w:t>
      </w:r>
    </w:p>
    <w:p w14:paraId="42BEFA93"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Et fartøj kan godkendes som IOKINDUSTRI-FE fartøj, uanset at det allerede er godkendt som FKA-FE fartøj, eller omvendt, hvis den førstegangsetablerede lever op til de angivne krav for begge ordninger.</w:t>
      </w:r>
    </w:p>
    <w:p w14:paraId="339FA23C" w14:textId="70CED301"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5B191B">
        <w:rPr>
          <w:rFonts w:ascii="Tahoma" w:eastAsia="Times New Roman" w:hAnsi="Tahoma" w:cs="Tahoma"/>
          <w:b/>
          <w:bCs/>
          <w:color w:val="000000"/>
          <w:sz w:val="19"/>
          <w:szCs w:val="19"/>
          <w:lang w:eastAsia="da-DK"/>
        </w:rPr>
        <w:t>86</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Et fartøj kan opnå status som FKA-FE fartøj eller IOKINDUSTRI-FE fartøj, hvis følgende er opfyldt:</w:t>
      </w:r>
    </w:p>
    <w:p w14:paraId="0E1FA08E" w14:textId="77777777" w:rsidR="00A720B5" w:rsidRPr="00A720B5" w:rsidRDefault="00A720B5" w:rsidP="00D23B1D">
      <w:pPr>
        <w:pStyle w:val="Listeafsnit"/>
        <w:numPr>
          <w:ilvl w:val="0"/>
          <w:numId w:val="2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Ansøgeren skal være erhvervsfisker med A-status og må ikke være over 40 år på ansøgningstidspunktet. Hvis ejerforholdet er etableret før ansøgningen indgives, kan godkendelse dog ske, hvis ansøgeren ikke var over 40 år på tidspunktet for etableringen, jf. nr. 2.</w:t>
      </w:r>
    </w:p>
    <w:p w14:paraId="6E5F295F" w14:textId="77777777" w:rsidR="00A720B5" w:rsidRPr="00A720B5" w:rsidRDefault="00A720B5" w:rsidP="00D23B1D">
      <w:pPr>
        <w:pStyle w:val="Listeafsnit"/>
        <w:numPr>
          <w:ilvl w:val="0"/>
          <w:numId w:val="2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Ansøgeren har efter den 30. marts 2007 etableret sig som ejer eller medejer af det fartøj, der søges om FKA-FE eller IOKINDUSTRI-FE status til med en ejerandel på mindst 25 %. For ansøgninger modtaget inden den 2. marts 2017, er kravet til ejerandel på mindst 10 %.</w:t>
      </w:r>
    </w:p>
    <w:p w14:paraId="53C30DC8" w14:textId="77777777" w:rsidR="00A720B5" w:rsidRPr="00A720B5" w:rsidRDefault="00A720B5" w:rsidP="00D23B1D">
      <w:pPr>
        <w:pStyle w:val="Listeafsnit"/>
        <w:numPr>
          <w:ilvl w:val="0"/>
          <w:numId w:val="2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Ansøgeren må ikke i forvejen være eller have været ejer eller medejer af et fartøj, hvor den pågældendes ejerandel har udgjort mere end 1.000.000 kr. af forsikringsværdien.</w:t>
      </w:r>
    </w:p>
    <w:p w14:paraId="7CF49DA0" w14:textId="77777777" w:rsidR="00A720B5" w:rsidRPr="00A720B5" w:rsidRDefault="00A720B5" w:rsidP="00D23B1D">
      <w:pPr>
        <w:pStyle w:val="Listeafsnit"/>
        <w:numPr>
          <w:ilvl w:val="0"/>
          <w:numId w:val="2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Fartøjet er i</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s fartøjsregister noteret med en længde overalt på 7,5 m og derover hvis der søges om FKA-FE status. Søges der om IOKINDUSTRI-FE status, skal fartøjet være noteret med en længde overalt på 17 m og derover.</w:t>
      </w:r>
    </w:p>
    <w:p w14:paraId="4F4FF983" w14:textId="77777777" w:rsidR="00A720B5" w:rsidRPr="00A720B5" w:rsidRDefault="00A720B5" w:rsidP="00D23B1D">
      <w:pPr>
        <w:pStyle w:val="Listeafsnit"/>
        <w:numPr>
          <w:ilvl w:val="0"/>
          <w:numId w:val="2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Ansøgeren må ikke tidligere have ejet eller været medejer af et fartøj, som har haft status som FKA-FE fartøj, hvis der søges om FKA-FE status. Søges der om IOKINDUSTRI-FE status, må ansøgeren ikke tidligere have ejet et fartøj, som har haft status som IOKINDUSTRI-FE status.</w:t>
      </w:r>
    </w:p>
    <w:p w14:paraId="4A23F021"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Hvis ansøgeren har etableret sig som eneejer, skal forsikringsværdien af det fartøj, der søges FKA-FE status til, være mindst 250.000 kr., og for ansøgninger om status som IOKINDUSTRI-FE fartøj, være mindst 500.000 kr.</w:t>
      </w:r>
    </w:p>
    <w:p w14:paraId="5FBFFE26"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Hvis ansøgeren har etableret sig som medejer af et fartøj, der også ejes af personer eller selskaber, der ikke opfylder betingelserne i stk. 1, skal den nyetablerede ansøger mindst eje en andel af fartøjet, der søges FKA-FE eller IOKINDUSTRI-FE status til, der svarer til mindst 1.000.000 kr. af fartøjets forsikringsværdi.</w:t>
      </w:r>
    </w:p>
    <w:p w14:paraId="6385E1AD"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4.</w:t>
      </w:r>
      <w:r w:rsidRPr="00A720B5">
        <w:rPr>
          <w:rFonts w:ascii="Tahoma" w:eastAsia="Times New Roman" w:hAnsi="Tahoma" w:cs="Tahoma"/>
          <w:color w:val="000000"/>
          <w:sz w:val="19"/>
          <w:szCs w:val="19"/>
          <w:lang w:eastAsia="da-DK"/>
        </w:rPr>
        <w:t> Hvis flere ansøgere, der alle opfylder betingelserne i stk. 1, sammen har etableret sig som ejer af et fartøj, skal forsikringsværdien af det fartøj, der søges FKA-FE status til, være mindst 250.000 kr., og for ansøgninger om status som IOKINDUSTRI-FE fartøj, være mindst 500.000 kr. Hvis flere ansøgere etablerer sig som medejere af et fartøj, der også ejes af personer eller selskaber, der ikke opfylder betingelserne i stk. 1, skal hver af de nyetablerede etablere sig med en ejerandel, der svarer til mindst 1.000.000 kr. af fartøjets forsikringsværdi.</w:t>
      </w:r>
    </w:p>
    <w:p w14:paraId="222F9CF1" w14:textId="310B0EC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5B191B">
        <w:rPr>
          <w:rFonts w:ascii="Tahoma" w:eastAsia="Times New Roman" w:hAnsi="Tahoma" w:cs="Tahoma"/>
          <w:b/>
          <w:bCs/>
          <w:color w:val="000000"/>
          <w:sz w:val="19"/>
          <w:szCs w:val="19"/>
          <w:lang w:eastAsia="da-DK"/>
        </w:rPr>
        <w:t>87</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Ansøgere, der endnu ikke har erhvervet fartøj, kan ansøge om, at fartøjet, den eller de pågældende planlægger at erhverve, forhåndsgodkendes som FKA-FE eller IOKINDUSTRI-FE fartøj. I ansøgningen skal dokumenteres, at betingelserne i § </w:t>
      </w:r>
      <w:r w:rsidR="00874F76">
        <w:rPr>
          <w:rFonts w:ascii="Tahoma" w:eastAsia="Times New Roman" w:hAnsi="Tahoma" w:cs="Tahoma"/>
          <w:color w:val="000000"/>
          <w:sz w:val="19"/>
          <w:szCs w:val="19"/>
          <w:lang w:eastAsia="da-DK"/>
        </w:rPr>
        <w:t>86</w:t>
      </w:r>
      <w:r w:rsidR="00874F76" w:rsidRPr="00A720B5">
        <w:rPr>
          <w:rFonts w:ascii="Tahoma" w:eastAsia="Times New Roman" w:hAnsi="Tahoma" w:cs="Tahoma"/>
          <w:color w:val="000000"/>
          <w:sz w:val="19"/>
          <w:szCs w:val="19"/>
          <w:lang w:eastAsia="da-DK"/>
        </w:rPr>
        <w:t xml:space="preserve"> </w:t>
      </w:r>
      <w:r w:rsidRPr="00A720B5">
        <w:rPr>
          <w:rFonts w:ascii="Tahoma" w:eastAsia="Times New Roman" w:hAnsi="Tahoma" w:cs="Tahoma"/>
          <w:color w:val="000000"/>
          <w:sz w:val="19"/>
          <w:szCs w:val="19"/>
          <w:lang w:eastAsia="da-DK"/>
        </w:rPr>
        <w:t>vil være opfyldt i forbindelse med den planlagte etablering.</w:t>
      </w:r>
    </w:p>
    <w:p w14:paraId="17A47D08"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kan meddele endelig godkendelse til ansøgningerne, når ansøgerens erhvervelse er registreret i Søfartsstyrelsens skibsregister og</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s fartøjsregister. Ejerforholdet skal være registreret senest 6 måneder efter</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s forhåndsgodkendelse. Opfyldes dette ikke, bortfalder forhåndsgodkendelsen og alle rettigheder, der er knyttet hertil.</w:t>
      </w:r>
    </w:p>
    <w:p w14:paraId="1C5D4738" w14:textId="2E58E19B"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5B191B">
        <w:rPr>
          <w:rFonts w:ascii="Tahoma" w:eastAsia="Times New Roman" w:hAnsi="Tahoma" w:cs="Tahoma"/>
          <w:b/>
          <w:bCs/>
          <w:color w:val="000000"/>
          <w:sz w:val="19"/>
          <w:szCs w:val="19"/>
          <w:lang w:eastAsia="da-DK"/>
        </w:rPr>
        <w:t>88</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Et fartøj kan godkendes som FKA-FE eller IOKINDUSTRI-FE fartøj uanset, i hvilken fartøjskategori fartøjet er indplaceret. Fra det tidspunkt, hvor et MAF-fartøj får status som FKA-FE fartøj, kan fartøjet ikke anvendes til rationsfiskeri på de andele af kvoterne, der er afsat til MAF-fartøjer. Et FKA-fartøj, der får status som FKA-FE fartøj, kan fortsat disponere over de FKA-andele og IOK-andele, der er knyttet til fartøjet på almindelige vilkår. Et fartøj, der får status som IOKINDUSTRI-FE fartøj, kan fortsat disponere over de FKA-andele og IOK-andele, der er knyttet til fartøjet på almindelige vilkår.</w:t>
      </w:r>
    </w:p>
    <w:p w14:paraId="4181E25F"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Efter endelig godkendelse eller forhåndsgodkendelse som FKA-FE eller IOKINDUSTRI-FE fartøj kan ejerne af fartøjet ansøge om låne-FKA, hvis fartøjet har status som FKA-FE fartøj, og låne-IOK, hvis fartøjet har status som IOKINDUSTRI-FE fartøj.</w:t>
      </w:r>
    </w:p>
    <w:p w14:paraId="2ED624BD"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Et FKA-FE eller IOKINDUSTRI-FE fartøj kan deltage i puljefiskeri efter de til enhver tid gældende regler for puljefiskeri med de FKA eller IOK-fiskerirettigheder, der er knyttet til fartøjet, herunder den låne-FKA eller låne-IOK, der står til rådighed for fartøjet.</w:t>
      </w:r>
    </w:p>
    <w:p w14:paraId="684C3269" w14:textId="29CC12E5"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5B191B">
        <w:rPr>
          <w:rFonts w:ascii="Tahoma" w:eastAsia="Times New Roman" w:hAnsi="Tahoma" w:cs="Tahoma"/>
          <w:b/>
          <w:bCs/>
          <w:color w:val="000000"/>
          <w:sz w:val="19"/>
          <w:szCs w:val="19"/>
          <w:lang w:eastAsia="da-DK"/>
        </w:rPr>
        <w:t>89</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Fartøjer får status som FKA-FE eller IOKINDUSTRI-FE fartøjer fra den endelige godkendelse.</w:t>
      </w:r>
    </w:p>
    <w:p w14:paraId="4E36D87C"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lastRenderedPageBreak/>
        <w:t>Stk. 2.</w:t>
      </w:r>
      <w:r w:rsidRPr="00A720B5">
        <w:rPr>
          <w:rFonts w:ascii="Tahoma" w:eastAsia="Times New Roman" w:hAnsi="Tahoma" w:cs="Tahoma"/>
          <w:color w:val="000000"/>
          <w:sz w:val="19"/>
          <w:szCs w:val="19"/>
          <w:lang w:eastAsia="da-DK"/>
        </w:rPr>
        <w:t> For fartøjer, der er godkendt med FKA-FE eller IOKINDUSTRI-FE status, ophører denne status efter 8 år. Fartøjer, som havde FKA-FE status, er herefter indplaceret som FKA-fartøj med disposition over de FKA andele, der er knyttet til fartøjet, bortset fra låne-FKA. Fartøjer, som havde IOKINDUSTRI-FE status, er herefter indplaceret som FKA-fartøj, hvis det har tilknyttet FKA-andele, eller som et Øvrigt Fartøj, hvis det ikke har nogen FKA-andele tilknyttet. Retten til at fiske på tildelte låne-FKA eller låne-IOK ophører samtidig endeligt for både FKA-FE og IOKINDUSTRI-FE fartøjer.</w:t>
      </w:r>
    </w:p>
    <w:p w14:paraId="291BEDEE" w14:textId="6361ADB9"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xml:space="preserve"> Hvis den eller de førstegangsetablerede, jf. § </w:t>
      </w:r>
      <w:r w:rsidR="00874F76">
        <w:rPr>
          <w:rFonts w:ascii="Tahoma" w:eastAsia="Times New Roman" w:hAnsi="Tahoma" w:cs="Tahoma"/>
          <w:color w:val="000000"/>
          <w:sz w:val="19"/>
          <w:szCs w:val="19"/>
          <w:lang w:eastAsia="da-DK"/>
        </w:rPr>
        <w:t>86</w:t>
      </w:r>
      <w:r w:rsidRPr="00A720B5">
        <w:rPr>
          <w:rFonts w:ascii="Tahoma" w:eastAsia="Times New Roman" w:hAnsi="Tahoma" w:cs="Tahoma"/>
          <w:color w:val="000000"/>
          <w:sz w:val="19"/>
          <w:szCs w:val="19"/>
          <w:lang w:eastAsia="da-DK"/>
        </w:rPr>
        <w:t>, stk. 1, ophører med at være ejere eller medejere af fartøjet inden 8 år, ophører fartøjets status som FKA-FE eller IOKINDUSTRI-FE fartøj fra ejerskiftet, og tildelte årsmængder på grundlag af låne-FKA eller låne-IOK bortfalder ved årets udgang.</w:t>
      </w:r>
    </w:p>
    <w:p w14:paraId="2F8397FB"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4.</w:t>
      </w:r>
      <w:r w:rsidRPr="00A720B5">
        <w:rPr>
          <w:rFonts w:ascii="Tahoma" w:eastAsia="Times New Roman" w:hAnsi="Tahoma" w:cs="Tahoma"/>
          <w:color w:val="000000"/>
          <w:sz w:val="19"/>
          <w:szCs w:val="19"/>
          <w:lang w:eastAsia="da-DK"/>
        </w:rPr>
        <w:t> Hvis den eller de førstegangsetableredes ejerandel i fartøjet bliver mindre end på godkendelsestidspunktet, reduceres tildelingen af låne-FKA eller låne-IOK tilsvarende. Hvis den eller de nyetableredes ejerandel af fartøjet reduceres til en ejerandel på mindre end 25 %, eller 10 % hvis fartøjet blev godkendt inden 2. marts 2017, ophører fartøjets status som FKA-FE eller IOKINDUSTRI-FE fartøj.</w:t>
      </w:r>
    </w:p>
    <w:p w14:paraId="666A4DD3"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5.</w:t>
      </w:r>
      <w:r w:rsidRPr="00A720B5">
        <w:rPr>
          <w:rFonts w:ascii="Tahoma" w:eastAsia="Times New Roman" w:hAnsi="Tahoma" w:cs="Tahoma"/>
          <w:color w:val="000000"/>
          <w:sz w:val="19"/>
          <w:szCs w:val="19"/>
          <w:lang w:eastAsia="da-DK"/>
        </w:rPr>
        <w:t> Det er en betingelse for opretholdelse af godkendelsen som FKA-FE eller IOKINDUSTRI-FE fartøj, at fartøjet og den eller de nyetablerede deltager aktivt i fiskeriet. Den pågældende skal i løbet af hvert kalenderår deltage i fiskeriet i mindst halvdelen af de dage, hvor fartøjet er på havet.</w:t>
      </w:r>
    </w:p>
    <w:p w14:paraId="17388919"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Låne-FKA til FKA-FE fartøj og låne-IOK til IOKINDUSTRI-FE fartøj</w:t>
      </w:r>
    </w:p>
    <w:p w14:paraId="6EF037B5" w14:textId="3A6047FC"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5B191B">
        <w:rPr>
          <w:rFonts w:ascii="Tahoma" w:eastAsia="Times New Roman" w:hAnsi="Tahoma" w:cs="Tahoma"/>
          <w:b/>
          <w:bCs/>
          <w:color w:val="000000"/>
          <w:sz w:val="19"/>
          <w:szCs w:val="19"/>
          <w:lang w:eastAsia="da-DK"/>
        </w:rPr>
        <w:t>90</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Førstegangsetablerede, der er ejere eller medejere af fartøjer, som er godkendt som FKA-FE eller IOKINDUSTRI-FE fartøj, eller som er forhåndsgodkendt, kan senest den 31. marts ansøge om låne kvoteandele (låne-FKA eller låne-IOK) fra de andele af kvoterne, der er afsat til dette formål. Tildeling af låne-FKA og låne-IOK sker kun en gang om året på baggrund af rettidigt indkomne ansøgninger.</w:t>
      </w:r>
    </w:p>
    <w:p w14:paraId="1095FA5E" w14:textId="5F73F64E"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xml:space="preserve"> Det er muligt at søge både låne-FKA og låne-IOK, hvis den førstegangsetablerede er godkendt eller forhåndsgodkendt som både FKA-FE fartøj og IOKINDUSTRI-FE fartøj jf. § </w:t>
      </w:r>
      <w:r w:rsidR="00874F76">
        <w:rPr>
          <w:rFonts w:ascii="Tahoma" w:eastAsia="Times New Roman" w:hAnsi="Tahoma" w:cs="Tahoma"/>
          <w:color w:val="000000"/>
          <w:sz w:val="19"/>
          <w:szCs w:val="19"/>
          <w:lang w:eastAsia="da-DK"/>
        </w:rPr>
        <w:t>85</w:t>
      </w:r>
      <w:r w:rsidRPr="00A720B5">
        <w:rPr>
          <w:rFonts w:ascii="Tahoma" w:eastAsia="Times New Roman" w:hAnsi="Tahoma" w:cs="Tahoma"/>
          <w:color w:val="000000"/>
          <w:sz w:val="19"/>
          <w:szCs w:val="19"/>
          <w:lang w:eastAsia="da-DK"/>
        </w:rPr>
        <w:t>, stk. 3.</w:t>
      </w:r>
    </w:p>
    <w:p w14:paraId="64B292EE" w14:textId="1B43D145"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xml:space="preserve"> I § </w:t>
      </w:r>
      <w:r w:rsidR="00874F76">
        <w:rPr>
          <w:rFonts w:ascii="Tahoma" w:eastAsia="Times New Roman" w:hAnsi="Tahoma" w:cs="Tahoma"/>
          <w:color w:val="000000"/>
          <w:sz w:val="19"/>
          <w:szCs w:val="19"/>
          <w:lang w:eastAsia="da-DK"/>
        </w:rPr>
        <w:t>92</w:t>
      </w:r>
      <w:r w:rsidR="00874F76" w:rsidRPr="00A720B5">
        <w:rPr>
          <w:rFonts w:ascii="Tahoma" w:eastAsia="Times New Roman" w:hAnsi="Tahoma" w:cs="Tahoma"/>
          <w:color w:val="000000"/>
          <w:sz w:val="19"/>
          <w:szCs w:val="19"/>
          <w:lang w:eastAsia="da-DK"/>
        </w:rPr>
        <w:t xml:space="preserve"> </w:t>
      </w:r>
      <w:r w:rsidRPr="00A720B5">
        <w:rPr>
          <w:rFonts w:ascii="Tahoma" w:eastAsia="Times New Roman" w:hAnsi="Tahoma" w:cs="Tahoma"/>
          <w:color w:val="000000"/>
          <w:sz w:val="19"/>
          <w:szCs w:val="19"/>
          <w:lang w:eastAsia="da-DK"/>
        </w:rPr>
        <w:t>afsættes de andele af kvoterne, der indtil videre er afsat til de ansøgere, der vil være berettiget til låne-FKA, og de andele af kvoterne, der indtil videre er afsat til de ansøgere, der vil være berettiget til låne-IOK. Låne-FKA og låne-IOK tildeles for en periode på 8 år, dog således at der efter 4 år påbegyndes en reduktion i tildelingen. Reduktionen sker med 25 % om året.</w:t>
      </w:r>
    </w:p>
    <w:p w14:paraId="31BBA9CD"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4.</w:t>
      </w:r>
      <w:r w:rsidRPr="00A720B5">
        <w:rPr>
          <w:rFonts w:ascii="Tahoma" w:eastAsia="Times New Roman" w:hAnsi="Tahoma" w:cs="Tahoma"/>
          <w:color w:val="000000"/>
          <w:sz w:val="19"/>
          <w:szCs w:val="19"/>
          <w:lang w:eastAsia="da-DK"/>
        </w:rPr>
        <w:t> Til hvert godkendt FKA-FE fartøj tildeles låne-FKA på grundlag af et beregningsgrundlag, der fastlægges med udgangspunkt i FKA-fartøjers gennemsnitlige landingsværdi af FKA-kvoter i det forudgående år, samt de længdekategorier, der fremgår af bilag 16. Til hvert godkendt IOKINDUSTRI-FE fartøj tildeles låne-IOK på grundlag af et beregningsgrundlag, der fastsættes med udgangspunkt i IOK-fartøjers gennemsnitlige landingsværdi i det forudgående år af industriarter omfattet af IOK, samt de længdekategorier der fremgår af bilag 16. De omsætningstal, der skal anvendes pr. fartøj i de angivne længdekategorier, jf. bilag 16, vil blive offentliggjort på</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s hjemmeside i løbet af 1. kvartal i et givent år.</w:t>
      </w:r>
    </w:p>
    <w:p w14:paraId="076DE230" w14:textId="48ECA59F"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5.</w:t>
      </w:r>
      <w:r w:rsidRPr="00A720B5">
        <w:rPr>
          <w:rFonts w:ascii="Tahoma" w:eastAsia="Times New Roman" w:hAnsi="Tahoma" w:cs="Tahoma"/>
          <w:color w:val="000000"/>
          <w:sz w:val="19"/>
          <w:szCs w:val="19"/>
          <w:lang w:eastAsia="da-DK"/>
        </w:rPr>
        <w:t xml:space="preserve"> Til fartøjer, hvor en eller flere førstegangsetablerede jf. § </w:t>
      </w:r>
      <w:r w:rsidR="00874F76">
        <w:rPr>
          <w:rFonts w:ascii="Tahoma" w:eastAsia="Times New Roman" w:hAnsi="Tahoma" w:cs="Tahoma"/>
          <w:color w:val="000000"/>
          <w:sz w:val="19"/>
          <w:szCs w:val="19"/>
          <w:lang w:eastAsia="da-DK"/>
        </w:rPr>
        <w:t>86</w:t>
      </w:r>
      <w:r w:rsidRPr="00A720B5">
        <w:rPr>
          <w:rFonts w:ascii="Tahoma" w:eastAsia="Times New Roman" w:hAnsi="Tahoma" w:cs="Tahoma"/>
          <w:color w:val="000000"/>
          <w:sz w:val="19"/>
          <w:szCs w:val="19"/>
          <w:lang w:eastAsia="da-DK"/>
        </w:rPr>
        <w:t>, stk. 1, ejer 100 % af fartøjet, er beregningsgrundlaget 20 % af omsætningstallene jf. stk. 4.</w:t>
      </w:r>
    </w:p>
    <w:p w14:paraId="1D8AEE35"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6.</w:t>
      </w:r>
      <w:r w:rsidRPr="00A720B5">
        <w:rPr>
          <w:rFonts w:ascii="Tahoma" w:eastAsia="Times New Roman" w:hAnsi="Tahoma" w:cs="Tahoma"/>
          <w:color w:val="000000"/>
          <w:sz w:val="19"/>
          <w:szCs w:val="19"/>
          <w:lang w:eastAsia="da-DK"/>
        </w:rPr>
        <w:t> Hvis en eller flere førstegangsetablerede har etableret sig som medejere af et fartøj, som også ejes af andre fiskere, nedsættes beregningsgrundlaget, jf. stk. 5, i forhold til den eller de førstegangsetableredes ejerandele af fartøjet.</w:t>
      </w:r>
    </w:p>
    <w:p w14:paraId="75E12584"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7.</w:t>
      </w:r>
      <w:r w:rsidRPr="00A720B5">
        <w:rPr>
          <w:rFonts w:ascii="Tahoma" w:eastAsia="Times New Roman" w:hAnsi="Tahoma" w:cs="Tahoma"/>
          <w:color w:val="000000"/>
          <w:sz w:val="19"/>
          <w:szCs w:val="19"/>
          <w:lang w:eastAsia="da-DK"/>
        </w:rPr>
        <w:t> I den periode, hvor et fartøj har FKA-FE eller IOKINDUSTRI-FE status, kan der højst tildeles låne-FKA eller låne-IOK svarende til 20 % af omsætningstallene pr. fartøj, jf. stk. 4, uanset hvor mange førstegangsetablerede, der er som medejere.</w:t>
      </w:r>
    </w:p>
    <w:p w14:paraId="596936FB"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8.</w:t>
      </w:r>
      <w:r w:rsidRPr="00A720B5">
        <w:rPr>
          <w:rFonts w:ascii="Tahoma" w:eastAsia="Times New Roman" w:hAnsi="Tahoma" w:cs="Tahoma"/>
          <w:color w:val="000000"/>
          <w:sz w:val="19"/>
          <w:szCs w:val="19"/>
          <w:lang w:eastAsia="da-DK"/>
        </w:rPr>
        <w:t> Den tildelte mængde låne-FKA eller låne-IOK kan forøges ved, at den eller de førstegangsetablerede erhverver en større ejerandel af FKA-FE eller IOKINDUSTRI-FE fartøjet. Dette forlænger dog ikke den periode, som den oprindelige låne-FKA eller låne-IOK blev tildelt for.</w:t>
      </w:r>
    </w:p>
    <w:p w14:paraId="346F291B" w14:textId="686DDFC2"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5B191B">
        <w:rPr>
          <w:rFonts w:ascii="Tahoma" w:eastAsia="Times New Roman" w:hAnsi="Tahoma" w:cs="Tahoma"/>
          <w:b/>
          <w:bCs/>
          <w:color w:val="000000"/>
          <w:sz w:val="19"/>
          <w:szCs w:val="19"/>
          <w:lang w:eastAsia="da-DK"/>
        </w:rPr>
        <w:t>91</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På grundlag af det beregningsgrundlag, den eller de førstegangsetablerede som FKA-FE eller IOKINDUSTRI-FE fartøj er berettiget til for det pågældende fartøj i medfør af § </w:t>
      </w:r>
      <w:r w:rsidR="00874F76">
        <w:rPr>
          <w:rFonts w:ascii="Tahoma" w:eastAsia="Times New Roman" w:hAnsi="Tahoma" w:cs="Tahoma"/>
          <w:color w:val="000000"/>
          <w:sz w:val="19"/>
          <w:szCs w:val="19"/>
          <w:lang w:eastAsia="da-DK"/>
        </w:rPr>
        <w:t>90</w:t>
      </w:r>
      <w:r w:rsidRPr="00A720B5">
        <w:rPr>
          <w:rFonts w:ascii="Tahoma" w:eastAsia="Times New Roman" w:hAnsi="Tahoma" w:cs="Tahoma"/>
          <w:color w:val="000000"/>
          <w:sz w:val="19"/>
          <w:szCs w:val="19"/>
          <w:lang w:eastAsia="da-DK"/>
        </w:rPr>
        <w:t>, stk. 4-6, tildeles låne-FKA eller låne-IOK.</w:t>
      </w:r>
    </w:p>
    <w:p w14:paraId="2788B632"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Der tildeles for både FKA-FE og IOKINDUSTRI-FE fartøjer kvoteandele svarende til beregningsgrundlaget omregnet til andele af de kvoter, fartøjet er berettiget til, jf. stk. 1 og 2. Ved tildelingen sker omregningen på grundlag af de gennemsnitlige afregningspriser i året før, jf. meddelelse, der udsendes efter reglerne i bilag 6, og de danske kvoter pr. 1. januar i det pågældende år.</w:t>
      </w:r>
    </w:p>
    <w:p w14:paraId="42C25748" w14:textId="329E416E"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xml:space="preserve"> Ansøgningerne om låne-FKA eller låne-IOK kan imødekommes i det omfang, der er tilstrækkelige kvoteandele til rådighed af de enkelte kvoter, ellers sker tildelingerne i medfør af § </w:t>
      </w:r>
      <w:r w:rsidR="00874F76">
        <w:rPr>
          <w:rFonts w:ascii="Tahoma" w:eastAsia="Times New Roman" w:hAnsi="Tahoma" w:cs="Tahoma"/>
          <w:color w:val="000000"/>
          <w:sz w:val="19"/>
          <w:szCs w:val="19"/>
          <w:lang w:eastAsia="da-DK"/>
        </w:rPr>
        <w:t>93</w:t>
      </w:r>
      <w:r w:rsidRPr="00A720B5">
        <w:rPr>
          <w:rFonts w:ascii="Tahoma" w:eastAsia="Times New Roman" w:hAnsi="Tahoma" w:cs="Tahoma"/>
          <w:color w:val="000000"/>
          <w:sz w:val="19"/>
          <w:szCs w:val="19"/>
          <w:lang w:eastAsia="da-DK"/>
        </w:rPr>
        <w:t>.</w:t>
      </w:r>
    </w:p>
    <w:p w14:paraId="349B4B0F"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lastRenderedPageBreak/>
        <w:t>Stk. 4.</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kan under særlige omstændigheder og efter ansøgning fra den førstegangsetablerede give tilladelse til, at den tildelte låne-FKA eller låne-IOK sker med en anden procentvis fordeling af de enkelte kvoter end oprindelig tildelt. Tilladelse til ændring i låne-FKA eller låne-IOK vil først træde i kraft året efter, at tilladelsen er meddelt.</w:t>
      </w:r>
    </w:p>
    <w:p w14:paraId="449B597D" w14:textId="5D590F3A"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5B191B">
        <w:rPr>
          <w:rFonts w:ascii="Tahoma" w:eastAsia="Times New Roman" w:hAnsi="Tahoma" w:cs="Tahoma"/>
          <w:b/>
          <w:bCs/>
          <w:color w:val="000000"/>
          <w:sz w:val="19"/>
          <w:szCs w:val="19"/>
          <w:lang w:eastAsia="da-DK"/>
        </w:rPr>
        <w:t>92</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Der afsættes inden for de andele af kvoterne, der er afsat i Fiskefonden, jf. § </w:t>
      </w:r>
      <w:r w:rsidR="00874F76">
        <w:rPr>
          <w:rFonts w:ascii="Tahoma" w:eastAsia="Times New Roman" w:hAnsi="Tahoma" w:cs="Tahoma"/>
          <w:color w:val="000000"/>
          <w:sz w:val="19"/>
          <w:szCs w:val="19"/>
          <w:lang w:eastAsia="da-DK"/>
        </w:rPr>
        <w:t>57</w:t>
      </w:r>
      <w:r w:rsidRPr="00A720B5">
        <w:rPr>
          <w:rFonts w:ascii="Tahoma" w:eastAsia="Times New Roman" w:hAnsi="Tahoma" w:cs="Tahoma"/>
          <w:color w:val="000000"/>
          <w:sz w:val="19"/>
          <w:szCs w:val="19"/>
          <w:lang w:eastAsia="da-DK"/>
        </w:rPr>
        <w:t>, indtil videre følgende promilleandele af de danske kvoter til låne-FKA til FKA-FE fartøjer:</w:t>
      </w:r>
    </w:p>
    <w:p w14:paraId="16C4DE7D" w14:textId="77777777" w:rsidR="00A720B5" w:rsidRPr="00A720B5" w:rsidRDefault="00A720B5" w:rsidP="00D23B1D">
      <w:pPr>
        <w:pStyle w:val="Listeafsnit"/>
        <w:numPr>
          <w:ilvl w:val="0"/>
          <w:numId w:val="2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20 ‰ torsk i Nordsøen.</w:t>
      </w:r>
    </w:p>
    <w:p w14:paraId="19981F3B" w14:textId="77777777" w:rsidR="00A720B5" w:rsidRPr="00A720B5" w:rsidRDefault="00A720B5" w:rsidP="00D23B1D">
      <w:pPr>
        <w:pStyle w:val="Listeafsnit"/>
        <w:numPr>
          <w:ilvl w:val="0"/>
          <w:numId w:val="2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20 ‰ af torsk i Kattegat.</w:t>
      </w:r>
    </w:p>
    <w:p w14:paraId="7BF2C849" w14:textId="77777777" w:rsidR="00A720B5" w:rsidRPr="00A720B5" w:rsidRDefault="00A720B5" w:rsidP="00D23B1D">
      <w:pPr>
        <w:pStyle w:val="Listeafsnit"/>
        <w:numPr>
          <w:ilvl w:val="0"/>
          <w:numId w:val="2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20 ‰ af torsk i Skagerrak.</w:t>
      </w:r>
    </w:p>
    <w:p w14:paraId="2BFA9F04" w14:textId="77777777" w:rsidR="00A720B5" w:rsidRPr="00A720B5" w:rsidRDefault="00A720B5" w:rsidP="00D23B1D">
      <w:pPr>
        <w:pStyle w:val="Listeafsnit"/>
        <w:numPr>
          <w:ilvl w:val="0"/>
          <w:numId w:val="2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20 ‰ af torsk i Østersøen og Bælterne, ICES-underområder 22-24.</w:t>
      </w:r>
    </w:p>
    <w:p w14:paraId="48B33817" w14:textId="77777777" w:rsidR="00A720B5" w:rsidRPr="00A720B5" w:rsidRDefault="00A720B5" w:rsidP="00D23B1D">
      <w:pPr>
        <w:pStyle w:val="Listeafsnit"/>
        <w:numPr>
          <w:ilvl w:val="0"/>
          <w:numId w:val="2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20 ‰ af torsk i Østersøen, ICES-underområder 25-32 (EU-farvande).</w:t>
      </w:r>
    </w:p>
    <w:p w14:paraId="1E7BA9D1" w14:textId="77777777" w:rsidR="00A720B5" w:rsidRPr="00A720B5" w:rsidRDefault="00A720B5" w:rsidP="00D23B1D">
      <w:pPr>
        <w:pStyle w:val="Listeafsnit"/>
        <w:numPr>
          <w:ilvl w:val="0"/>
          <w:numId w:val="2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20 ‰ af tunge i Skagerrak, Kattegat samt Østersøen og Bælterne.</w:t>
      </w:r>
    </w:p>
    <w:p w14:paraId="092E7A24" w14:textId="77777777" w:rsidR="00A720B5" w:rsidRPr="00A720B5" w:rsidRDefault="00A720B5" w:rsidP="00D23B1D">
      <w:pPr>
        <w:pStyle w:val="Listeafsnit"/>
        <w:numPr>
          <w:ilvl w:val="0"/>
          <w:numId w:val="2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20 ‰ af tunge i Nordsøen (EU-farvande).</w:t>
      </w:r>
    </w:p>
    <w:p w14:paraId="571067EE" w14:textId="77777777" w:rsidR="00A720B5" w:rsidRPr="00A720B5" w:rsidRDefault="00A720B5" w:rsidP="00D23B1D">
      <w:pPr>
        <w:pStyle w:val="Listeafsnit"/>
        <w:numPr>
          <w:ilvl w:val="0"/>
          <w:numId w:val="2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20 ‰ af rødspætte i Nordsøen.</w:t>
      </w:r>
    </w:p>
    <w:p w14:paraId="2B6FFFC9" w14:textId="77777777" w:rsidR="00A720B5" w:rsidRPr="00A720B5" w:rsidRDefault="00A720B5" w:rsidP="00D23B1D">
      <w:pPr>
        <w:pStyle w:val="Listeafsnit"/>
        <w:numPr>
          <w:ilvl w:val="0"/>
          <w:numId w:val="2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50 ‰ af rødspætte i Kattegat.</w:t>
      </w:r>
    </w:p>
    <w:p w14:paraId="02B49232" w14:textId="77777777" w:rsidR="00A720B5" w:rsidRPr="00A720B5" w:rsidRDefault="00A720B5" w:rsidP="00D23B1D">
      <w:pPr>
        <w:pStyle w:val="Listeafsnit"/>
        <w:numPr>
          <w:ilvl w:val="0"/>
          <w:numId w:val="2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50 ‰ af rødspætte i Skagerrak.</w:t>
      </w:r>
    </w:p>
    <w:p w14:paraId="64594946" w14:textId="77777777" w:rsidR="00A720B5" w:rsidRPr="00A720B5" w:rsidRDefault="00A720B5" w:rsidP="00D23B1D">
      <w:pPr>
        <w:pStyle w:val="Listeafsnit"/>
        <w:numPr>
          <w:ilvl w:val="0"/>
          <w:numId w:val="2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50 ‰ af rødspætte i Østersøen og Bælterne.</w:t>
      </w:r>
    </w:p>
    <w:p w14:paraId="505CFCB7" w14:textId="77777777" w:rsidR="00A720B5" w:rsidRPr="00A720B5" w:rsidRDefault="00A720B5" w:rsidP="00D23B1D">
      <w:pPr>
        <w:pStyle w:val="Listeafsnit"/>
        <w:numPr>
          <w:ilvl w:val="0"/>
          <w:numId w:val="2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50 ‰ af jomfruhummer i Skagerrak, Kattegat samt Østersøen og Bælterne.</w:t>
      </w:r>
    </w:p>
    <w:p w14:paraId="1A57D3BF" w14:textId="77777777" w:rsidR="00A720B5" w:rsidRPr="00A720B5" w:rsidRDefault="00A720B5" w:rsidP="00D23B1D">
      <w:pPr>
        <w:pStyle w:val="Listeafsnit"/>
        <w:numPr>
          <w:ilvl w:val="0"/>
          <w:numId w:val="2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50 ‰ af jomfruhummer i Nordsøen (EU-farvande).</w:t>
      </w:r>
    </w:p>
    <w:p w14:paraId="36630301" w14:textId="77777777" w:rsidR="00A720B5" w:rsidRPr="00A720B5" w:rsidRDefault="00A720B5" w:rsidP="00D23B1D">
      <w:pPr>
        <w:pStyle w:val="Listeafsnit"/>
        <w:numPr>
          <w:ilvl w:val="0"/>
          <w:numId w:val="2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50 ‰ af jomfruhummer i Nordsøen (norsk zone).</w:t>
      </w:r>
    </w:p>
    <w:p w14:paraId="0F77152F" w14:textId="77777777" w:rsidR="00A720B5" w:rsidRPr="00A720B5" w:rsidRDefault="00A720B5" w:rsidP="00D23B1D">
      <w:pPr>
        <w:pStyle w:val="Listeafsnit"/>
        <w:numPr>
          <w:ilvl w:val="0"/>
          <w:numId w:val="2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50 ‰ af mørksej i Nordsøen, Skagerrak og Kattegat.</w:t>
      </w:r>
    </w:p>
    <w:p w14:paraId="66745B0D" w14:textId="77777777" w:rsidR="00A720B5" w:rsidRPr="00A720B5" w:rsidRDefault="00A720B5" w:rsidP="00D23B1D">
      <w:pPr>
        <w:pStyle w:val="Listeafsnit"/>
        <w:numPr>
          <w:ilvl w:val="0"/>
          <w:numId w:val="2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50 ‰ af kuller i Skagerrak, Kattegat samt Østersøen og Bælterne.</w:t>
      </w:r>
    </w:p>
    <w:p w14:paraId="18D5FDA8" w14:textId="77777777" w:rsidR="00A720B5" w:rsidRPr="00A720B5" w:rsidRDefault="00A720B5" w:rsidP="00D23B1D">
      <w:pPr>
        <w:pStyle w:val="Listeafsnit"/>
        <w:numPr>
          <w:ilvl w:val="0"/>
          <w:numId w:val="2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50 ‰ af kuller i Nordsøen.</w:t>
      </w:r>
    </w:p>
    <w:p w14:paraId="6470DA24" w14:textId="77777777" w:rsidR="00A720B5" w:rsidRPr="00A720B5" w:rsidRDefault="00A720B5" w:rsidP="00D23B1D">
      <w:pPr>
        <w:pStyle w:val="Listeafsnit"/>
        <w:numPr>
          <w:ilvl w:val="0"/>
          <w:numId w:val="2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50 ‰ af dybvandsrejer i Skagerrak og Kattegat.</w:t>
      </w:r>
    </w:p>
    <w:p w14:paraId="586D7530" w14:textId="77777777" w:rsidR="00A720B5" w:rsidRPr="00A720B5" w:rsidRDefault="00A720B5" w:rsidP="00D23B1D">
      <w:pPr>
        <w:pStyle w:val="Listeafsnit"/>
        <w:numPr>
          <w:ilvl w:val="0"/>
          <w:numId w:val="2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50 ‰ af dybvandsrejer i Nordsøen (EU-farvande).</w:t>
      </w:r>
    </w:p>
    <w:p w14:paraId="7A3591AB" w14:textId="77777777" w:rsidR="00A720B5" w:rsidRPr="00A720B5" w:rsidRDefault="00A720B5" w:rsidP="00D23B1D">
      <w:pPr>
        <w:pStyle w:val="Listeafsnit"/>
        <w:numPr>
          <w:ilvl w:val="0"/>
          <w:numId w:val="2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50 ‰ af dybvandsrejer i Nordsøen (norsk zone).</w:t>
      </w:r>
    </w:p>
    <w:p w14:paraId="74224827" w14:textId="77777777" w:rsidR="00A720B5" w:rsidRPr="00A720B5" w:rsidRDefault="00A720B5" w:rsidP="00D23B1D">
      <w:pPr>
        <w:pStyle w:val="Listeafsnit"/>
        <w:numPr>
          <w:ilvl w:val="0"/>
          <w:numId w:val="2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50 ‰ af kulmule i Nordsøen (EU-farvande).</w:t>
      </w:r>
    </w:p>
    <w:p w14:paraId="6236E3E5" w14:textId="77777777" w:rsidR="00A720B5" w:rsidRPr="00A720B5" w:rsidRDefault="00A720B5" w:rsidP="00D23B1D">
      <w:pPr>
        <w:pStyle w:val="Listeafsnit"/>
        <w:numPr>
          <w:ilvl w:val="0"/>
          <w:numId w:val="2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20 ‰ af pighvar og slethvar i Nordsøen.</w:t>
      </w:r>
    </w:p>
    <w:p w14:paraId="6ED1BF66" w14:textId="77777777" w:rsidR="00A720B5" w:rsidRPr="00A720B5" w:rsidRDefault="00A720B5" w:rsidP="00D23B1D">
      <w:pPr>
        <w:pStyle w:val="Listeafsnit"/>
        <w:numPr>
          <w:ilvl w:val="0"/>
          <w:numId w:val="2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20 ‰ af havtaske i Nordsøen (norsk zone).</w:t>
      </w:r>
    </w:p>
    <w:p w14:paraId="7FA8ABE1" w14:textId="77777777" w:rsidR="00A720B5" w:rsidRPr="00A720B5" w:rsidRDefault="00A720B5" w:rsidP="00D23B1D">
      <w:pPr>
        <w:pStyle w:val="Listeafsnit"/>
        <w:numPr>
          <w:ilvl w:val="0"/>
          <w:numId w:val="2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50 ‰ af brisling i Nordsøen (EU-farvande).</w:t>
      </w:r>
    </w:p>
    <w:p w14:paraId="04D6D273" w14:textId="77777777" w:rsidR="00A720B5" w:rsidRPr="00A720B5" w:rsidRDefault="00A720B5" w:rsidP="00D23B1D">
      <w:pPr>
        <w:pStyle w:val="Listeafsnit"/>
        <w:numPr>
          <w:ilvl w:val="0"/>
          <w:numId w:val="2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50 ‰ af brisling i Skagerrak og Kattegat.</w:t>
      </w:r>
    </w:p>
    <w:p w14:paraId="4054350F" w14:textId="77777777" w:rsidR="00A720B5" w:rsidRPr="00A720B5" w:rsidRDefault="00A720B5" w:rsidP="00D23B1D">
      <w:pPr>
        <w:pStyle w:val="Listeafsnit"/>
        <w:numPr>
          <w:ilvl w:val="0"/>
          <w:numId w:val="2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50 ‰ af brisling i Østersøen og Bælterne.</w:t>
      </w:r>
    </w:p>
    <w:p w14:paraId="79844B86" w14:textId="77777777" w:rsidR="00A720B5" w:rsidRPr="00A720B5" w:rsidRDefault="00A720B5" w:rsidP="00D23B1D">
      <w:pPr>
        <w:pStyle w:val="Listeafsnit"/>
        <w:numPr>
          <w:ilvl w:val="0"/>
          <w:numId w:val="2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50 ‰ af sild i Østersøen og Bælterne.</w:t>
      </w:r>
    </w:p>
    <w:p w14:paraId="63525408" w14:textId="77777777" w:rsidR="00A720B5" w:rsidRPr="00A720B5" w:rsidRDefault="00A720B5" w:rsidP="00D23B1D">
      <w:pPr>
        <w:pStyle w:val="Listeafsnit"/>
        <w:numPr>
          <w:ilvl w:val="0"/>
          <w:numId w:val="2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50 ‰ af laks i Østersøen og Bælterne.</w:t>
      </w:r>
    </w:p>
    <w:p w14:paraId="686E9696" w14:textId="36CA0B0D"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xml:space="preserve"> Der afsættes inden for de andele af kvoterne, der er afsat i fiskefonden, jf. § </w:t>
      </w:r>
      <w:r w:rsidR="00874F76">
        <w:rPr>
          <w:rFonts w:ascii="Tahoma" w:eastAsia="Times New Roman" w:hAnsi="Tahoma" w:cs="Tahoma"/>
          <w:color w:val="000000"/>
          <w:sz w:val="19"/>
          <w:szCs w:val="19"/>
          <w:lang w:eastAsia="da-DK"/>
        </w:rPr>
        <w:t>57</w:t>
      </w:r>
      <w:r w:rsidRPr="00A720B5">
        <w:rPr>
          <w:rFonts w:ascii="Tahoma" w:eastAsia="Times New Roman" w:hAnsi="Tahoma" w:cs="Tahoma"/>
          <w:color w:val="000000"/>
          <w:sz w:val="19"/>
          <w:szCs w:val="19"/>
          <w:lang w:eastAsia="da-DK"/>
        </w:rPr>
        <w:t xml:space="preserve">, samt de andele af kvoterne, der er afsat til reserve, jf. § </w:t>
      </w:r>
      <w:r w:rsidR="00874F76">
        <w:rPr>
          <w:rFonts w:ascii="Tahoma" w:eastAsia="Times New Roman" w:hAnsi="Tahoma" w:cs="Tahoma"/>
          <w:color w:val="000000"/>
          <w:sz w:val="19"/>
          <w:szCs w:val="19"/>
          <w:lang w:eastAsia="da-DK"/>
        </w:rPr>
        <w:t>139</w:t>
      </w:r>
      <w:r w:rsidRPr="00A720B5">
        <w:rPr>
          <w:rFonts w:ascii="Tahoma" w:eastAsia="Times New Roman" w:hAnsi="Tahoma" w:cs="Tahoma"/>
          <w:color w:val="000000"/>
          <w:sz w:val="19"/>
          <w:szCs w:val="19"/>
          <w:lang w:eastAsia="da-DK"/>
        </w:rPr>
        <w:t>, stk. 3, indtil videre følgende promilleandele af de danske kvoter til låne-IOK til IOKINDUSTRI-FE fartøjer:</w:t>
      </w:r>
    </w:p>
    <w:p w14:paraId="7593F6F8" w14:textId="77777777" w:rsidR="00A720B5" w:rsidRPr="00A720B5" w:rsidRDefault="00A720B5" w:rsidP="00D23B1D">
      <w:pPr>
        <w:pStyle w:val="Listeafsnit"/>
        <w:numPr>
          <w:ilvl w:val="0"/>
          <w:numId w:val="27"/>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20 ‰ af tobis i Nordsøen (EU-farvande og norsk zone) samt Skagerrak og Kattegat.</w:t>
      </w:r>
    </w:p>
    <w:p w14:paraId="4876794F" w14:textId="77777777" w:rsidR="00A720B5" w:rsidRPr="00A720B5" w:rsidRDefault="00A720B5" w:rsidP="00D23B1D">
      <w:pPr>
        <w:pStyle w:val="Listeafsnit"/>
        <w:numPr>
          <w:ilvl w:val="0"/>
          <w:numId w:val="27"/>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10 ‰ af sperling i Nordsøen (EU-farvande) samt Skagerrak og Kattegat.</w:t>
      </w:r>
    </w:p>
    <w:p w14:paraId="0418B73A" w14:textId="77777777" w:rsidR="00A720B5" w:rsidRPr="00A720B5" w:rsidRDefault="00A720B5" w:rsidP="00D23B1D">
      <w:pPr>
        <w:pStyle w:val="Listeafsnit"/>
        <w:numPr>
          <w:ilvl w:val="0"/>
          <w:numId w:val="27"/>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20 ‰ af brisling i Nordsøen (EU-farvande).</w:t>
      </w:r>
    </w:p>
    <w:p w14:paraId="4339D249"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I ansøgningen om låne-FKA eller låne-IOK skal ansøgeren angive, hvilken fordeling af de nævnte kvoter, der ønskes tildelt.</w:t>
      </w:r>
    </w:p>
    <w:p w14:paraId="1C45066D" w14:textId="76CD801B"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5B191B">
        <w:rPr>
          <w:rFonts w:ascii="Tahoma" w:eastAsia="Times New Roman" w:hAnsi="Tahoma" w:cs="Tahoma"/>
          <w:b/>
          <w:bCs/>
          <w:color w:val="000000"/>
          <w:sz w:val="19"/>
          <w:szCs w:val="19"/>
          <w:lang w:eastAsia="da-DK"/>
        </w:rPr>
        <w:t>93</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I det omfang der inden for de andele af de enkelte kvoter til de forskellige farvandsområder, der er afsat henhold til § </w:t>
      </w:r>
      <w:r w:rsidR="00874F76">
        <w:rPr>
          <w:rFonts w:ascii="Tahoma" w:eastAsia="Times New Roman" w:hAnsi="Tahoma" w:cs="Tahoma"/>
          <w:color w:val="000000"/>
          <w:sz w:val="19"/>
          <w:szCs w:val="19"/>
          <w:lang w:eastAsia="da-DK"/>
        </w:rPr>
        <w:t>92</w:t>
      </w:r>
      <w:r w:rsidRPr="00A720B5">
        <w:rPr>
          <w:rFonts w:ascii="Tahoma" w:eastAsia="Times New Roman" w:hAnsi="Tahoma" w:cs="Tahoma"/>
          <w:color w:val="000000"/>
          <w:sz w:val="19"/>
          <w:szCs w:val="19"/>
          <w:lang w:eastAsia="da-DK"/>
        </w:rPr>
        <w:t>, ikke er tilstrækkelige mængder til at imødekomme alle ansøgninger, nedsættes tildelingerne for de enkelte kvoter forholdsmæssigt. I det omfang, der fortsat er andele af andre kvoter til rådighed, kan disse tildeles i stedet for.</w:t>
      </w:r>
    </w:p>
    <w:p w14:paraId="1F143727" w14:textId="102A9FFA"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w:t>
      </w:r>
      <w:r w:rsidR="00AD0D6A">
        <w:rPr>
          <w:rFonts w:ascii="Tahoma" w:eastAsia="Times New Roman" w:hAnsi="Tahoma" w:cs="Tahoma"/>
          <w:b/>
          <w:bCs/>
          <w:color w:val="000000"/>
          <w:sz w:val="19"/>
          <w:szCs w:val="19"/>
          <w:lang w:eastAsia="da-DK"/>
        </w:rPr>
        <w:t xml:space="preserve"> </w:t>
      </w:r>
      <w:r w:rsidR="005B191B">
        <w:rPr>
          <w:rFonts w:ascii="Tahoma" w:eastAsia="Times New Roman" w:hAnsi="Tahoma" w:cs="Tahoma"/>
          <w:b/>
          <w:bCs/>
          <w:color w:val="000000"/>
          <w:sz w:val="19"/>
          <w:szCs w:val="19"/>
          <w:lang w:eastAsia="da-DK"/>
        </w:rPr>
        <w:t>94</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Låne-FKA og låne-IOK indgår, i den periode de står til rådighed for fartøjet, i de samlede årsmængder, der kan fiskes af fartøjet. Op til 25 % af fartøjets samlede årsmængde inklusive de mængder, der er tildelt på grundlag af låne-FKA, kan overføres til andre FKA-fartøjer, jf. § </w:t>
      </w:r>
      <w:r w:rsidR="00E87683">
        <w:rPr>
          <w:rFonts w:ascii="Tahoma" w:eastAsia="Times New Roman" w:hAnsi="Tahoma" w:cs="Tahoma"/>
          <w:color w:val="000000"/>
          <w:sz w:val="19"/>
          <w:szCs w:val="19"/>
          <w:lang w:eastAsia="da-DK"/>
        </w:rPr>
        <w:t>52</w:t>
      </w:r>
      <w:r w:rsidRPr="00A720B5">
        <w:rPr>
          <w:rFonts w:ascii="Tahoma" w:eastAsia="Times New Roman" w:hAnsi="Tahoma" w:cs="Tahoma"/>
          <w:color w:val="000000"/>
          <w:sz w:val="19"/>
          <w:szCs w:val="19"/>
          <w:lang w:eastAsia="da-DK"/>
        </w:rPr>
        <w:t>.</w:t>
      </w:r>
    </w:p>
    <w:p w14:paraId="65948571" w14:textId="5F377A89"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xml:space="preserve"> Låne-FKA og låne-IOK kan ikke overføres til andre fartøjer i medfør af §§ </w:t>
      </w:r>
      <w:r w:rsidR="00E87683">
        <w:rPr>
          <w:rFonts w:ascii="Tahoma" w:eastAsia="Times New Roman" w:hAnsi="Tahoma" w:cs="Tahoma"/>
          <w:color w:val="000000"/>
          <w:sz w:val="19"/>
          <w:szCs w:val="19"/>
          <w:lang w:eastAsia="da-DK"/>
        </w:rPr>
        <w:t>100 og 101</w:t>
      </w:r>
      <w:r w:rsidRPr="00A720B5">
        <w:rPr>
          <w:rFonts w:ascii="Tahoma" w:eastAsia="Times New Roman" w:hAnsi="Tahoma" w:cs="Tahoma"/>
          <w:color w:val="000000"/>
          <w:sz w:val="19"/>
          <w:szCs w:val="19"/>
          <w:lang w:eastAsia="da-DK"/>
        </w:rPr>
        <w:t>.</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vil dog kunne tillade, at den eller de nyetablerede i den periode, jf. § </w:t>
      </w:r>
      <w:r w:rsidR="000704FC">
        <w:rPr>
          <w:rFonts w:ascii="Tahoma" w:eastAsia="Times New Roman" w:hAnsi="Tahoma" w:cs="Tahoma"/>
          <w:color w:val="000000"/>
          <w:sz w:val="19"/>
          <w:szCs w:val="19"/>
          <w:lang w:eastAsia="da-DK"/>
        </w:rPr>
        <w:t>89</w:t>
      </w:r>
      <w:r w:rsidRPr="00A720B5">
        <w:rPr>
          <w:rFonts w:ascii="Tahoma" w:eastAsia="Times New Roman" w:hAnsi="Tahoma" w:cs="Tahoma"/>
          <w:color w:val="000000"/>
          <w:sz w:val="19"/>
          <w:szCs w:val="19"/>
          <w:lang w:eastAsia="da-DK"/>
        </w:rPr>
        <w:t xml:space="preserve">, hvor låne-FKA eller låne-IOK står til rådighed for den eller de nyetablerede, foretager en fartøjsudskiftning. Retten til låne-FKA kan kun videreføres, hvis den eller de nyetablerede har mindst samme ejerandel i det fartøj, der skiftes til, som i det udskiftede fartøj. Det er desuden en betingelse for godkendelse, at det fartøj, der skiftes til, er i mindst samme længdekategori, jf. § </w:t>
      </w:r>
      <w:r w:rsidR="00E87683">
        <w:rPr>
          <w:rFonts w:ascii="Tahoma" w:eastAsia="Times New Roman" w:hAnsi="Tahoma" w:cs="Tahoma"/>
          <w:color w:val="000000"/>
          <w:sz w:val="19"/>
          <w:szCs w:val="19"/>
          <w:lang w:eastAsia="da-DK"/>
        </w:rPr>
        <w:t>90</w:t>
      </w:r>
      <w:r w:rsidRPr="00A720B5">
        <w:rPr>
          <w:rFonts w:ascii="Tahoma" w:eastAsia="Times New Roman" w:hAnsi="Tahoma" w:cs="Tahoma"/>
          <w:color w:val="000000"/>
          <w:sz w:val="19"/>
          <w:szCs w:val="19"/>
          <w:lang w:eastAsia="da-DK"/>
        </w:rPr>
        <w:t>, stk. 4.</w:t>
      </w:r>
    </w:p>
    <w:p w14:paraId="0DD03BB0" w14:textId="6E64C3CA" w:rsidR="00A720B5" w:rsidRPr="00A720B5" w:rsidRDefault="00A720B5" w:rsidP="00A720B5">
      <w:pPr>
        <w:shd w:val="clear" w:color="auto" w:fill="FFFFFF"/>
        <w:spacing w:before="400" w:after="100" w:line="240" w:lineRule="auto"/>
        <w:jc w:val="center"/>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lastRenderedPageBreak/>
        <w:t xml:space="preserve">Kapitel </w:t>
      </w:r>
      <w:r w:rsidR="00AD0D6A">
        <w:rPr>
          <w:rFonts w:ascii="Tahoma" w:eastAsia="Times New Roman" w:hAnsi="Tahoma" w:cs="Tahoma"/>
          <w:color w:val="000000"/>
          <w:sz w:val="19"/>
          <w:szCs w:val="19"/>
          <w:lang w:eastAsia="da-DK"/>
        </w:rPr>
        <w:t>9</w:t>
      </w:r>
    </w:p>
    <w:p w14:paraId="088E772D" w14:textId="77777777" w:rsidR="00A720B5" w:rsidRPr="00A720B5" w:rsidRDefault="00A720B5" w:rsidP="00A720B5">
      <w:pPr>
        <w:shd w:val="clear" w:color="auto" w:fill="FFFFFF"/>
        <w:spacing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Bytte af årsmængder af kvoter omfattet af IOK og FKA</w:t>
      </w:r>
    </w:p>
    <w:p w14:paraId="5C7EC194"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Bytte mellem dansk indregistrerede fartøjer</w:t>
      </w:r>
    </w:p>
    <w:p w14:paraId="05D52881" w14:textId="4C74092F"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5B191B">
        <w:rPr>
          <w:rFonts w:ascii="Tahoma" w:eastAsia="Times New Roman" w:hAnsi="Tahoma" w:cs="Tahoma"/>
          <w:b/>
          <w:bCs/>
          <w:color w:val="000000"/>
          <w:sz w:val="19"/>
          <w:szCs w:val="19"/>
          <w:lang w:eastAsia="da-DK"/>
        </w:rPr>
        <w:t>95</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Fartøjsejere kan efter ansøgning bytte årsmængder inden for det enkelte kvoteår.</w:t>
      </w:r>
    </w:p>
    <w:p w14:paraId="5D7F9941"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kan meddele tilladelse til, at årsmængde flyttes fra et fartøj (det afgivende fartøj) til et andet fartøj (modtagerfartøjet) samtidig med, at der flyttes årsmængde fra modtagerfartøjet til det afgivende fartøj. Bytterne skal foregå inden for en ramme i forhold til værdien af de mængder, der byttes, jf. stk. 4.</w:t>
      </w:r>
    </w:p>
    <w:p w14:paraId="03273BE4"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Efter at</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har meddelt tilladelse efter stk. 2, registrerer styrelsen de foretagne bytter af årsmængde.</w:t>
      </w:r>
    </w:p>
    <w:p w14:paraId="1331552D"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4.</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kan kun meddele tilladelse til og registrere bytter efter stk.</w:t>
      </w:r>
      <w:r w:rsidR="00E87683">
        <w:rPr>
          <w:rFonts w:ascii="Tahoma" w:eastAsia="Times New Roman" w:hAnsi="Tahoma" w:cs="Tahoma"/>
          <w:color w:val="000000"/>
          <w:sz w:val="19"/>
          <w:szCs w:val="19"/>
          <w:lang w:eastAsia="da-DK"/>
        </w:rPr>
        <w:t xml:space="preserve"> </w:t>
      </w:r>
      <w:r w:rsidRPr="00A720B5">
        <w:rPr>
          <w:rFonts w:ascii="Tahoma" w:eastAsia="Times New Roman" w:hAnsi="Tahoma" w:cs="Tahoma"/>
          <w:color w:val="000000"/>
          <w:sz w:val="19"/>
          <w:szCs w:val="19"/>
          <w:lang w:eastAsia="da-DK"/>
        </w:rPr>
        <w:t>1, hvis der højst er en difference på 10 % mellem værdien af de mængder, der byttes. Værdien opgøres i forhold til de gennemsnitlige afregningspriser for det forudgående år for de kvoter, der byttes mængder for. De gennemsnitlige afregningspriser for det forudgående år vil fremgå af en tabel, der offentliggøres i henhold til bilag 6.</w:t>
      </w:r>
    </w:p>
    <w:p w14:paraId="669D4D6E"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5.</w:t>
      </w:r>
      <w:r w:rsidRPr="00A720B5">
        <w:rPr>
          <w:rFonts w:ascii="Tahoma" w:eastAsia="Times New Roman" w:hAnsi="Tahoma" w:cs="Tahoma"/>
          <w:color w:val="000000"/>
          <w:sz w:val="19"/>
          <w:szCs w:val="19"/>
          <w:lang w:eastAsia="da-DK"/>
        </w:rPr>
        <w:t> Ansøgning skal indgives som en fælles ansøgning fra ejerne af de berørte fartøjer.</w:t>
      </w:r>
    </w:p>
    <w:p w14:paraId="3BB05AA4"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Bytte af retten til at anvende årsmængde til fartøjer fra andre EU-lande (individuelle kvotebytter)</w:t>
      </w:r>
    </w:p>
    <w:p w14:paraId="77920BB5" w14:textId="39F46CEA"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5B191B">
        <w:rPr>
          <w:rFonts w:ascii="Tahoma" w:eastAsia="Times New Roman" w:hAnsi="Tahoma" w:cs="Tahoma"/>
          <w:b/>
          <w:bCs/>
          <w:color w:val="000000"/>
          <w:sz w:val="19"/>
          <w:szCs w:val="19"/>
          <w:lang w:eastAsia="da-DK"/>
        </w:rPr>
        <w:t>96</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Fra Fiskefonden anvendes 303 ‰ af de i § </w:t>
      </w:r>
      <w:r w:rsidR="00E87683">
        <w:rPr>
          <w:rFonts w:ascii="Tahoma" w:eastAsia="Times New Roman" w:hAnsi="Tahoma" w:cs="Tahoma"/>
          <w:color w:val="000000"/>
          <w:sz w:val="19"/>
          <w:szCs w:val="19"/>
          <w:lang w:eastAsia="da-DK"/>
        </w:rPr>
        <w:t>57</w:t>
      </w:r>
      <w:r w:rsidRPr="00A720B5">
        <w:rPr>
          <w:rFonts w:ascii="Tahoma" w:eastAsia="Times New Roman" w:hAnsi="Tahoma" w:cs="Tahoma"/>
          <w:color w:val="000000"/>
          <w:sz w:val="19"/>
          <w:szCs w:val="19"/>
          <w:lang w:eastAsia="da-DK"/>
        </w:rPr>
        <w:t>, stk. 1, nr. 5, afsatte 353 ‰ således, at disse promiller uddeles som en årsmængde til alle fartøjer, der disponerer over FKA på vestkvoten. Fordelingen sker i forhold til de FKA, som fartøjerne disponerer over på vestkvoten. Fartøjerne kan fiske årsmængden i den østlige Østersø eller meddele</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at mængden står til rådighed for bytter med andre lande, som Danmark foretager af torsk mellem de to kvoter i Østersøen. Hvis Danmark gennemfører bytte af torsk fra østkvoten til vestkvoten, får fartøjet rådighed over mængder på vestkvoten, der forholdsmæssigt svarer til den mængde af torsk fra østkvoten, som fartøjsejeren har stillet til rådighed for kvotebytte. Hvis forholdet i byttet mellem landene er et andet end 1:1, kan den mængde vesttorsk, som fartøjet får rådighed over, tilsvarende reduceres eller forøges. Hvis der ikke opnås bytter for hele den mængde, som fartøjsejerne har stillet til rådighed for bytter, stiller</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forholdsmæssigt de mængder, der er byttet, til rådighed for de fartøjer, der har stillet mængder til rådighed for bytte.</w:t>
      </w:r>
    </w:p>
    <w:p w14:paraId="38D81F8E"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Fartøjer, som råder over kvoteandele af torsk i Østersøen fra vestkvoten, og som maksimalt råder over kvoteandele svarende til 500 kg årsmængder af torsk pr. farvandsområde i andre farvande end den vestlige Østersø og som meddeler</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at der står mængder til rådighed for bytte inden den 1. februar i et givent år, har fortrinsret til torsk, der bliver til rådighed på vestkvoten gennem bytter. For mængder, der stilles til rådighed for bytte efter den 1. februar i et givent år, fordeles de vesttorsk, der indkommer via bytter, til samtlige fartøjer.</w:t>
      </w:r>
    </w:p>
    <w:p w14:paraId="563F6DB7"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De nærmere vilkår for bytte i medfør af stk. 1 og 2 kan fastsættes ved meddelelse i henhold til bilag 6. Desuden kan det fastsættes, at</w:t>
      </w:r>
    </w:p>
    <w:p w14:paraId="5A60EB3B" w14:textId="77777777" w:rsidR="00A720B5" w:rsidRPr="00A720B5" w:rsidRDefault="00A720B5" w:rsidP="00D23B1D">
      <w:pPr>
        <w:pStyle w:val="Listeafsnit"/>
        <w:numPr>
          <w:ilvl w:val="0"/>
          <w:numId w:val="28"/>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fartøjsejerne kan stille en større andel af fartøjets årsmængde af torsk fra østkvoten til rådighed for bytter end den del af årsmængden, der er uddelt som fleksibilitets- og bytteårsmængde, og</w:t>
      </w:r>
    </w:p>
    <w:p w14:paraId="532D29E6" w14:textId="77777777" w:rsidR="00A720B5" w:rsidRPr="00A720B5" w:rsidRDefault="00A720B5" w:rsidP="00D23B1D">
      <w:pPr>
        <w:pStyle w:val="Listeafsnit"/>
        <w:numPr>
          <w:ilvl w:val="0"/>
          <w:numId w:val="28"/>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fartøjsejere, der disponerer over årsmængde af torsk på vestkvoten, kan stille mængder til rådighed for</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med henblik på, at disse kan indgå i bytter, som Danmark foretager af torsk mellem de to kvoter i Østersøen.</w:t>
      </w:r>
    </w:p>
    <w:p w14:paraId="06AD32E0" w14:textId="31B9F65A"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5B191B">
        <w:rPr>
          <w:rFonts w:ascii="Tahoma" w:eastAsia="Times New Roman" w:hAnsi="Tahoma" w:cs="Tahoma"/>
          <w:b/>
          <w:bCs/>
          <w:color w:val="000000"/>
          <w:sz w:val="19"/>
          <w:szCs w:val="19"/>
          <w:lang w:eastAsia="da-DK"/>
        </w:rPr>
        <w:t>97</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Fartøjsejere kan på samme måde, som angivet for torsk, jf. § </w:t>
      </w:r>
      <w:r w:rsidR="00E87683">
        <w:rPr>
          <w:rFonts w:ascii="Tahoma" w:eastAsia="Times New Roman" w:hAnsi="Tahoma" w:cs="Tahoma"/>
          <w:color w:val="000000"/>
          <w:sz w:val="19"/>
          <w:szCs w:val="19"/>
          <w:lang w:eastAsia="da-DK"/>
        </w:rPr>
        <w:t>96</w:t>
      </w:r>
      <w:r w:rsidRPr="00A720B5">
        <w:rPr>
          <w:rFonts w:ascii="Tahoma" w:eastAsia="Times New Roman" w:hAnsi="Tahoma" w:cs="Tahoma"/>
          <w:color w:val="000000"/>
          <w:sz w:val="19"/>
          <w:szCs w:val="19"/>
          <w:lang w:eastAsia="da-DK"/>
        </w:rPr>
        <w:t>, meddele</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at mængder, som fartøjet råder over af sild på østkvoten, står til rådighed for bytte med sild på vestkvoten. Nærmere regler kan udstedes i medfør af bilag 6.</w:t>
      </w:r>
    </w:p>
    <w:p w14:paraId="3D857871"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kan udsende bilag 6 meddelelse om mulighed for, at fartøjsejere kan stille årsmængde af en bestemt kvote til rådighed for bytte.</w:t>
      </w:r>
    </w:p>
    <w:p w14:paraId="446A6250" w14:textId="0536C54E"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5B191B">
        <w:rPr>
          <w:rFonts w:ascii="Tahoma" w:eastAsia="Times New Roman" w:hAnsi="Tahoma" w:cs="Tahoma"/>
          <w:b/>
          <w:bCs/>
          <w:color w:val="000000"/>
          <w:sz w:val="19"/>
          <w:szCs w:val="19"/>
          <w:lang w:eastAsia="da-DK"/>
        </w:rPr>
        <w:t>98</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Et fartøjs samlede ejerkreds kan overdrage retten til at fiske en del af fartøjets samlede årsmængde af sild og makrel omfattet af IOK og industriarter omfattet af IOK til et nærmere angivet EF-fartøj mod at få overført mængder, herunder i andre farvande, af andre kvoter fra det pågældende EF-fartøj, der kan fiskes i samme år eller det følgende kalenderår.</w:t>
      </w:r>
    </w:p>
    <w:p w14:paraId="404A7A0B"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Individuelt kvotebytte efter stk. 1-3 gennemføres mellem fiskerimyndighederne i Danmark og det pågældende medlemsland efter de gældende regler herom.</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kan afslå at gennemføre byttet på grundlag af en vurdering af, at dette ikke bidrager til de samlede muligheder for fiskerierhvervet i Danmark. Ejere </w:t>
      </w:r>
      <w:r w:rsidRPr="00A720B5">
        <w:rPr>
          <w:rFonts w:ascii="Tahoma" w:eastAsia="Times New Roman" w:hAnsi="Tahoma" w:cs="Tahoma"/>
          <w:color w:val="000000"/>
          <w:sz w:val="19"/>
          <w:szCs w:val="19"/>
          <w:lang w:eastAsia="da-DK"/>
        </w:rPr>
        <w:lastRenderedPageBreak/>
        <w:t>af et dansk indregistreret fartøj, der ønsker at få gennemført et individuelt kvotebytte, skal indsende ansøgning til</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herom med følgende oplysninger:</w:t>
      </w:r>
    </w:p>
    <w:p w14:paraId="0438CFD1" w14:textId="77777777" w:rsidR="00A720B5" w:rsidRPr="00A720B5" w:rsidRDefault="00A720B5" w:rsidP="00D23B1D">
      <w:pPr>
        <w:pStyle w:val="Listeafsnit"/>
        <w:numPr>
          <w:ilvl w:val="0"/>
          <w:numId w:val="2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Dato for indgåelse af aftale om individuelt kvotebytte.</w:t>
      </w:r>
    </w:p>
    <w:p w14:paraId="128933E9" w14:textId="77777777" w:rsidR="00A720B5" w:rsidRPr="00A720B5" w:rsidRDefault="00A720B5" w:rsidP="00D23B1D">
      <w:pPr>
        <w:pStyle w:val="Listeafsnit"/>
        <w:numPr>
          <w:ilvl w:val="0"/>
          <w:numId w:val="2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Fartøjernes navne og havnekendingsnummer samt det udenlandske fartøjs nationalitet eller navn og adresse på udenlandsk producentorganisation, med hvilken der er indgået aftale om individuelt kvotebytte, hvis det udenlandske fartøj ikke er kendt.</w:t>
      </w:r>
    </w:p>
    <w:p w14:paraId="349920DA" w14:textId="77777777" w:rsidR="00A720B5" w:rsidRPr="00A720B5" w:rsidRDefault="00A720B5" w:rsidP="00D23B1D">
      <w:pPr>
        <w:pStyle w:val="Listeafsnit"/>
        <w:numPr>
          <w:ilvl w:val="0"/>
          <w:numId w:val="2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Størrelsen af de kvoter af de pågældende arter, der byttes, og angivelse af de farvande, hvor kvoterne er tildelt.</w:t>
      </w:r>
    </w:p>
    <w:p w14:paraId="718E0F4D" w14:textId="77777777" w:rsidR="00A720B5" w:rsidRPr="00A720B5" w:rsidRDefault="00A720B5" w:rsidP="00A720B5">
      <w:pPr>
        <w:shd w:val="clear" w:color="auto" w:fill="FFFFFF"/>
        <w:spacing w:line="240" w:lineRule="auto"/>
        <w:ind w:left="280"/>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4) Erklæring om at parterne forpligter sig ved den indgåede handel.</w:t>
      </w:r>
    </w:p>
    <w:p w14:paraId="71EE0171"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Hvis</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kan godkende ansøgningen om kvotebytter, og når kvotebyttet er gennemført med det pågældende medlemslands fiskerimyndigheder, og notificeret over for den Europæiske Kommission, registrerer</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de overførte mængder for det pågældende danske fartøj og udsteder tilladelse til, at mængden af den tilførte kvote kan fiskes med dette fartøj.</w:t>
      </w:r>
    </w:p>
    <w:p w14:paraId="52BA51A6" w14:textId="213C07C5" w:rsidR="00A720B5" w:rsidRPr="00A720B5" w:rsidRDefault="00A720B5" w:rsidP="00A720B5">
      <w:pPr>
        <w:shd w:val="clear" w:color="auto" w:fill="FFFFFF"/>
        <w:spacing w:before="400" w:after="100" w:line="240" w:lineRule="auto"/>
        <w:jc w:val="center"/>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Kapitel </w:t>
      </w:r>
      <w:r w:rsidR="00AD0D6A">
        <w:rPr>
          <w:rFonts w:ascii="Tahoma" w:eastAsia="Times New Roman" w:hAnsi="Tahoma" w:cs="Tahoma"/>
          <w:color w:val="000000"/>
          <w:sz w:val="19"/>
          <w:szCs w:val="19"/>
          <w:lang w:eastAsia="da-DK"/>
        </w:rPr>
        <w:t>10</w:t>
      </w:r>
    </w:p>
    <w:p w14:paraId="50DB220C" w14:textId="77777777" w:rsidR="00A720B5" w:rsidRPr="00A720B5" w:rsidRDefault="00A720B5" w:rsidP="00A720B5">
      <w:pPr>
        <w:shd w:val="clear" w:color="auto" w:fill="FFFFFF"/>
        <w:spacing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Overførelse af FKA</w:t>
      </w:r>
    </w:p>
    <w:p w14:paraId="01B610E9" w14:textId="1D76C6F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5B191B">
        <w:rPr>
          <w:rFonts w:ascii="Tahoma" w:eastAsia="Times New Roman" w:hAnsi="Tahoma" w:cs="Tahoma"/>
          <w:b/>
          <w:bCs/>
          <w:color w:val="000000"/>
          <w:sz w:val="19"/>
          <w:szCs w:val="19"/>
          <w:lang w:eastAsia="da-DK"/>
        </w:rPr>
        <w:t>99</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Hvis et fartøj skifter ejer, er de FKA, der på tidspunktet for ejerskifte er knyttet til fartøjet, efter ejerskifte fortsat knyttet til fartøjet.</w:t>
      </w:r>
    </w:p>
    <w:p w14:paraId="40B3795C" w14:textId="6C1678E5"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5B191B">
        <w:rPr>
          <w:rFonts w:ascii="Tahoma" w:eastAsia="Times New Roman" w:hAnsi="Tahoma" w:cs="Tahoma"/>
          <w:b/>
          <w:bCs/>
          <w:color w:val="000000"/>
          <w:sz w:val="19"/>
          <w:szCs w:val="19"/>
          <w:lang w:eastAsia="da-DK"/>
        </w:rPr>
        <w:t>100</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Ejerkredsen af et fartøj kan overføre fartøjets samlede FKA til op til 10 andre fartøjer. Overførslen skal ske på en gang, således at det afgivende fartøj efter overførslen ikke disponerer over FKA. Meddelelse om overførsel skal gives til</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w:t>
      </w:r>
    </w:p>
    <w:p w14:paraId="4043998A"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Efter overførslen må ejerkredsen ikke anvende det afgivende fartøj identificeret ved EU-ident. nr. til rationsfiskeri.</w:t>
      </w:r>
    </w:p>
    <w:p w14:paraId="7C6608D0"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kan tillade, at det afgivende fartøj identificeret ved EU-ident. nr. efter udskiftning af hele ejerkredsen, kan anvendes til rationsfiskeri.</w:t>
      </w:r>
    </w:p>
    <w:p w14:paraId="716D10EA"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4.</w:t>
      </w:r>
      <w:r w:rsidRPr="00A720B5">
        <w:rPr>
          <w:rFonts w:ascii="Tahoma" w:eastAsia="Times New Roman" w:hAnsi="Tahoma" w:cs="Tahoma"/>
          <w:color w:val="000000"/>
          <w:sz w:val="19"/>
          <w:szCs w:val="19"/>
          <w:lang w:eastAsia="da-DK"/>
        </w:rPr>
        <w:t> Stk. 3 gælder også FKA-fartøjer, hvorfra der er overdraget FKA-andele, jf. stk. 1. Fartøjerne kan anvendes til rationsfiskeri, hvis ejerkredsen er udskiftet i forhold til den ejerkreds, der overførte fartøjets samlede FKA-andele.</w:t>
      </w:r>
    </w:p>
    <w:p w14:paraId="002EDCDE" w14:textId="3ACE0204"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5B191B">
        <w:rPr>
          <w:rFonts w:ascii="Tahoma" w:eastAsia="Times New Roman" w:hAnsi="Tahoma" w:cs="Tahoma"/>
          <w:b/>
          <w:bCs/>
          <w:color w:val="000000"/>
          <w:sz w:val="19"/>
          <w:szCs w:val="19"/>
          <w:lang w:eastAsia="da-DK"/>
        </w:rPr>
        <w:t>101</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Uanset § </w:t>
      </w:r>
      <w:r w:rsidR="00E47AFC">
        <w:rPr>
          <w:rFonts w:ascii="Tahoma" w:eastAsia="Times New Roman" w:hAnsi="Tahoma" w:cs="Tahoma"/>
          <w:color w:val="000000"/>
          <w:sz w:val="19"/>
          <w:szCs w:val="19"/>
          <w:lang w:eastAsia="da-DK"/>
        </w:rPr>
        <w:t>100</w:t>
      </w:r>
      <w:r w:rsidR="00E47AFC" w:rsidRPr="00A720B5">
        <w:rPr>
          <w:rFonts w:ascii="Tahoma" w:eastAsia="Times New Roman" w:hAnsi="Tahoma" w:cs="Tahoma"/>
          <w:color w:val="000000"/>
          <w:sz w:val="19"/>
          <w:szCs w:val="19"/>
          <w:lang w:eastAsia="da-DK"/>
        </w:rPr>
        <w:t xml:space="preserve"> </w:t>
      </w:r>
      <w:r w:rsidRPr="00A720B5">
        <w:rPr>
          <w:rFonts w:ascii="Tahoma" w:eastAsia="Times New Roman" w:hAnsi="Tahoma" w:cs="Tahoma"/>
          <w:color w:val="000000"/>
          <w:sz w:val="19"/>
          <w:szCs w:val="19"/>
          <w:lang w:eastAsia="da-DK"/>
        </w:rPr>
        <w:t>kan</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tillade, at der et givent år overføres op til 25 % af de FKA-andele, det afgivende fartøj disponerer over på overdragelsestidspunktet, til andre fartøjer. Opgørelse af størrelsen af de fartøjskvoteandele, som det afgivende fartøj højst kan overføre, foretages på grundlag af værdien af de FKA-andele, som det afgivende fartøj disponerer over på tidspunktet, hvor første overdragelse finder sted, jf. stk. 2. Hvis der efter første overdragelse tilføres fartøjet kvoteandele, kan der overdrages op til 25 % af disse senere tilførte kvoteandele.</w:t>
      </w:r>
    </w:p>
    <w:p w14:paraId="20DBEDDE"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kan tillade, at et fartøjs kvoteandel af dybvandsrejer i Nordsøen (norsk zone) overføres, uanset at denne udgør mere end 25 % af fartøjets samlede FKA.</w:t>
      </w:r>
    </w:p>
    <w:p w14:paraId="3041207D"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Beregning af værdien af de FKA-andele, der overføres fra det enkelte fartøj, jf. stk. 1, sker på grundlag af de danske kvoter pr. 1. januar i det år, hvor overførslen finder sted, fratrukket de mængder, der for den enkelte kvote i det pågældende år er afsat til fiskeri efter andre ordninger end med FKA. Disse tal for den enkelte kvote offentliggøres i en tabel. Desuden offentliggøres i henhold til bilag 6 en tabel med de gennemsnitlige afregningspriser for det forudgående år.</w:t>
      </w:r>
    </w:p>
    <w:p w14:paraId="4D881E2C"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4.</w:t>
      </w:r>
      <w:r w:rsidRPr="00A720B5">
        <w:rPr>
          <w:rFonts w:ascii="Tahoma" w:eastAsia="Times New Roman" w:hAnsi="Tahoma" w:cs="Tahoma"/>
          <w:color w:val="000000"/>
          <w:sz w:val="19"/>
          <w:szCs w:val="19"/>
          <w:lang w:eastAsia="da-DK"/>
        </w:rPr>
        <w:t> De andele af de enkelte kvoter, som det enkelte fartøj har overført, omregnes til mængder. Værdien af den overførte kvoteandel opgøres på dette grundlag i forhold til de gennemsnitlige afregningspriser for det forudgående år.</w:t>
      </w:r>
    </w:p>
    <w:p w14:paraId="79FA51C0"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5.</w:t>
      </w:r>
      <w:r w:rsidRPr="00A720B5">
        <w:rPr>
          <w:rFonts w:ascii="Tahoma" w:eastAsia="Times New Roman" w:hAnsi="Tahoma" w:cs="Tahoma"/>
          <w:color w:val="000000"/>
          <w:sz w:val="19"/>
          <w:szCs w:val="19"/>
          <w:lang w:eastAsia="da-DK"/>
        </w:rPr>
        <w:t> Meddelelse om ejerskifte registreres i</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s register.</w:t>
      </w:r>
    </w:p>
    <w:p w14:paraId="131F35CD"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6.</w:t>
      </w:r>
      <w:r w:rsidRPr="00A720B5">
        <w:rPr>
          <w:rFonts w:ascii="Tahoma" w:eastAsia="Times New Roman" w:hAnsi="Tahoma" w:cs="Tahoma"/>
          <w:color w:val="000000"/>
          <w:sz w:val="19"/>
          <w:szCs w:val="19"/>
          <w:lang w:eastAsia="da-DK"/>
        </w:rPr>
        <w:t> Ved overdragelse af kvoteandele skal de i bilag 8 nævnte oplysninger gives til</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w:t>
      </w:r>
    </w:p>
    <w:p w14:paraId="2F5FC779" w14:textId="698DBCEE"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5B191B">
        <w:rPr>
          <w:rFonts w:ascii="Tahoma" w:eastAsia="Times New Roman" w:hAnsi="Tahoma" w:cs="Tahoma"/>
          <w:b/>
          <w:bCs/>
          <w:color w:val="000000"/>
          <w:sz w:val="19"/>
          <w:szCs w:val="19"/>
          <w:lang w:eastAsia="da-DK"/>
        </w:rPr>
        <w:t>102</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I perioden fra den 15. november til 31. december modtager</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ikke meddelelse om overførsel af FKA til andre fartøjer i medfør af §§ </w:t>
      </w:r>
      <w:r w:rsidR="00A5288D">
        <w:rPr>
          <w:rFonts w:ascii="Tahoma" w:eastAsia="Times New Roman" w:hAnsi="Tahoma" w:cs="Tahoma"/>
          <w:color w:val="000000"/>
          <w:sz w:val="19"/>
          <w:szCs w:val="19"/>
          <w:lang w:eastAsia="da-DK"/>
        </w:rPr>
        <w:t>100 og 101</w:t>
      </w:r>
      <w:r w:rsidRPr="00A720B5">
        <w:rPr>
          <w:rFonts w:ascii="Tahoma" w:eastAsia="Times New Roman" w:hAnsi="Tahoma" w:cs="Tahoma"/>
          <w:color w:val="000000"/>
          <w:sz w:val="19"/>
          <w:szCs w:val="19"/>
          <w:lang w:eastAsia="da-DK"/>
        </w:rPr>
        <w:t xml:space="preserve">. Overførelse og bytte af årsmængde efter §§ </w:t>
      </w:r>
      <w:r w:rsidR="00A5288D">
        <w:rPr>
          <w:rFonts w:ascii="Tahoma" w:eastAsia="Times New Roman" w:hAnsi="Tahoma" w:cs="Tahoma"/>
          <w:color w:val="000000"/>
          <w:sz w:val="19"/>
          <w:szCs w:val="19"/>
          <w:lang w:eastAsia="da-DK"/>
        </w:rPr>
        <w:t>52</w:t>
      </w:r>
      <w:r w:rsidRPr="00A720B5">
        <w:rPr>
          <w:rFonts w:ascii="Tahoma" w:eastAsia="Times New Roman" w:hAnsi="Tahoma" w:cs="Tahoma"/>
          <w:color w:val="000000"/>
          <w:sz w:val="19"/>
          <w:szCs w:val="19"/>
          <w:lang w:eastAsia="da-DK"/>
        </w:rPr>
        <w:t xml:space="preserve">, </w:t>
      </w:r>
      <w:r w:rsidR="00A5288D">
        <w:rPr>
          <w:rFonts w:ascii="Tahoma" w:eastAsia="Times New Roman" w:hAnsi="Tahoma" w:cs="Tahoma"/>
          <w:color w:val="000000"/>
          <w:sz w:val="19"/>
          <w:szCs w:val="19"/>
          <w:lang w:eastAsia="da-DK"/>
        </w:rPr>
        <w:t>53</w:t>
      </w:r>
      <w:r w:rsidR="00A5288D" w:rsidRPr="00A720B5">
        <w:rPr>
          <w:rFonts w:ascii="Tahoma" w:eastAsia="Times New Roman" w:hAnsi="Tahoma" w:cs="Tahoma"/>
          <w:color w:val="000000"/>
          <w:sz w:val="19"/>
          <w:szCs w:val="19"/>
          <w:lang w:eastAsia="da-DK"/>
        </w:rPr>
        <w:t xml:space="preserve"> </w:t>
      </w:r>
      <w:r w:rsidRPr="00A720B5">
        <w:rPr>
          <w:rFonts w:ascii="Tahoma" w:eastAsia="Times New Roman" w:hAnsi="Tahoma" w:cs="Tahoma"/>
          <w:color w:val="000000"/>
          <w:sz w:val="19"/>
          <w:szCs w:val="19"/>
          <w:lang w:eastAsia="da-DK"/>
        </w:rPr>
        <w:t xml:space="preserve">og </w:t>
      </w:r>
      <w:r w:rsidR="00A5288D">
        <w:rPr>
          <w:rFonts w:ascii="Tahoma" w:eastAsia="Times New Roman" w:hAnsi="Tahoma" w:cs="Tahoma"/>
          <w:color w:val="000000"/>
          <w:sz w:val="19"/>
          <w:szCs w:val="19"/>
          <w:lang w:eastAsia="da-DK"/>
        </w:rPr>
        <w:t>95</w:t>
      </w:r>
      <w:r w:rsidR="00A5288D" w:rsidRPr="00A720B5">
        <w:rPr>
          <w:rFonts w:ascii="Tahoma" w:eastAsia="Times New Roman" w:hAnsi="Tahoma" w:cs="Tahoma"/>
          <w:color w:val="000000"/>
          <w:sz w:val="19"/>
          <w:szCs w:val="19"/>
          <w:lang w:eastAsia="da-DK"/>
        </w:rPr>
        <w:t xml:space="preserve"> </w:t>
      </w:r>
      <w:r w:rsidRPr="00A720B5">
        <w:rPr>
          <w:rFonts w:ascii="Tahoma" w:eastAsia="Times New Roman" w:hAnsi="Tahoma" w:cs="Tahoma"/>
          <w:color w:val="000000"/>
          <w:sz w:val="19"/>
          <w:szCs w:val="19"/>
          <w:lang w:eastAsia="da-DK"/>
        </w:rPr>
        <w:t>kan fortsat finde sted i denne periode.</w:t>
      </w:r>
    </w:p>
    <w:p w14:paraId="08744A2C" w14:textId="02E23512"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7736CD">
        <w:rPr>
          <w:rFonts w:ascii="Tahoma" w:eastAsia="Times New Roman" w:hAnsi="Tahoma" w:cs="Tahoma"/>
          <w:b/>
          <w:bCs/>
          <w:color w:val="000000"/>
          <w:sz w:val="19"/>
          <w:szCs w:val="19"/>
          <w:lang w:eastAsia="da-DK"/>
        </w:rPr>
        <w:t>103</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Hvis et fartøj, hvortil der er knyttet FKA, udgår som registreret fiskerfartøj, uden at fartøjsejeren har givet</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meddelelse om, til hvilket fartøj FKA-andelene ønskes overført, bortfalder retten til FKA-andelene, og disse overføres til Fiskefonden.</w:t>
      </w:r>
    </w:p>
    <w:p w14:paraId="704E2BF5" w14:textId="3B1AB6FA" w:rsid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lastRenderedPageBreak/>
        <w:t>Stk. 2.</w:t>
      </w:r>
      <w:r w:rsidRPr="00A720B5">
        <w:rPr>
          <w:rFonts w:ascii="Tahoma" w:eastAsia="Times New Roman" w:hAnsi="Tahoma" w:cs="Tahoma"/>
          <w:color w:val="000000"/>
          <w:sz w:val="19"/>
          <w:szCs w:val="19"/>
          <w:lang w:eastAsia="da-DK"/>
        </w:rPr>
        <w:t xml:space="preserve"> Uanset stk. 1, kan retten til FKA dog efter ansøgning bevares </w:t>
      </w:r>
      <w:r w:rsidR="0074014F">
        <w:rPr>
          <w:rFonts w:ascii="Tahoma" w:eastAsia="Times New Roman" w:hAnsi="Tahoma" w:cs="Tahoma"/>
          <w:color w:val="000000"/>
          <w:sz w:val="19"/>
          <w:szCs w:val="19"/>
          <w:lang w:eastAsia="da-DK"/>
        </w:rPr>
        <w:t>i op til 6 måneder</w:t>
      </w:r>
      <w:r w:rsidRPr="00A720B5">
        <w:rPr>
          <w:rFonts w:ascii="Tahoma" w:eastAsia="Times New Roman" w:hAnsi="Tahoma" w:cs="Tahoma"/>
          <w:color w:val="000000"/>
          <w:sz w:val="19"/>
          <w:szCs w:val="19"/>
          <w:lang w:eastAsia="da-DK"/>
        </w:rPr>
        <w:t>, efter at et fartøj er slettet i</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s fartøjsregister.</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kan endvidere efter ansøgning tillade, at FKA-andelene bevares i en længere periode, dog i højst 18 måneder, hvis fartøjsejeren, inden fartøjet er slettet, har ansøgt om, at FKA-andelene overføres til et andet fartøj, som ejerne har indgået bindende kontrakt om at erhverve.</w:t>
      </w:r>
    </w:p>
    <w:p w14:paraId="01F95C21" w14:textId="62015D07" w:rsidR="003970E0" w:rsidRPr="00A720B5" w:rsidRDefault="003970E0" w:rsidP="003970E0">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 xml:space="preserve">Stk. </w:t>
      </w:r>
      <w:r>
        <w:rPr>
          <w:rFonts w:ascii="Tahoma" w:eastAsia="Times New Roman" w:hAnsi="Tahoma" w:cs="Tahoma"/>
          <w:i/>
          <w:iCs/>
          <w:color w:val="000000"/>
          <w:sz w:val="19"/>
          <w:szCs w:val="19"/>
          <w:lang w:eastAsia="da-DK"/>
        </w:rPr>
        <w:t>3</w:t>
      </w:r>
      <w:r w:rsidRPr="00A720B5">
        <w:rPr>
          <w:rFonts w:ascii="Tahoma" w:eastAsia="Times New Roman" w:hAnsi="Tahoma" w:cs="Tahoma"/>
          <w:i/>
          <w:iCs/>
          <w:color w:val="000000"/>
          <w:sz w:val="19"/>
          <w:szCs w:val="19"/>
          <w:lang w:eastAsia="da-DK"/>
        </w:rPr>
        <w:t>.</w:t>
      </w:r>
      <w:r w:rsidRPr="00A720B5">
        <w:rPr>
          <w:rFonts w:ascii="Tahoma" w:eastAsia="Times New Roman" w:hAnsi="Tahoma" w:cs="Tahoma"/>
          <w:color w:val="000000"/>
          <w:sz w:val="19"/>
          <w:szCs w:val="19"/>
          <w:lang w:eastAsia="da-DK"/>
        </w:rPr>
        <w:t> </w:t>
      </w:r>
      <w:r w:rsidR="001C2744">
        <w:rPr>
          <w:rFonts w:ascii="Tahoma" w:eastAsia="Times New Roman" w:hAnsi="Tahoma" w:cs="Tahoma"/>
          <w:color w:val="000000"/>
          <w:sz w:val="19"/>
          <w:szCs w:val="19"/>
          <w:lang w:eastAsia="da-DK"/>
        </w:rPr>
        <w:t xml:space="preserve">Årsmængder tildelt på baggrund af FKA-andele, der ikke er placeret på et aktivt fartøj, </w:t>
      </w:r>
      <w:r w:rsidR="00393363">
        <w:rPr>
          <w:rFonts w:ascii="Tahoma" w:eastAsia="Times New Roman" w:hAnsi="Tahoma" w:cs="Tahoma"/>
          <w:color w:val="000000"/>
          <w:sz w:val="19"/>
          <w:szCs w:val="19"/>
          <w:lang w:eastAsia="da-DK"/>
        </w:rPr>
        <w:t xml:space="preserve">jf. stk. 2, </w:t>
      </w:r>
      <w:r w:rsidR="001C2744">
        <w:rPr>
          <w:rFonts w:ascii="Tahoma" w:eastAsia="Times New Roman" w:hAnsi="Tahoma" w:cs="Tahoma"/>
          <w:color w:val="000000"/>
          <w:sz w:val="19"/>
          <w:szCs w:val="19"/>
          <w:lang w:eastAsia="da-DK"/>
        </w:rPr>
        <w:t>er omfattet af reglerne i §</w:t>
      </w:r>
      <w:r w:rsidR="003B16A4">
        <w:rPr>
          <w:rFonts w:ascii="Tahoma" w:eastAsia="Times New Roman" w:hAnsi="Tahoma" w:cs="Tahoma"/>
          <w:color w:val="000000"/>
          <w:sz w:val="19"/>
          <w:szCs w:val="19"/>
          <w:lang w:eastAsia="da-DK"/>
        </w:rPr>
        <w:t xml:space="preserve"> 108</w:t>
      </w:r>
      <w:r w:rsidR="00393363">
        <w:rPr>
          <w:rFonts w:ascii="Tahoma" w:eastAsia="Times New Roman" w:hAnsi="Tahoma" w:cs="Tahoma"/>
          <w:color w:val="000000"/>
          <w:sz w:val="19"/>
          <w:szCs w:val="19"/>
          <w:lang w:eastAsia="da-DK"/>
        </w:rPr>
        <w:t>,</w:t>
      </w:r>
      <w:r w:rsidR="001C2744">
        <w:rPr>
          <w:rFonts w:ascii="Tahoma" w:eastAsia="Times New Roman" w:hAnsi="Tahoma" w:cs="Tahoma"/>
          <w:color w:val="000000"/>
          <w:sz w:val="19"/>
          <w:szCs w:val="19"/>
          <w:lang w:eastAsia="da-DK"/>
        </w:rPr>
        <w:t xml:space="preserve"> stk. 5.</w:t>
      </w:r>
    </w:p>
    <w:p w14:paraId="565016DC" w14:textId="77777777" w:rsidR="003970E0" w:rsidRPr="00A720B5" w:rsidRDefault="003970E0" w:rsidP="00A720B5">
      <w:pPr>
        <w:shd w:val="clear" w:color="auto" w:fill="FFFFFF"/>
        <w:spacing w:line="240" w:lineRule="auto"/>
        <w:ind w:firstLine="240"/>
        <w:rPr>
          <w:rFonts w:ascii="Tahoma" w:eastAsia="Times New Roman" w:hAnsi="Tahoma" w:cs="Tahoma"/>
          <w:color w:val="000000"/>
          <w:sz w:val="19"/>
          <w:szCs w:val="19"/>
          <w:lang w:eastAsia="da-DK"/>
        </w:rPr>
      </w:pPr>
    </w:p>
    <w:p w14:paraId="5989CA98" w14:textId="0B724F36"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5B191B">
        <w:rPr>
          <w:rFonts w:ascii="Tahoma" w:eastAsia="Times New Roman" w:hAnsi="Tahoma" w:cs="Tahoma"/>
          <w:b/>
          <w:bCs/>
          <w:color w:val="000000"/>
          <w:sz w:val="19"/>
          <w:szCs w:val="19"/>
          <w:lang w:eastAsia="da-DK"/>
        </w:rPr>
        <w:t>104</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Det er en betingelse for overførsel af FKA fra et fartøj og registrering heraf i</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at der ikke blandt ejerne eller medejerne af det modtagne fartøj er personer</w:t>
      </w:r>
      <w:r w:rsidR="0022357B">
        <w:rPr>
          <w:rFonts w:ascii="Tahoma" w:eastAsia="Times New Roman" w:hAnsi="Tahoma" w:cs="Tahoma"/>
          <w:color w:val="000000"/>
          <w:sz w:val="19"/>
          <w:szCs w:val="19"/>
          <w:lang w:eastAsia="da-DK"/>
        </w:rPr>
        <w:t xml:space="preserve"> eller selskaber</w:t>
      </w:r>
      <w:r w:rsidRPr="00A720B5">
        <w:rPr>
          <w:rFonts w:ascii="Tahoma" w:eastAsia="Times New Roman" w:hAnsi="Tahoma" w:cs="Tahoma"/>
          <w:color w:val="000000"/>
          <w:sz w:val="19"/>
          <w:szCs w:val="19"/>
          <w:lang w:eastAsia="da-DK"/>
        </w:rPr>
        <w:t>, som ved overførslen af FKA vil komme til at overskride én eller flere af de maksimale satser for ejerandele</w:t>
      </w:r>
      <w:ins w:id="335" w:author="Martin Chemnitz Mortensen" w:date="2018-09-26T13:09:00Z">
        <w:r w:rsidR="0078201C">
          <w:rPr>
            <w:rFonts w:ascii="Tahoma" w:eastAsia="Times New Roman" w:hAnsi="Tahoma" w:cs="Tahoma"/>
            <w:color w:val="000000"/>
            <w:sz w:val="19"/>
            <w:szCs w:val="19"/>
            <w:lang w:eastAsia="da-DK"/>
          </w:rPr>
          <w:t xml:space="preserve"> eller selskabsandele</w:t>
        </w:r>
      </w:ins>
      <w:r w:rsidRPr="00A720B5">
        <w:rPr>
          <w:rFonts w:ascii="Tahoma" w:eastAsia="Times New Roman" w:hAnsi="Tahoma" w:cs="Tahoma"/>
          <w:color w:val="000000"/>
          <w:sz w:val="19"/>
          <w:szCs w:val="19"/>
          <w:lang w:eastAsia="da-DK"/>
        </w:rPr>
        <w:t>, som fremgår af bilag 14. Der er desuden en betingelse, at det modtagende fartøj ikke herved kommer til at overskride én eller flere af de maksimale satser for kvoteandele som fremgår af bilag 14, samt de betingelser som fremgår af stk. 3-4.</w:t>
      </w:r>
    </w:p>
    <w:p w14:paraId="162DFD71" w14:textId="4CA0E95D"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Det er desuden en betingelse for registrering af ejerskifte af et fartøj i</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s registre, at der ikke blandt ejerne eller medejerne er personer</w:t>
      </w:r>
      <w:r w:rsidR="0022357B">
        <w:rPr>
          <w:rFonts w:ascii="Tahoma" w:eastAsia="Times New Roman" w:hAnsi="Tahoma" w:cs="Tahoma"/>
          <w:color w:val="000000"/>
          <w:sz w:val="19"/>
          <w:szCs w:val="19"/>
          <w:lang w:eastAsia="da-DK"/>
        </w:rPr>
        <w:t xml:space="preserve"> eller selskaber</w:t>
      </w:r>
      <w:r w:rsidRPr="00A720B5">
        <w:rPr>
          <w:rFonts w:ascii="Tahoma" w:eastAsia="Times New Roman" w:hAnsi="Tahoma" w:cs="Tahoma"/>
          <w:color w:val="000000"/>
          <w:sz w:val="19"/>
          <w:szCs w:val="19"/>
          <w:lang w:eastAsia="da-DK"/>
        </w:rPr>
        <w:t>, som ved registrering af ejerskiftet vil komme til at overskride én eller flere af de maksimale satser for ejerandele</w:t>
      </w:r>
      <w:ins w:id="336" w:author="Martin Chemnitz Mortensen" w:date="2018-09-26T13:09:00Z">
        <w:r w:rsidR="0078201C">
          <w:rPr>
            <w:rFonts w:ascii="Tahoma" w:eastAsia="Times New Roman" w:hAnsi="Tahoma" w:cs="Tahoma"/>
            <w:color w:val="000000"/>
            <w:sz w:val="19"/>
            <w:szCs w:val="19"/>
            <w:lang w:eastAsia="da-DK"/>
          </w:rPr>
          <w:t xml:space="preserve"> eller selskabsandele</w:t>
        </w:r>
      </w:ins>
      <w:r w:rsidRPr="00A720B5">
        <w:rPr>
          <w:rFonts w:ascii="Tahoma" w:eastAsia="Times New Roman" w:hAnsi="Tahoma" w:cs="Tahoma"/>
          <w:color w:val="000000"/>
          <w:sz w:val="19"/>
          <w:szCs w:val="19"/>
          <w:lang w:eastAsia="da-DK"/>
        </w:rPr>
        <w:t>, som fremgår af bilag 14, samt de betingelser som fremgår af stk. 4.</w:t>
      </w:r>
    </w:p>
    <w:p w14:paraId="7D6091D1" w14:textId="542570F2"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Det er en betingelse for overførsel af FKA fra et fartøj og registrering heraf i</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at der ikke blandt ejerne eller medejerne af det modtagende fartøj er personer</w:t>
      </w:r>
      <w:r w:rsidR="0022357B">
        <w:rPr>
          <w:rFonts w:ascii="Tahoma" w:eastAsia="Times New Roman" w:hAnsi="Tahoma" w:cs="Tahoma"/>
          <w:color w:val="000000"/>
          <w:sz w:val="19"/>
          <w:szCs w:val="19"/>
          <w:lang w:eastAsia="da-DK"/>
        </w:rPr>
        <w:t xml:space="preserve"> eller selskaber</w:t>
      </w:r>
      <w:r w:rsidRPr="00A720B5">
        <w:rPr>
          <w:rFonts w:ascii="Tahoma" w:eastAsia="Times New Roman" w:hAnsi="Tahoma" w:cs="Tahoma"/>
          <w:color w:val="000000"/>
          <w:sz w:val="19"/>
          <w:szCs w:val="19"/>
          <w:lang w:eastAsia="da-DK"/>
        </w:rPr>
        <w:t>, der ejer andele i et fartøj med IOK-andele, og som på personniveau</w:t>
      </w:r>
      <w:r w:rsidR="00F26128">
        <w:rPr>
          <w:rFonts w:ascii="Tahoma" w:eastAsia="Times New Roman" w:hAnsi="Tahoma" w:cs="Tahoma"/>
          <w:color w:val="000000"/>
          <w:sz w:val="19"/>
          <w:szCs w:val="19"/>
          <w:lang w:eastAsia="da-DK"/>
        </w:rPr>
        <w:t xml:space="preserve"> eller selskabsniveau</w:t>
      </w:r>
      <w:r w:rsidRPr="00A720B5">
        <w:rPr>
          <w:rFonts w:ascii="Tahoma" w:eastAsia="Times New Roman" w:hAnsi="Tahoma" w:cs="Tahoma"/>
          <w:color w:val="000000"/>
          <w:sz w:val="19"/>
          <w:szCs w:val="19"/>
          <w:lang w:eastAsia="da-DK"/>
        </w:rPr>
        <w:t xml:space="preserve"> ejer årsmængder af IOK-kvoter svarende til mere end </w:t>
      </w:r>
      <w:r w:rsidR="00F26128">
        <w:rPr>
          <w:rFonts w:ascii="Tahoma" w:eastAsia="Times New Roman" w:hAnsi="Tahoma" w:cs="Tahoma"/>
          <w:color w:val="000000"/>
          <w:sz w:val="19"/>
          <w:szCs w:val="19"/>
          <w:lang w:eastAsia="da-DK"/>
        </w:rPr>
        <w:t>1</w:t>
      </w:r>
      <w:r w:rsidRPr="00A720B5">
        <w:rPr>
          <w:rFonts w:ascii="Tahoma" w:eastAsia="Times New Roman" w:hAnsi="Tahoma" w:cs="Tahoma"/>
          <w:color w:val="000000"/>
          <w:sz w:val="19"/>
          <w:szCs w:val="19"/>
          <w:lang w:eastAsia="da-DK"/>
        </w:rPr>
        <w:t>% af de samlede danske IOK-kvoter</w:t>
      </w:r>
      <w:ins w:id="337" w:author="Martin Chemnitz Mortensen" w:date="2018-09-26T13:09:00Z">
        <w:r w:rsidR="0078201C">
          <w:rPr>
            <w:rFonts w:ascii="Tahoma" w:eastAsia="Times New Roman" w:hAnsi="Tahoma" w:cs="Tahoma"/>
            <w:color w:val="000000"/>
            <w:sz w:val="19"/>
            <w:szCs w:val="19"/>
            <w:lang w:eastAsia="da-DK"/>
          </w:rPr>
          <w:t>.</w:t>
        </w:r>
      </w:ins>
      <w:r w:rsidR="00F26128">
        <w:rPr>
          <w:rFonts w:ascii="Tahoma" w:eastAsia="Times New Roman" w:hAnsi="Tahoma" w:cs="Tahoma"/>
          <w:color w:val="000000"/>
          <w:sz w:val="19"/>
          <w:szCs w:val="19"/>
          <w:lang w:eastAsia="da-DK"/>
        </w:rPr>
        <w:t xml:space="preserve"> </w:t>
      </w:r>
      <w:r w:rsidRPr="00A720B5">
        <w:rPr>
          <w:rFonts w:ascii="Tahoma" w:eastAsia="Times New Roman" w:hAnsi="Tahoma" w:cs="Tahoma"/>
          <w:color w:val="000000"/>
          <w:sz w:val="19"/>
          <w:szCs w:val="19"/>
          <w:lang w:eastAsia="da-DK"/>
        </w:rPr>
        <w:t xml:space="preserve">Beregningen sker på grundlag af et gennemsnit af de foregående 3 års endelige danske </w:t>
      </w:r>
      <w:r w:rsidR="00F26128">
        <w:rPr>
          <w:rFonts w:ascii="Tahoma" w:eastAsia="Times New Roman" w:hAnsi="Tahoma" w:cs="Tahoma"/>
          <w:color w:val="000000"/>
          <w:sz w:val="19"/>
          <w:szCs w:val="19"/>
          <w:lang w:eastAsia="da-DK"/>
        </w:rPr>
        <w:t>IOK-</w:t>
      </w:r>
      <w:r w:rsidRPr="00A720B5">
        <w:rPr>
          <w:rFonts w:ascii="Tahoma" w:eastAsia="Times New Roman" w:hAnsi="Tahoma" w:cs="Tahoma"/>
          <w:color w:val="000000"/>
          <w:sz w:val="19"/>
          <w:szCs w:val="19"/>
          <w:lang w:eastAsia="da-DK"/>
        </w:rPr>
        <w:t>kvoter.</w:t>
      </w:r>
    </w:p>
    <w:p w14:paraId="7CC700D9" w14:textId="516CC02E"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4.</w:t>
      </w:r>
      <w:r w:rsidRPr="00A720B5">
        <w:rPr>
          <w:rFonts w:ascii="Tahoma" w:eastAsia="Times New Roman" w:hAnsi="Tahoma" w:cs="Tahoma"/>
          <w:color w:val="000000"/>
          <w:sz w:val="19"/>
          <w:szCs w:val="19"/>
          <w:lang w:eastAsia="da-DK"/>
        </w:rPr>
        <w:t> Der er desuden en betingelse for registrering af et ejerskifte af et fartøj i</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s registre, at der ikke blandt ejerne eller medejerne er personer</w:t>
      </w:r>
      <w:r w:rsidR="0022357B">
        <w:rPr>
          <w:rFonts w:ascii="Tahoma" w:eastAsia="Times New Roman" w:hAnsi="Tahoma" w:cs="Tahoma"/>
          <w:color w:val="000000"/>
          <w:sz w:val="19"/>
          <w:szCs w:val="19"/>
          <w:lang w:eastAsia="da-DK"/>
        </w:rPr>
        <w:t xml:space="preserve"> eller selskaber</w:t>
      </w:r>
      <w:r w:rsidRPr="00A720B5">
        <w:rPr>
          <w:rFonts w:ascii="Tahoma" w:eastAsia="Times New Roman" w:hAnsi="Tahoma" w:cs="Tahoma"/>
          <w:color w:val="000000"/>
          <w:sz w:val="19"/>
          <w:szCs w:val="19"/>
          <w:lang w:eastAsia="da-DK"/>
        </w:rPr>
        <w:t>, der ejer andele i et fartøj med IOK-andele, og som på personniveau</w:t>
      </w:r>
      <w:r w:rsidR="00F26128">
        <w:rPr>
          <w:rFonts w:ascii="Tahoma" w:eastAsia="Times New Roman" w:hAnsi="Tahoma" w:cs="Tahoma"/>
          <w:color w:val="000000"/>
          <w:sz w:val="19"/>
          <w:szCs w:val="19"/>
          <w:lang w:eastAsia="da-DK"/>
        </w:rPr>
        <w:t xml:space="preserve"> eller selskabsniveau</w:t>
      </w:r>
      <w:r w:rsidRPr="00A720B5">
        <w:rPr>
          <w:rFonts w:ascii="Tahoma" w:eastAsia="Times New Roman" w:hAnsi="Tahoma" w:cs="Tahoma"/>
          <w:color w:val="000000"/>
          <w:sz w:val="19"/>
          <w:szCs w:val="19"/>
          <w:lang w:eastAsia="da-DK"/>
        </w:rPr>
        <w:t xml:space="preserve"> ejer årsmængder af IOK-kvoter svarende til mere end </w:t>
      </w:r>
      <w:r w:rsidR="00F26128">
        <w:rPr>
          <w:rFonts w:ascii="Tahoma" w:eastAsia="Times New Roman" w:hAnsi="Tahoma" w:cs="Tahoma"/>
          <w:color w:val="000000"/>
          <w:sz w:val="19"/>
          <w:szCs w:val="19"/>
          <w:lang w:eastAsia="da-DK"/>
        </w:rPr>
        <w:t>1</w:t>
      </w:r>
      <w:r w:rsidRPr="00A720B5">
        <w:rPr>
          <w:rFonts w:ascii="Tahoma" w:eastAsia="Times New Roman" w:hAnsi="Tahoma" w:cs="Tahoma"/>
          <w:color w:val="000000"/>
          <w:sz w:val="19"/>
          <w:szCs w:val="19"/>
          <w:lang w:eastAsia="da-DK"/>
        </w:rPr>
        <w:t xml:space="preserve">% af de samlede danske IOK-kvoter Beregningen sker på grundlag af et gennemsnit af de foregående 3 års endelige danske </w:t>
      </w:r>
      <w:r w:rsidR="00F26128">
        <w:rPr>
          <w:rFonts w:ascii="Tahoma" w:eastAsia="Times New Roman" w:hAnsi="Tahoma" w:cs="Tahoma"/>
          <w:color w:val="000000"/>
          <w:sz w:val="19"/>
          <w:szCs w:val="19"/>
          <w:lang w:eastAsia="da-DK"/>
        </w:rPr>
        <w:t>IOK-</w:t>
      </w:r>
      <w:r w:rsidRPr="00A720B5">
        <w:rPr>
          <w:rFonts w:ascii="Tahoma" w:eastAsia="Times New Roman" w:hAnsi="Tahoma" w:cs="Tahoma"/>
          <w:color w:val="000000"/>
          <w:sz w:val="19"/>
          <w:szCs w:val="19"/>
          <w:lang w:eastAsia="da-DK"/>
        </w:rPr>
        <w:t>kvoter.</w:t>
      </w:r>
    </w:p>
    <w:p w14:paraId="2966234B" w14:textId="4133B530" w:rsidR="00C60F5B"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5B191B">
        <w:rPr>
          <w:rFonts w:ascii="Tahoma" w:eastAsia="Times New Roman" w:hAnsi="Tahoma" w:cs="Tahoma"/>
          <w:b/>
          <w:bCs/>
          <w:color w:val="000000"/>
          <w:sz w:val="19"/>
          <w:szCs w:val="19"/>
          <w:lang w:eastAsia="da-DK"/>
        </w:rPr>
        <w:t>105</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Hvis betingelserne i § </w:t>
      </w:r>
      <w:r w:rsidR="00A5288D">
        <w:rPr>
          <w:rFonts w:ascii="Tahoma" w:eastAsia="Times New Roman" w:hAnsi="Tahoma" w:cs="Tahoma"/>
          <w:color w:val="000000"/>
          <w:sz w:val="19"/>
          <w:szCs w:val="19"/>
          <w:lang w:eastAsia="da-DK"/>
        </w:rPr>
        <w:t>104</w:t>
      </w:r>
      <w:r w:rsidRPr="00A720B5">
        <w:rPr>
          <w:rFonts w:ascii="Tahoma" w:eastAsia="Times New Roman" w:hAnsi="Tahoma" w:cs="Tahoma"/>
          <w:color w:val="000000"/>
          <w:sz w:val="19"/>
          <w:szCs w:val="19"/>
          <w:lang w:eastAsia="da-DK"/>
        </w:rPr>
        <w:t>, stk. 1-</w:t>
      </w:r>
      <w:r w:rsidR="00EE762E">
        <w:rPr>
          <w:rFonts w:ascii="Tahoma" w:eastAsia="Times New Roman" w:hAnsi="Tahoma" w:cs="Tahoma"/>
          <w:color w:val="000000"/>
          <w:sz w:val="19"/>
          <w:szCs w:val="19"/>
          <w:lang w:eastAsia="da-DK"/>
        </w:rPr>
        <w:t>4</w:t>
      </w:r>
      <w:r w:rsidRPr="00A720B5">
        <w:rPr>
          <w:rFonts w:ascii="Tahoma" w:eastAsia="Times New Roman" w:hAnsi="Tahoma" w:cs="Tahoma"/>
          <w:color w:val="000000"/>
          <w:sz w:val="19"/>
          <w:szCs w:val="19"/>
          <w:lang w:eastAsia="da-DK"/>
        </w:rPr>
        <w:t xml:space="preserve"> ikke er overholdt, </w:t>
      </w:r>
      <w:r w:rsidR="00EF54E3">
        <w:rPr>
          <w:rFonts w:ascii="Tahoma" w:eastAsia="Times New Roman" w:hAnsi="Tahoma" w:cs="Tahoma"/>
          <w:color w:val="000000"/>
          <w:sz w:val="19"/>
          <w:szCs w:val="19"/>
          <w:lang w:eastAsia="da-DK"/>
        </w:rPr>
        <w:t>vil</w:t>
      </w:r>
      <w:r w:rsidR="00B21D97">
        <w:rPr>
          <w:rFonts w:ascii="Tahoma" w:eastAsia="Times New Roman" w:hAnsi="Tahoma" w:cs="Tahoma"/>
          <w:color w:val="000000"/>
          <w:sz w:val="19"/>
          <w:szCs w:val="19"/>
          <w:lang w:eastAsia="da-DK"/>
        </w:rPr>
        <w:t xml:space="preserve"> </w:t>
      </w:r>
      <w:r w:rsidR="00225BB8">
        <w:rPr>
          <w:rFonts w:ascii="Tahoma" w:eastAsia="Times New Roman" w:hAnsi="Tahoma" w:cs="Tahoma"/>
          <w:color w:val="000000"/>
          <w:sz w:val="19"/>
          <w:szCs w:val="19"/>
          <w:lang w:eastAsia="da-DK"/>
        </w:rPr>
        <w:t>Fiskeristyrelsen</w:t>
      </w:r>
      <w:r w:rsidRPr="00A720B5">
        <w:rPr>
          <w:rFonts w:ascii="Tahoma" w:eastAsia="Times New Roman" w:hAnsi="Tahoma" w:cs="Tahoma"/>
          <w:color w:val="000000"/>
          <w:sz w:val="19"/>
          <w:szCs w:val="19"/>
          <w:lang w:eastAsia="da-DK"/>
        </w:rPr>
        <w:t xml:space="preserve"> pålægge personer</w:t>
      </w:r>
      <w:r w:rsidR="00EE762E">
        <w:rPr>
          <w:rFonts w:ascii="Tahoma" w:eastAsia="Times New Roman" w:hAnsi="Tahoma" w:cs="Tahoma"/>
          <w:color w:val="000000"/>
          <w:sz w:val="19"/>
          <w:szCs w:val="19"/>
          <w:lang w:eastAsia="da-DK"/>
        </w:rPr>
        <w:t xml:space="preserve"> </w:t>
      </w:r>
      <w:r w:rsidR="00B21D97">
        <w:rPr>
          <w:rFonts w:ascii="Tahoma" w:eastAsia="Times New Roman" w:hAnsi="Tahoma" w:cs="Tahoma"/>
          <w:color w:val="000000"/>
          <w:sz w:val="19"/>
          <w:szCs w:val="19"/>
          <w:lang w:eastAsia="da-DK"/>
        </w:rPr>
        <w:t>og</w:t>
      </w:r>
      <w:r w:rsidR="00EE762E">
        <w:rPr>
          <w:rFonts w:ascii="Tahoma" w:eastAsia="Times New Roman" w:hAnsi="Tahoma" w:cs="Tahoma"/>
          <w:color w:val="000000"/>
          <w:sz w:val="19"/>
          <w:szCs w:val="19"/>
          <w:lang w:eastAsia="da-DK"/>
        </w:rPr>
        <w:t xml:space="preserve"> selskaber</w:t>
      </w:r>
      <w:r w:rsidRPr="00A720B5">
        <w:rPr>
          <w:rFonts w:ascii="Tahoma" w:eastAsia="Times New Roman" w:hAnsi="Tahoma" w:cs="Tahoma"/>
          <w:color w:val="000000"/>
          <w:sz w:val="19"/>
          <w:szCs w:val="19"/>
          <w:lang w:eastAsia="da-DK"/>
        </w:rPr>
        <w:t>, der ikke overholder betingelserne, at opfylde betingelserne senest efter 3 måneder</w:t>
      </w:r>
      <w:r w:rsidR="00B21D97">
        <w:rPr>
          <w:rFonts w:ascii="Tahoma" w:eastAsia="Times New Roman" w:hAnsi="Tahoma" w:cs="Tahoma"/>
          <w:color w:val="000000"/>
          <w:sz w:val="19"/>
          <w:szCs w:val="19"/>
          <w:lang w:eastAsia="da-DK"/>
        </w:rPr>
        <w:t>, at der er givet meddelelse herom</w:t>
      </w:r>
      <w:r w:rsidRPr="00A720B5">
        <w:rPr>
          <w:rFonts w:ascii="Tahoma" w:eastAsia="Times New Roman" w:hAnsi="Tahoma" w:cs="Tahoma"/>
          <w:color w:val="000000"/>
          <w:sz w:val="19"/>
          <w:szCs w:val="19"/>
          <w:lang w:eastAsia="da-DK"/>
        </w:rPr>
        <w:t>. Dette gælder, uanset om</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har udstedt tilladelse til fiskeri med andelene.</w:t>
      </w:r>
    </w:p>
    <w:p w14:paraId="4E64CE3C" w14:textId="530ADF2C" w:rsidR="00220CFD" w:rsidRPr="00C60F5B" w:rsidRDefault="00A720B5" w:rsidP="007736CD">
      <w:pPr>
        <w:shd w:val="clear" w:color="auto" w:fill="FFFFFF"/>
        <w:spacing w:before="200" w:line="240" w:lineRule="auto"/>
        <w:ind w:firstLine="240"/>
        <w:rPr>
          <w:rFonts w:ascii="Tahoma" w:eastAsia="Times New Roman" w:hAnsi="Tahoma" w:cs="Tahoma"/>
          <w:color w:val="000000"/>
          <w:sz w:val="19"/>
          <w:szCs w:val="19"/>
          <w:lang w:eastAsia="da-DK"/>
        </w:rPr>
      </w:pPr>
      <w:r w:rsidRPr="00C60F5B">
        <w:rPr>
          <w:rFonts w:ascii="Tahoma" w:eastAsia="Times New Roman" w:hAnsi="Tahoma" w:cs="Tahoma"/>
          <w:i/>
          <w:iCs/>
          <w:color w:val="000000"/>
          <w:sz w:val="19"/>
          <w:szCs w:val="19"/>
          <w:lang w:eastAsia="da-DK"/>
        </w:rPr>
        <w:t>Stk. 2.</w:t>
      </w:r>
      <w:r w:rsidRPr="00A5288D">
        <w:rPr>
          <w:rFonts w:ascii="Tahoma" w:eastAsia="Times New Roman" w:hAnsi="Tahoma" w:cs="Tahoma"/>
          <w:iCs/>
          <w:color w:val="000000"/>
          <w:sz w:val="19"/>
          <w:szCs w:val="19"/>
          <w:lang w:eastAsia="da-DK"/>
        </w:rPr>
        <w:t xml:space="preserve"> Er betingelserne nævnt i § </w:t>
      </w:r>
      <w:r w:rsidR="00A5288D" w:rsidRPr="00A5288D">
        <w:rPr>
          <w:rFonts w:ascii="Tahoma" w:eastAsia="Times New Roman" w:hAnsi="Tahoma" w:cs="Tahoma"/>
          <w:iCs/>
          <w:color w:val="000000"/>
          <w:sz w:val="19"/>
          <w:szCs w:val="19"/>
          <w:lang w:eastAsia="da-DK"/>
        </w:rPr>
        <w:t>104</w:t>
      </w:r>
      <w:r w:rsidRPr="00A5288D">
        <w:rPr>
          <w:rFonts w:ascii="Tahoma" w:eastAsia="Times New Roman" w:hAnsi="Tahoma" w:cs="Tahoma"/>
          <w:iCs/>
          <w:color w:val="000000"/>
          <w:sz w:val="19"/>
          <w:szCs w:val="19"/>
          <w:lang w:eastAsia="da-DK"/>
        </w:rPr>
        <w:t xml:space="preserve">, stk. 1-2 ikke opfyldt senest efter 3 måneder, jf. stk. 1, bortfalder retten til de kvoteandele på fartøjet, som ved overførslen af FKA, jf. § </w:t>
      </w:r>
      <w:r w:rsidR="00C60F5B">
        <w:rPr>
          <w:rFonts w:ascii="Tahoma" w:eastAsia="Times New Roman" w:hAnsi="Tahoma" w:cs="Tahoma"/>
          <w:iCs/>
          <w:color w:val="000000"/>
          <w:sz w:val="19"/>
          <w:szCs w:val="19"/>
          <w:lang w:eastAsia="da-DK"/>
        </w:rPr>
        <w:t>104</w:t>
      </w:r>
      <w:r w:rsidRPr="00A5288D">
        <w:rPr>
          <w:rFonts w:ascii="Tahoma" w:eastAsia="Times New Roman" w:hAnsi="Tahoma" w:cs="Tahoma"/>
          <w:iCs/>
          <w:color w:val="000000"/>
          <w:sz w:val="19"/>
          <w:szCs w:val="19"/>
          <w:lang w:eastAsia="da-DK"/>
        </w:rPr>
        <w:t xml:space="preserve">, stk. 1, eller ved registrering af ejerskifte, jf. § </w:t>
      </w:r>
      <w:r w:rsidR="00C07C10" w:rsidRPr="00A5288D">
        <w:rPr>
          <w:rFonts w:ascii="Tahoma" w:eastAsia="Times New Roman" w:hAnsi="Tahoma" w:cs="Tahoma"/>
          <w:iCs/>
          <w:color w:val="000000"/>
          <w:sz w:val="19"/>
          <w:szCs w:val="19"/>
          <w:lang w:eastAsia="da-DK"/>
        </w:rPr>
        <w:t>94</w:t>
      </w:r>
      <w:r w:rsidRPr="00C60F5B">
        <w:rPr>
          <w:rFonts w:ascii="Tahoma" w:eastAsia="Times New Roman" w:hAnsi="Tahoma" w:cs="Tahoma"/>
          <w:iCs/>
          <w:color w:val="000000"/>
          <w:sz w:val="19"/>
          <w:szCs w:val="19"/>
          <w:lang w:eastAsia="da-DK"/>
        </w:rPr>
        <w:t>, stk. 2, overskrider de maksimale satser, som fremgår af bilag 14, og disse kvoteandele overføres til Fiskefonden.</w:t>
      </w:r>
      <w:r w:rsidRPr="00C60F5B">
        <w:rPr>
          <w:rFonts w:ascii="Tahoma" w:eastAsia="Times New Roman" w:hAnsi="Tahoma" w:cs="Tahoma"/>
          <w:color w:val="000000"/>
          <w:sz w:val="19"/>
          <w:szCs w:val="19"/>
          <w:lang w:eastAsia="da-DK"/>
        </w:rPr>
        <w:t xml:space="preserve"> </w:t>
      </w:r>
    </w:p>
    <w:p w14:paraId="4B7E012A"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Overførsel af FKA i særlige situationer</w:t>
      </w:r>
    </w:p>
    <w:p w14:paraId="3BFF8A57" w14:textId="352CF776"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5B191B">
        <w:rPr>
          <w:rFonts w:ascii="Tahoma" w:eastAsia="Times New Roman" w:hAnsi="Tahoma" w:cs="Tahoma"/>
          <w:b/>
          <w:bCs/>
          <w:color w:val="000000"/>
          <w:sz w:val="19"/>
          <w:szCs w:val="19"/>
          <w:lang w:eastAsia="da-DK"/>
        </w:rPr>
        <w:t>106</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Hvis et fartøj overtages ved tvangsauktion af et pengeinstitut, Økonomistyrelsen (tidl. Kongeriget Danmarks Fiskeribank), Danmarks Skibskreditfond eller til pantesikrede kreditorer, kan panthaver sælge fartøjet med tilhørende FKA til en person eller et selskab, der opfylder betingelserne i fiskeriloven for at udøve erhvervsmæssigt fiskeri.</w:t>
      </w:r>
    </w:p>
    <w:p w14:paraId="556AFC87"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kan efter ansøgning tillade, at en efterlevende ægtefælle eller andre arvinger, der disponerer over fartøjet, sælger fartøjet med tilhørende FKA til en person eller et selskab, der er berettiget til at udøve erhvervsmæssigt fiskeri.</w:t>
      </w:r>
    </w:p>
    <w:p w14:paraId="0466A77B" w14:textId="36E6D8E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xml:space="preserve"> Når fartøjet er solgt, jf. stk. 1 og 2, kan den ny ejerkreds disponere over fartøjet og de dertil knyttede FKA i overensstemmelse med reglerne i §§ </w:t>
      </w:r>
      <w:r w:rsidR="00CD59AD">
        <w:rPr>
          <w:rFonts w:ascii="Tahoma" w:eastAsia="Times New Roman" w:hAnsi="Tahoma" w:cs="Tahoma"/>
          <w:color w:val="000000"/>
          <w:sz w:val="19"/>
          <w:szCs w:val="19"/>
          <w:lang w:eastAsia="da-DK"/>
        </w:rPr>
        <w:t>100-106.</w:t>
      </w:r>
    </w:p>
    <w:p w14:paraId="7133C464" w14:textId="37063FF2"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654E01">
        <w:rPr>
          <w:rFonts w:ascii="Tahoma" w:eastAsia="Times New Roman" w:hAnsi="Tahoma" w:cs="Tahoma"/>
          <w:b/>
          <w:bCs/>
          <w:color w:val="000000"/>
          <w:sz w:val="19"/>
          <w:szCs w:val="19"/>
          <w:lang w:eastAsia="da-DK"/>
        </w:rPr>
        <w:t>107</w:t>
      </w:r>
      <w:r w:rsidRPr="00A720B5">
        <w:rPr>
          <w:rFonts w:ascii="Tahoma" w:eastAsia="Times New Roman" w:hAnsi="Tahoma" w:cs="Tahoma"/>
          <w:b/>
          <w:bCs/>
          <w:color w:val="000000"/>
          <w:sz w:val="19"/>
          <w:szCs w:val="19"/>
          <w:lang w:eastAsia="da-DK"/>
        </w:rPr>
        <w:t>.</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kan i de tilfælde, hvor et fartøj overtages ved tvangsauktion af et pengeinstitut, Økonomistyrelsen (tidl. Kongeriget Danmarks Fiskeribank), Danmarks Skibskreditfond eller til pantesikrede kreditorer, og hvor Fiskeristyrelsen i overensstemmelse med reglerne i bekendtgørelsen om fartøjer, der anvendes til erhvervsmæssigt fiskeri i saltvand, giver tilladelse til, at fartøjet kan udlejes, samtidig give tilladelse til, at fartøjet udøver fiskeri i henhold til tilladelse til at fiske en årsmængde i den periode, hvor fartøjet er udlejet.</w:t>
      </w:r>
    </w:p>
    <w:p w14:paraId="6A021EB2"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xml:space="preserve"> Hvis et fartøj overtages af en efterlevende ægtefælle eller andre arvinger i overensstemmelse med reglerne i bekendtgørelsen om fartøjer, der anvendes til erhvervsmæssigt fiskeri i saltvand, overtages fartøjets </w:t>
      </w:r>
      <w:r w:rsidRPr="00A720B5">
        <w:rPr>
          <w:rFonts w:ascii="Tahoma" w:eastAsia="Times New Roman" w:hAnsi="Tahoma" w:cs="Tahoma"/>
          <w:color w:val="000000"/>
          <w:sz w:val="19"/>
          <w:szCs w:val="19"/>
          <w:lang w:eastAsia="da-DK"/>
        </w:rPr>
        <w:lastRenderedPageBreak/>
        <w:t>FKA samtidig. Fiskeristyrelsen kan efter overtagelsen udstede tilladelse til, at fartøjet udøver fiskeri i henhold til tilladelse til at fiske en årsmængde i den periode, hvor fartøjet er udlejet.</w:t>
      </w:r>
    </w:p>
    <w:p w14:paraId="6E6081EE" w14:textId="05CFE5A2" w:rsidR="00A720B5" w:rsidRPr="00A720B5" w:rsidRDefault="00A720B5" w:rsidP="00A720B5">
      <w:pPr>
        <w:shd w:val="clear" w:color="auto" w:fill="FFFFFF"/>
        <w:spacing w:before="400" w:after="100" w:line="240" w:lineRule="auto"/>
        <w:jc w:val="center"/>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1</w:t>
      </w:r>
      <w:r w:rsidR="00AD0D6A">
        <w:rPr>
          <w:rFonts w:ascii="Tahoma" w:eastAsia="Times New Roman" w:hAnsi="Tahoma" w:cs="Tahoma"/>
          <w:color w:val="000000"/>
          <w:sz w:val="19"/>
          <w:szCs w:val="19"/>
          <w:lang w:eastAsia="da-DK"/>
        </w:rPr>
        <w:t>1</w:t>
      </w:r>
    </w:p>
    <w:p w14:paraId="07657D8D" w14:textId="77777777" w:rsidR="00A720B5" w:rsidRPr="00A720B5" w:rsidRDefault="00A720B5" w:rsidP="00A720B5">
      <w:pPr>
        <w:shd w:val="clear" w:color="auto" w:fill="FFFFFF"/>
        <w:spacing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Puljefiskeri</w:t>
      </w:r>
    </w:p>
    <w:p w14:paraId="5B8E47E3" w14:textId="74FD9DF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654E01">
        <w:rPr>
          <w:rFonts w:ascii="Tahoma" w:eastAsia="Times New Roman" w:hAnsi="Tahoma" w:cs="Tahoma"/>
          <w:b/>
          <w:bCs/>
          <w:color w:val="000000"/>
          <w:sz w:val="19"/>
          <w:szCs w:val="19"/>
          <w:lang w:eastAsia="da-DK"/>
        </w:rPr>
        <w:t>108</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I et puljefiskeri indgår årsmængder, som på grundlag af FKA modtages til de til puljefiskeriet knyttede fartøjer i den periode, tilladelsen til puljefiskeri er givet for.</w:t>
      </w:r>
    </w:p>
    <w:p w14:paraId="7C68BC1C"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For fartøjer, der er tilmeldt en pulje, indgår også de årsmængder fartøjerne råder over af de følgende kvoter i puljefiskeriet:</w:t>
      </w:r>
    </w:p>
    <w:p w14:paraId="5905668C" w14:textId="77777777" w:rsidR="00A720B5" w:rsidRPr="00A720B5" w:rsidRDefault="00A720B5" w:rsidP="00D23B1D">
      <w:pPr>
        <w:pStyle w:val="Listeafsnit"/>
        <w:numPr>
          <w:ilvl w:val="0"/>
          <w:numId w:val="30"/>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Årsmængder, der er tildelt på grundlag af IOK for brisling i Nordsøen.</w:t>
      </w:r>
    </w:p>
    <w:p w14:paraId="3F3BE3BF" w14:textId="77777777" w:rsidR="00A720B5" w:rsidRPr="00A720B5" w:rsidRDefault="00A720B5" w:rsidP="00D23B1D">
      <w:pPr>
        <w:pStyle w:val="Listeafsnit"/>
        <w:numPr>
          <w:ilvl w:val="0"/>
          <w:numId w:val="30"/>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Årsmængder, der er tildelt på grundlag af IOK for sild og brisling i Østersøen.</w:t>
      </w:r>
    </w:p>
    <w:p w14:paraId="779CFCE3" w14:textId="77777777" w:rsidR="00A720B5" w:rsidRPr="00A720B5" w:rsidRDefault="00A720B5" w:rsidP="00D23B1D">
      <w:pPr>
        <w:pStyle w:val="Listeafsnit"/>
        <w:numPr>
          <w:ilvl w:val="0"/>
          <w:numId w:val="30"/>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Årsmængder, der er tildelt på grundlag af IOK på brisling i Skagerrak og Kattegat.</w:t>
      </w:r>
    </w:p>
    <w:p w14:paraId="5C9E7CE2" w14:textId="77777777" w:rsidR="00A720B5" w:rsidRPr="00A720B5" w:rsidRDefault="00A720B5" w:rsidP="00D23B1D">
      <w:pPr>
        <w:pStyle w:val="Listeafsnit"/>
        <w:numPr>
          <w:ilvl w:val="0"/>
          <w:numId w:val="30"/>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Årsmængder, der er tildelt på grundlag af IOK på tobis i Nordsøen (EU-farvande og norsk zone) samt Skagerrak og Kattegat (EU-farvande), blåhvilling i EU-farvande og internationale farvande, sperling i Nordsøen (EU-farvande) samt Skagerrak og Kattegat, og blåhvilling i Færøsk zone.</w:t>
      </w:r>
    </w:p>
    <w:p w14:paraId="4729E403" w14:textId="77777777" w:rsidR="00A720B5" w:rsidRPr="00A720B5" w:rsidRDefault="00A720B5" w:rsidP="00D23B1D">
      <w:pPr>
        <w:pStyle w:val="Listeafsnit"/>
        <w:numPr>
          <w:ilvl w:val="0"/>
          <w:numId w:val="30"/>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Årsmængder, der er tildelt på grundlag af IOK på hestemakrel i ICES områderne IIa, IVa, Vb, VI, VIIa-c og e-k, VIIIa, b, d og e, XII og XIV.</w:t>
      </w:r>
    </w:p>
    <w:p w14:paraId="2D1D0EDF" w14:textId="77777777" w:rsid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En fartøjsejer skal senest den 1. marts i et givent år give meddelelse til</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hvis en eller flere af de i stk. 2, nr. 1-5 anførte fangstrettigheder på en eller flere af de nævnte kvoter ikke skal indgå i det puljefiskeri, som et fartøj er tilknyttet. Meddelelsen skal være medunderskrevet af puljebestyreren eller dennes stedfortræder, jf. bekendtgørelsen om puljefiskeri.</w:t>
      </w:r>
    </w:p>
    <w:p w14:paraId="4ED05B4D" w14:textId="77777777" w:rsidR="00BB3861" w:rsidRDefault="00BB3861" w:rsidP="00BB3861">
      <w:pPr>
        <w:pStyle w:val="stk2"/>
        <w:shd w:val="clear" w:color="auto" w:fill="FFFFFF"/>
        <w:spacing w:before="0" w:beforeAutospacing="0" w:after="0" w:afterAutospacing="0"/>
        <w:ind w:firstLine="240"/>
        <w:rPr>
          <w:rFonts w:ascii="Tahoma" w:hAnsi="Tahoma" w:cs="Tahoma"/>
          <w:color w:val="000000"/>
          <w:sz w:val="19"/>
          <w:szCs w:val="19"/>
        </w:rPr>
      </w:pPr>
      <w:r>
        <w:rPr>
          <w:rStyle w:val="stknr"/>
          <w:rFonts w:ascii="Tahoma" w:hAnsi="Tahoma" w:cs="Tahoma"/>
          <w:i/>
          <w:iCs/>
          <w:color w:val="000000"/>
          <w:sz w:val="19"/>
          <w:szCs w:val="19"/>
        </w:rPr>
        <w:t>Stk. 4.</w:t>
      </w:r>
      <w:r>
        <w:rPr>
          <w:rStyle w:val="apple-converted-space"/>
          <w:rFonts w:ascii="Tahoma" w:hAnsi="Tahoma" w:cs="Tahoma"/>
          <w:color w:val="000000"/>
          <w:sz w:val="19"/>
          <w:szCs w:val="19"/>
        </w:rPr>
        <w:t> </w:t>
      </w:r>
      <w:r>
        <w:rPr>
          <w:rFonts w:ascii="Tahoma" w:hAnsi="Tahoma" w:cs="Tahoma"/>
          <w:color w:val="000000"/>
          <w:sz w:val="19"/>
          <w:szCs w:val="19"/>
        </w:rPr>
        <w:t xml:space="preserve">Hvis et puljefiskeri ved udgangen af et år har landet mere end de årsmængder som puljefiskeriet råder over, har puljefiskeriet indtil den </w:t>
      </w:r>
      <w:r w:rsidR="00BB241A">
        <w:rPr>
          <w:rFonts w:ascii="Tahoma" w:hAnsi="Tahoma" w:cs="Tahoma"/>
          <w:color w:val="000000"/>
          <w:sz w:val="19"/>
          <w:szCs w:val="19"/>
        </w:rPr>
        <w:t>15. februar</w:t>
      </w:r>
      <w:r>
        <w:rPr>
          <w:rFonts w:ascii="Tahoma" w:hAnsi="Tahoma" w:cs="Tahoma"/>
          <w:color w:val="000000"/>
          <w:sz w:val="19"/>
          <w:szCs w:val="19"/>
        </w:rPr>
        <w:t xml:space="preserve"> i det følgende år mulighed for at tilkøbe kvoteandele eller årsmængder af andre fartøjer eller puljefiskerier for at dække overskridelsen. Hvis puljefiskeriet efter den </w:t>
      </w:r>
      <w:r w:rsidR="00BB241A">
        <w:rPr>
          <w:rFonts w:ascii="Tahoma" w:hAnsi="Tahoma" w:cs="Tahoma"/>
          <w:color w:val="000000"/>
          <w:sz w:val="19"/>
          <w:szCs w:val="19"/>
        </w:rPr>
        <w:t>15. februar</w:t>
      </w:r>
      <w:r>
        <w:rPr>
          <w:rFonts w:ascii="Tahoma" w:hAnsi="Tahoma" w:cs="Tahoma"/>
          <w:color w:val="000000"/>
          <w:sz w:val="19"/>
          <w:szCs w:val="19"/>
        </w:rPr>
        <w:t xml:space="preserve"> stadig har landet mere end de årsmængder som puljefiskeriet råder over, betragter</w:t>
      </w:r>
      <w:r w:rsidR="00225BB8">
        <w:rPr>
          <w:rFonts w:ascii="Tahoma" w:hAnsi="Tahoma" w:cs="Tahoma"/>
          <w:color w:val="000000"/>
          <w:sz w:val="19"/>
          <w:szCs w:val="19"/>
        </w:rPr>
        <w:t xml:space="preserve"> Fiskeristyrelsen</w:t>
      </w:r>
      <w:r>
        <w:rPr>
          <w:rFonts w:ascii="Tahoma" w:hAnsi="Tahoma" w:cs="Tahoma"/>
          <w:color w:val="000000"/>
          <w:sz w:val="19"/>
          <w:szCs w:val="19"/>
        </w:rPr>
        <w:t xml:space="preserve"> det som et overfiskeri.</w:t>
      </w:r>
    </w:p>
    <w:p w14:paraId="2A4B6E18" w14:textId="40A207B0" w:rsidR="00BB3861" w:rsidRDefault="00BB3861" w:rsidP="00BB3861">
      <w:pPr>
        <w:pStyle w:val="stk2"/>
        <w:shd w:val="clear" w:color="auto" w:fill="FFFFFF"/>
        <w:spacing w:before="0" w:beforeAutospacing="0" w:after="0" w:afterAutospacing="0"/>
        <w:ind w:firstLine="240"/>
        <w:rPr>
          <w:rFonts w:ascii="Tahoma" w:hAnsi="Tahoma" w:cs="Tahoma"/>
          <w:color w:val="000000"/>
          <w:sz w:val="19"/>
          <w:szCs w:val="19"/>
        </w:rPr>
      </w:pPr>
      <w:r w:rsidRPr="00780F9A">
        <w:rPr>
          <w:rFonts w:ascii="Tahoma" w:hAnsi="Tahoma" w:cs="Tahoma"/>
          <w:i/>
          <w:color w:val="000000"/>
          <w:sz w:val="19"/>
          <w:szCs w:val="19"/>
        </w:rPr>
        <w:t xml:space="preserve">Stk. </w:t>
      </w:r>
      <w:r>
        <w:rPr>
          <w:rFonts w:ascii="Tahoma" w:hAnsi="Tahoma" w:cs="Tahoma"/>
          <w:i/>
          <w:color w:val="000000"/>
          <w:sz w:val="19"/>
          <w:szCs w:val="19"/>
        </w:rPr>
        <w:t>5</w:t>
      </w:r>
      <w:r w:rsidRPr="00780F9A">
        <w:rPr>
          <w:rFonts w:ascii="Tahoma" w:hAnsi="Tahoma" w:cs="Tahoma"/>
          <w:i/>
          <w:color w:val="000000"/>
          <w:sz w:val="19"/>
          <w:szCs w:val="19"/>
        </w:rPr>
        <w:t>.</w:t>
      </w:r>
      <w:r>
        <w:rPr>
          <w:rFonts w:ascii="Tahoma" w:hAnsi="Tahoma" w:cs="Tahoma"/>
          <w:color w:val="000000"/>
          <w:sz w:val="19"/>
          <w:szCs w:val="19"/>
        </w:rPr>
        <w:t xml:space="preserve"> For fartøjer, som deltager i et puljefiskeri, kan der maksimalt overdrages årsmængder til andre fartøjer svarende til 75 % af værdien af fartøjets samlede årsmængder for alle kvoter, opgjort efter beregningsmetoden der fremgår af § </w:t>
      </w:r>
      <w:r w:rsidR="00C6247D">
        <w:rPr>
          <w:rFonts w:ascii="Tahoma" w:hAnsi="Tahoma" w:cs="Tahoma"/>
          <w:color w:val="000000"/>
          <w:sz w:val="19"/>
          <w:szCs w:val="19"/>
        </w:rPr>
        <w:t>10</w:t>
      </w:r>
      <w:r w:rsidR="00C07C10">
        <w:rPr>
          <w:rFonts w:ascii="Tahoma" w:hAnsi="Tahoma" w:cs="Tahoma"/>
          <w:color w:val="000000"/>
          <w:sz w:val="19"/>
          <w:szCs w:val="19"/>
        </w:rPr>
        <w:t>1</w:t>
      </w:r>
      <w:r>
        <w:rPr>
          <w:rFonts w:ascii="Tahoma" w:hAnsi="Tahoma" w:cs="Tahoma"/>
          <w:color w:val="000000"/>
          <w:sz w:val="19"/>
          <w:szCs w:val="19"/>
        </w:rPr>
        <w:t>, stk. 3.</w:t>
      </w:r>
    </w:p>
    <w:p w14:paraId="2ACB4F62" w14:textId="62B0130C" w:rsidR="00BB3861" w:rsidRDefault="00BB3861" w:rsidP="00BB3861">
      <w:pPr>
        <w:pStyle w:val="stk2"/>
        <w:shd w:val="clear" w:color="auto" w:fill="FFFFFF"/>
        <w:spacing w:before="0" w:beforeAutospacing="0" w:after="0" w:afterAutospacing="0"/>
        <w:ind w:firstLine="240"/>
        <w:rPr>
          <w:rFonts w:ascii="Tahoma" w:hAnsi="Tahoma" w:cs="Tahoma"/>
          <w:color w:val="000000"/>
          <w:sz w:val="19"/>
          <w:szCs w:val="19"/>
        </w:rPr>
      </w:pPr>
      <w:r w:rsidRPr="00780F9A">
        <w:rPr>
          <w:rFonts w:ascii="Tahoma" w:hAnsi="Tahoma" w:cs="Tahoma"/>
          <w:i/>
          <w:color w:val="000000"/>
          <w:sz w:val="19"/>
          <w:szCs w:val="19"/>
        </w:rPr>
        <w:t xml:space="preserve">Stk. </w:t>
      </w:r>
      <w:r>
        <w:rPr>
          <w:rFonts w:ascii="Tahoma" w:hAnsi="Tahoma" w:cs="Tahoma"/>
          <w:i/>
          <w:color w:val="000000"/>
          <w:sz w:val="19"/>
          <w:szCs w:val="19"/>
        </w:rPr>
        <w:t>6</w:t>
      </w:r>
      <w:r w:rsidRPr="00780F9A">
        <w:rPr>
          <w:rFonts w:ascii="Tahoma" w:hAnsi="Tahoma" w:cs="Tahoma"/>
          <w:i/>
          <w:color w:val="000000"/>
          <w:sz w:val="19"/>
          <w:szCs w:val="19"/>
        </w:rPr>
        <w:t>.</w:t>
      </w:r>
      <w:r>
        <w:rPr>
          <w:rFonts w:ascii="Tahoma" w:hAnsi="Tahoma" w:cs="Tahoma"/>
          <w:color w:val="000000"/>
          <w:sz w:val="19"/>
          <w:szCs w:val="19"/>
        </w:rPr>
        <w:t xml:space="preserve"> </w:t>
      </w:r>
      <w:r w:rsidR="0074014F">
        <w:rPr>
          <w:rFonts w:ascii="Tahoma" w:hAnsi="Tahoma" w:cs="Tahoma"/>
          <w:color w:val="000000"/>
          <w:sz w:val="19"/>
          <w:szCs w:val="19"/>
        </w:rPr>
        <w:t>I</w:t>
      </w:r>
      <w:r w:rsidR="00C6247D">
        <w:rPr>
          <w:rFonts w:ascii="Tahoma" w:hAnsi="Tahoma" w:cs="Tahoma"/>
          <w:color w:val="000000"/>
          <w:sz w:val="19"/>
          <w:szCs w:val="19"/>
        </w:rPr>
        <w:t xml:space="preserve"> perioden fra denne bekendtgørelses udstedelse og indtil 31. december 2018, er o</w:t>
      </w:r>
      <w:r>
        <w:rPr>
          <w:rFonts w:ascii="Tahoma" w:hAnsi="Tahoma" w:cs="Tahoma"/>
          <w:color w:val="000000"/>
          <w:sz w:val="19"/>
          <w:szCs w:val="19"/>
        </w:rPr>
        <w:t xml:space="preserve">verdragelser af årsmængder mellem to fartøjer med identisk ejerkreds ikke omfattet af stk. 5. </w:t>
      </w:r>
    </w:p>
    <w:p w14:paraId="54B13313" w14:textId="730D33AD" w:rsidR="00BB3861" w:rsidRDefault="00BB3861" w:rsidP="00BB3861">
      <w:pPr>
        <w:pStyle w:val="stk2"/>
        <w:shd w:val="clear" w:color="auto" w:fill="FFFFFF"/>
        <w:spacing w:before="0" w:beforeAutospacing="0" w:after="0" w:afterAutospacing="0"/>
        <w:ind w:firstLine="240"/>
        <w:rPr>
          <w:rFonts w:ascii="Tahoma" w:hAnsi="Tahoma" w:cs="Tahoma"/>
          <w:color w:val="000000"/>
          <w:sz w:val="19"/>
          <w:szCs w:val="19"/>
        </w:rPr>
      </w:pPr>
      <w:r w:rsidRPr="00780F9A">
        <w:rPr>
          <w:rFonts w:ascii="Tahoma" w:hAnsi="Tahoma" w:cs="Tahoma"/>
          <w:i/>
          <w:color w:val="000000"/>
          <w:sz w:val="19"/>
          <w:szCs w:val="19"/>
        </w:rPr>
        <w:t xml:space="preserve">Stk. </w:t>
      </w:r>
      <w:r>
        <w:rPr>
          <w:rFonts w:ascii="Tahoma" w:hAnsi="Tahoma" w:cs="Tahoma"/>
          <w:i/>
          <w:color w:val="000000"/>
          <w:sz w:val="19"/>
          <w:szCs w:val="19"/>
        </w:rPr>
        <w:t>7</w:t>
      </w:r>
      <w:r w:rsidRPr="00780F9A">
        <w:rPr>
          <w:rFonts w:ascii="Tahoma" w:hAnsi="Tahoma" w:cs="Tahoma"/>
          <w:i/>
          <w:color w:val="000000"/>
          <w:sz w:val="19"/>
          <w:szCs w:val="19"/>
        </w:rPr>
        <w:t>.</w:t>
      </w:r>
      <w:r>
        <w:rPr>
          <w:rFonts w:ascii="Tahoma" w:hAnsi="Tahoma" w:cs="Tahoma"/>
          <w:color w:val="000000"/>
          <w:sz w:val="19"/>
          <w:szCs w:val="19"/>
        </w:rPr>
        <w:t xml:space="preserve"> Puljefiskeriet </w:t>
      </w:r>
      <w:r w:rsidR="00C6247D">
        <w:rPr>
          <w:rFonts w:ascii="Tahoma" w:hAnsi="Tahoma" w:cs="Tahoma"/>
          <w:color w:val="000000"/>
          <w:sz w:val="19"/>
          <w:szCs w:val="19"/>
        </w:rPr>
        <w:t xml:space="preserve">skal senest 14 dage efter udgangen af </w:t>
      </w:r>
      <w:r>
        <w:rPr>
          <w:rFonts w:ascii="Tahoma" w:hAnsi="Tahoma" w:cs="Tahoma"/>
          <w:color w:val="000000"/>
          <w:sz w:val="19"/>
          <w:szCs w:val="19"/>
        </w:rPr>
        <w:t xml:space="preserve">hvert kvartal indsende en </w:t>
      </w:r>
      <w:r w:rsidR="00ED0623">
        <w:rPr>
          <w:rFonts w:ascii="Tahoma" w:hAnsi="Tahoma" w:cs="Tahoma"/>
          <w:color w:val="000000"/>
          <w:sz w:val="19"/>
          <w:szCs w:val="19"/>
        </w:rPr>
        <w:t>opgørelse</w:t>
      </w:r>
      <w:r>
        <w:rPr>
          <w:rFonts w:ascii="Tahoma" w:hAnsi="Tahoma" w:cs="Tahoma"/>
          <w:color w:val="000000"/>
          <w:sz w:val="19"/>
          <w:szCs w:val="19"/>
        </w:rPr>
        <w:t xml:space="preserve"> over, hvor stor en del af de enkelte fartøjers årsmængder der er overdraget til andre fartøjer målt på værdi, jf. beregningsmetoden der fremgår af § </w:t>
      </w:r>
      <w:r w:rsidR="007967BE">
        <w:rPr>
          <w:rFonts w:ascii="Tahoma" w:hAnsi="Tahoma" w:cs="Tahoma"/>
          <w:color w:val="000000"/>
          <w:sz w:val="19"/>
          <w:szCs w:val="19"/>
        </w:rPr>
        <w:t>10</w:t>
      </w:r>
      <w:r w:rsidR="00C06064">
        <w:rPr>
          <w:rFonts w:ascii="Tahoma" w:hAnsi="Tahoma" w:cs="Tahoma"/>
          <w:color w:val="000000"/>
          <w:sz w:val="19"/>
          <w:szCs w:val="19"/>
        </w:rPr>
        <w:t>1</w:t>
      </w:r>
      <w:r>
        <w:rPr>
          <w:rFonts w:ascii="Tahoma" w:hAnsi="Tahoma" w:cs="Tahoma"/>
          <w:color w:val="000000"/>
          <w:sz w:val="19"/>
          <w:szCs w:val="19"/>
        </w:rPr>
        <w:t>, stk. 3.</w:t>
      </w:r>
      <w:r w:rsidR="00ED0623">
        <w:rPr>
          <w:rFonts w:ascii="Tahoma" w:hAnsi="Tahoma" w:cs="Tahoma"/>
          <w:color w:val="000000"/>
          <w:sz w:val="19"/>
          <w:szCs w:val="19"/>
        </w:rPr>
        <w:t xml:space="preserve"> Til brug for opgørelsen skal anvendes skema, der findes på www.fiskeristyrelsen.dk.</w:t>
      </w:r>
    </w:p>
    <w:p w14:paraId="6EBFAA67" w14:textId="0BBE8DD7" w:rsidR="00203EBE" w:rsidRPr="00203EBE" w:rsidRDefault="00203EBE" w:rsidP="00BB3861">
      <w:pPr>
        <w:pStyle w:val="stk2"/>
        <w:shd w:val="clear" w:color="auto" w:fill="FFFFFF"/>
        <w:spacing w:before="0" w:beforeAutospacing="0" w:after="0" w:afterAutospacing="0"/>
        <w:ind w:firstLine="240"/>
        <w:rPr>
          <w:rFonts w:ascii="Tahoma" w:hAnsi="Tahoma" w:cs="Tahoma"/>
          <w:color w:val="000000"/>
          <w:sz w:val="19"/>
          <w:szCs w:val="19"/>
        </w:rPr>
      </w:pPr>
      <w:r>
        <w:rPr>
          <w:rFonts w:ascii="Tahoma" w:hAnsi="Tahoma" w:cs="Tahoma"/>
          <w:i/>
          <w:color w:val="000000"/>
          <w:sz w:val="19"/>
          <w:szCs w:val="19"/>
        </w:rPr>
        <w:t>Stk. 8.</w:t>
      </w:r>
      <w:r>
        <w:rPr>
          <w:rFonts w:ascii="Tahoma" w:hAnsi="Tahoma" w:cs="Tahoma"/>
          <w:color w:val="000000"/>
          <w:sz w:val="19"/>
          <w:szCs w:val="19"/>
        </w:rPr>
        <w:t xml:space="preserve"> Puljefiskeriet skal efter anmodning fra Fiskeristyrelsen indsende dokumentation for indleje og udleje for de enkelte fartøjer i puljefiskeriet. </w:t>
      </w:r>
      <w:r w:rsidR="009E47ED">
        <w:rPr>
          <w:rFonts w:ascii="Tahoma" w:hAnsi="Tahoma" w:cs="Tahoma"/>
          <w:color w:val="000000"/>
          <w:sz w:val="19"/>
          <w:szCs w:val="19"/>
        </w:rPr>
        <w:t xml:space="preserve">Dokumentationen skal indsendes inden for </w:t>
      </w:r>
      <w:r w:rsidR="00ED3715">
        <w:rPr>
          <w:rFonts w:ascii="Tahoma" w:hAnsi="Tahoma" w:cs="Tahoma"/>
          <w:color w:val="000000"/>
          <w:sz w:val="19"/>
          <w:szCs w:val="19"/>
        </w:rPr>
        <w:t>en af styrelsen nærmere angivet</w:t>
      </w:r>
      <w:r w:rsidR="009E47ED">
        <w:rPr>
          <w:rFonts w:ascii="Tahoma" w:hAnsi="Tahoma" w:cs="Tahoma"/>
          <w:color w:val="000000"/>
          <w:sz w:val="19"/>
          <w:szCs w:val="19"/>
        </w:rPr>
        <w:t xml:space="preserve"> tidsfrist.</w:t>
      </w:r>
    </w:p>
    <w:p w14:paraId="2D013CE4" w14:textId="77777777" w:rsidR="00BB3861" w:rsidRDefault="00BB3861" w:rsidP="00A720B5">
      <w:pPr>
        <w:shd w:val="clear" w:color="auto" w:fill="FFFFFF"/>
        <w:spacing w:line="240" w:lineRule="auto"/>
        <w:ind w:firstLine="240"/>
        <w:rPr>
          <w:rFonts w:ascii="Tahoma" w:eastAsia="Times New Roman" w:hAnsi="Tahoma" w:cs="Tahoma"/>
          <w:color w:val="000000"/>
          <w:sz w:val="19"/>
          <w:szCs w:val="19"/>
          <w:lang w:eastAsia="da-DK"/>
        </w:rPr>
      </w:pPr>
    </w:p>
    <w:p w14:paraId="2389BA44" w14:textId="26E8315C" w:rsidR="00AD239F" w:rsidRDefault="004756EE" w:rsidP="00AD239F">
      <w:pPr>
        <w:shd w:val="clear" w:color="auto" w:fill="FFFFFF"/>
        <w:spacing w:line="240" w:lineRule="auto"/>
        <w:ind w:firstLine="240"/>
        <w:rPr>
          <w:rFonts w:ascii="Tahoma" w:eastAsia="Times New Roman" w:hAnsi="Tahoma" w:cs="Tahoma"/>
          <w:color w:val="000000"/>
          <w:sz w:val="18"/>
          <w:szCs w:val="19"/>
          <w:lang w:eastAsia="da-DK"/>
        </w:rPr>
      </w:pPr>
      <w:r w:rsidRPr="00A720B5">
        <w:rPr>
          <w:rFonts w:ascii="Tahoma" w:eastAsia="Times New Roman" w:hAnsi="Tahoma" w:cs="Tahoma"/>
          <w:b/>
          <w:bCs/>
          <w:color w:val="000000"/>
          <w:sz w:val="19"/>
          <w:szCs w:val="19"/>
          <w:lang w:eastAsia="da-DK"/>
        </w:rPr>
        <w:t xml:space="preserve">§ </w:t>
      </w:r>
      <w:r>
        <w:rPr>
          <w:rFonts w:ascii="Tahoma" w:eastAsia="Times New Roman" w:hAnsi="Tahoma" w:cs="Tahoma"/>
          <w:b/>
          <w:bCs/>
          <w:color w:val="000000"/>
          <w:sz w:val="19"/>
          <w:szCs w:val="19"/>
          <w:lang w:eastAsia="da-DK"/>
        </w:rPr>
        <w:t>109</w:t>
      </w:r>
      <w:r w:rsidRPr="00A720B5">
        <w:rPr>
          <w:rFonts w:ascii="Tahoma" w:eastAsia="Times New Roman" w:hAnsi="Tahoma" w:cs="Tahoma"/>
          <w:b/>
          <w:bCs/>
          <w:color w:val="000000"/>
          <w:sz w:val="19"/>
          <w:szCs w:val="19"/>
          <w:lang w:eastAsia="da-DK"/>
        </w:rPr>
        <w:t>.</w:t>
      </w:r>
      <w:r>
        <w:rPr>
          <w:rFonts w:ascii="Tahoma" w:eastAsia="Times New Roman" w:hAnsi="Tahoma" w:cs="Tahoma"/>
          <w:b/>
          <w:bCs/>
          <w:color w:val="000000"/>
          <w:sz w:val="19"/>
          <w:szCs w:val="19"/>
          <w:lang w:eastAsia="da-DK"/>
        </w:rPr>
        <w:t xml:space="preserve"> </w:t>
      </w:r>
      <w:r>
        <w:rPr>
          <w:rFonts w:ascii="Tahoma" w:eastAsia="Times New Roman" w:hAnsi="Tahoma" w:cs="Tahoma"/>
          <w:bCs/>
          <w:color w:val="000000"/>
          <w:sz w:val="19"/>
          <w:szCs w:val="19"/>
          <w:lang w:eastAsia="da-DK"/>
        </w:rPr>
        <w:t xml:space="preserve">Fartøjer </w:t>
      </w:r>
      <w:r w:rsidRPr="00A720B5">
        <w:rPr>
          <w:rFonts w:ascii="Tahoma" w:eastAsia="Times New Roman" w:hAnsi="Tahoma" w:cs="Tahoma"/>
          <w:color w:val="000000"/>
          <w:sz w:val="19"/>
          <w:szCs w:val="19"/>
          <w:lang w:eastAsia="da-DK"/>
        </w:rPr>
        <w:t>ejet af et</w:t>
      </w:r>
      <w:r w:rsidR="00D401E4">
        <w:rPr>
          <w:rFonts w:ascii="Tahoma" w:eastAsia="Times New Roman" w:hAnsi="Tahoma" w:cs="Tahoma"/>
          <w:color w:val="000000"/>
          <w:sz w:val="19"/>
          <w:szCs w:val="19"/>
          <w:lang w:eastAsia="da-DK"/>
        </w:rPr>
        <w:t xml:space="preserve"> kvoteselskab</w:t>
      </w:r>
      <w:r>
        <w:rPr>
          <w:rFonts w:ascii="Tahoma" w:eastAsia="Times New Roman" w:hAnsi="Tahoma" w:cs="Tahoma"/>
          <w:color w:val="000000"/>
          <w:sz w:val="19"/>
          <w:szCs w:val="19"/>
          <w:lang w:eastAsia="da-DK"/>
        </w:rPr>
        <w:t xml:space="preserve">, </w:t>
      </w:r>
      <w:r w:rsidRPr="00A720B5">
        <w:rPr>
          <w:rFonts w:ascii="Tahoma" w:eastAsia="Times New Roman" w:hAnsi="Tahoma" w:cs="Tahoma"/>
          <w:color w:val="000000"/>
          <w:sz w:val="19"/>
          <w:szCs w:val="19"/>
          <w:lang w:eastAsia="da-DK"/>
        </w:rPr>
        <w:t>puljeselskab eller et laug</w:t>
      </w:r>
      <w:r>
        <w:rPr>
          <w:rFonts w:ascii="Tahoma" w:eastAsia="Times New Roman" w:hAnsi="Tahoma" w:cs="Tahoma"/>
          <w:color w:val="000000"/>
          <w:sz w:val="19"/>
          <w:szCs w:val="19"/>
          <w:lang w:eastAsia="da-DK"/>
        </w:rPr>
        <w:t>, til hvilke der er udstedt tilladelse i henhold til §§ 47 og 48, er ikke underlagt vilkåret i § 108, stk. 5, så længe tilladelsen er gældende.</w:t>
      </w:r>
    </w:p>
    <w:p w14:paraId="75BB8875" w14:textId="77777777" w:rsidR="004756EE" w:rsidRPr="00A720B5" w:rsidRDefault="004756EE" w:rsidP="00AD239F">
      <w:pPr>
        <w:shd w:val="clear" w:color="auto" w:fill="FFFFFF"/>
        <w:spacing w:line="240" w:lineRule="auto"/>
        <w:ind w:firstLine="240"/>
        <w:rPr>
          <w:rFonts w:ascii="Tahoma" w:eastAsia="Times New Roman" w:hAnsi="Tahoma" w:cs="Tahoma"/>
          <w:color w:val="000000"/>
          <w:sz w:val="19"/>
          <w:szCs w:val="19"/>
          <w:lang w:eastAsia="da-DK"/>
        </w:rPr>
      </w:pPr>
    </w:p>
    <w:p w14:paraId="366EF4D4" w14:textId="5C84758C" w:rsidR="00A720B5" w:rsidRPr="00A720B5" w:rsidRDefault="00A720B5" w:rsidP="00A720B5">
      <w:pPr>
        <w:shd w:val="clear" w:color="auto" w:fill="FFFFFF"/>
        <w:spacing w:before="400" w:after="100" w:line="240" w:lineRule="auto"/>
        <w:jc w:val="center"/>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1</w:t>
      </w:r>
      <w:r w:rsidR="00AD0D6A">
        <w:rPr>
          <w:rFonts w:ascii="Tahoma" w:eastAsia="Times New Roman" w:hAnsi="Tahoma" w:cs="Tahoma"/>
          <w:color w:val="000000"/>
          <w:sz w:val="19"/>
          <w:szCs w:val="19"/>
          <w:lang w:eastAsia="da-DK"/>
        </w:rPr>
        <w:t>2</w:t>
      </w:r>
    </w:p>
    <w:p w14:paraId="59B33A76" w14:textId="77777777" w:rsidR="00A720B5" w:rsidRPr="00A720B5" w:rsidRDefault="00A720B5" w:rsidP="00A720B5">
      <w:pPr>
        <w:shd w:val="clear" w:color="auto" w:fill="FFFFFF"/>
        <w:spacing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Fælles bestemmelser for fiskerier med IOK</w:t>
      </w:r>
    </w:p>
    <w:p w14:paraId="4BD6ABB7"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Ejerforhold og maksimal kvotekoncentration</w:t>
      </w:r>
    </w:p>
    <w:p w14:paraId="05866613" w14:textId="446BF81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654E01">
        <w:rPr>
          <w:rFonts w:ascii="Tahoma" w:eastAsia="Times New Roman" w:hAnsi="Tahoma" w:cs="Tahoma"/>
          <w:b/>
          <w:bCs/>
          <w:color w:val="000000"/>
          <w:sz w:val="19"/>
          <w:szCs w:val="19"/>
          <w:lang w:eastAsia="da-DK"/>
        </w:rPr>
        <w:t>110</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Det er en betingelse for overførsel af IOK fra et fartøj og registrering heraf i</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at der ikke blandt ejerne eller medejerne af det modtagende fartøj er personer</w:t>
      </w:r>
      <w:r w:rsidR="00393363">
        <w:rPr>
          <w:rFonts w:ascii="Tahoma" w:eastAsia="Times New Roman" w:hAnsi="Tahoma" w:cs="Tahoma"/>
          <w:color w:val="000000"/>
          <w:sz w:val="19"/>
          <w:szCs w:val="19"/>
          <w:lang w:eastAsia="da-DK"/>
        </w:rPr>
        <w:t xml:space="preserve"> eller selskaber</w:t>
      </w:r>
      <w:r w:rsidRPr="00A720B5">
        <w:rPr>
          <w:rFonts w:ascii="Tahoma" w:eastAsia="Times New Roman" w:hAnsi="Tahoma" w:cs="Tahoma"/>
          <w:color w:val="000000"/>
          <w:sz w:val="19"/>
          <w:szCs w:val="19"/>
          <w:lang w:eastAsia="da-DK"/>
        </w:rPr>
        <w:t xml:space="preserve">, som ved overførslen af IOK vil komme til at overskride én eller flere af de maksimale satser for ejerandele, som fremgår </w:t>
      </w:r>
      <w:r w:rsidR="007A7FA5">
        <w:rPr>
          <w:rFonts w:ascii="Tahoma" w:eastAsia="Times New Roman" w:hAnsi="Tahoma" w:cs="Tahoma"/>
          <w:color w:val="000000"/>
          <w:sz w:val="19"/>
          <w:szCs w:val="19"/>
          <w:lang w:eastAsia="da-DK"/>
        </w:rPr>
        <w:t xml:space="preserve">§ </w:t>
      </w:r>
      <w:r w:rsidR="007967BE">
        <w:rPr>
          <w:rFonts w:ascii="Tahoma" w:eastAsia="Times New Roman" w:hAnsi="Tahoma" w:cs="Tahoma"/>
          <w:color w:val="000000"/>
          <w:sz w:val="19"/>
          <w:szCs w:val="19"/>
          <w:lang w:eastAsia="da-DK"/>
        </w:rPr>
        <w:t>65,</w:t>
      </w:r>
      <w:r w:rsidR="007A7FA5">
        <w:rPr>
          <w:rFonts w:ascii="Tahoma" w:eastAsia="Times New Roman" w:hAnsi="Tahoma" w:cs="Tahoma"/>
          <w:color w:val="000000"/>
          <w:sz w:val="19"/>
          <w:szCs w:val="19"/>
          <w:lang w:eastAsia="da-DK"/>
        </w:rPr>
        <w:t xml:space="preserve"> stk. 1</w:t>
      </w:r>
      <w:r w:rsidR="007967BE">
        <w:rPr>
          <w:rFonts w:ascii="Tahoma" w:eastAsia="Times New Roman" w:hAnsi="Tahoma" w:cs="Tahoma"/>
          <w:color w:val="000000"/>
          <w:sz w:val="19"/>
          <w:szCs w:val="19"/>
          <w:lang w:eastAsia="da-DK"/>
        </w:rPr>
        <w:t>,</w:t>
      </w:r>
      <w:r w:rsidR="007A7FA5">
        <w:rPr>
          <w:rFonts w:ascii="Tahoma" w:eastAsia="Times New Roman" w:hAnsi="Tahoma" w:cs="Tahoma"/>
          <w:color w:val="000000"/>
          <w:sz w:val="19"/>
          <w:szCs w:val="19"/>
          <w:lang w:eastAsia="da-DK"/>
        </w:rPr>
        <w:t xml:space="preserve"> samt </w:t>
      </w:r>
      <w:r w:rsidRPr="00A720B5">
        <w:rPr>
          <w:rFonts w:ascii="Tahoma" w:eastAsia="Times New Roman" w:hAnsi="Tahoma" w:cs="Tahoma"/>
          <w:color w:val="000000"/>
          <w:sz w:val="19"/>
          <w:szCs w:val="19"/>
          <w:lang w:eastAsia="da-DK"/>
        </w:rPr>
        <w:t xml:space="preserve">af bilag 14. Det er desuden en betingelse, at det modtagende fartøj ikke herved overskrider én eller flere af de maksimale satser for kvoteandele, som fremgår </w:t>
      </w:r>
      <w:r w:rsidR="007A7FA5">
        <w:rPr>
          <w:rFonts w:ascii="Tahoma" w:eastAsia="Times New Roman" w:hAnsi="Tahoma" w:cs="Tahoma"/>
          <w:color w:val="000000"/>
          <w:sz w:val="19"/>
          <w:szCs w:val="19"/>
          <w:lang w:eastAsia="da-DK"/>
        </w:rPr>
        <w:t xml:space="preserve">§ </w:t>
      </w:r>
      <w:r w:rsidR="007967BE">
        <w:rPr>
          <w:rFonts w:ascii="Tahoma" w:eastAsia="Times New Roman" w:hAnsi="Tahoma" w:cs="Tahoma"/>
          <w:color w:val="000000"/>
          <w:sz w:val="19"/>
          <w:szCs w:val="19"/>
          <w:lang w:eastAsia="da-DK"/>
        </w:rPr>
        <w:t>65,</w:t>
      </w:r>
      <w:r w:rsidR="007A7FA5">
        <w:rPr>
          <w:rFonts w:ascii="Tahoma" w:eastAsia="Times New Roman" w:hAnsi="Tahoma" w:cs="Tahoma"/>
          <w:color w:val="000000"/>
          <w:sz w:val="19"/>
          <w:szCs w:val="19"/>
          <w:lang w:eastAsia="da-DK"/>
        </w:rPr>
        <w:t xml:space="preserve"> stk. 2</w:t>
      </w:r>
      <w:r w:rsidR="007967BE">
        <w:rPr>
          <w:rFonts w:ascii="Tahoma" w:eastAsia="Times New Roman" w:hAnsi="Tahoma" w:cs="Tahoma"/>
          <w:color w:val="000000"/>
          <w:sz w:val="19"/>
          <w:szCs w:val="19"/>
          <w:lang w:eastAsia="da-DK"/>
        </w:rPr>
        <w:t>,</w:t>
      </w:r>
      <w:r w:rsidR="007A7FA5">
        <w:rPr>
          <w:rFonts w:ascii="Tahoma" w:eastAsia="Times New Roman" w:hAnsi="Tahoma" w:cs="Tahoma"/>
          <w:color w:val="000000"/>
          <w:sz w:val="19"/>
          <w:szCs w:val="19"/>
          <w:lang w:eastAsia="da-DK"/>
        </w:rPr>
        <w:t xml:space="preserve"> samt </w:t>
      </w:r>
      <w:r w:rsidRPr="00A720B5">
        <w:rPr>
          <w:rFonts w:ascii="Tahoma" w:eastAsia="Times New Roman" w:hAnsi="Tahoma" w:cs="Tahoma"/>
          <w:color w:val="000000"/>
          <w:sz w:val="19"/>
          <w:szCs w:val="19"/>
          <w:lang w:eastAsia="da-DK"/>
        </w:rPr>
        <w:t>af bilag 14</w:t>
      </w:r>
      <w:r w:rsidR="007A7FA5">
        <w:rPr>
          <w:rFonts w:ascii="Tahoma" w:eastAsia="Times New Roman" w:hAnsi="Tahoma" w:cs="Tahoma"/>
          <w:color w:val="000000"/>
          <w:sz w:val="19"/>
          <w:szCs w:val="19"/>
          <w:lang w:eastAsia="da-DK"/>
        </w:rPr>
        <w:t xml:space="preserve">. </w:t>
      </w:r>
    </w:p>
    <w:p w14:paraId="6615C729" w14:textId="5AD381F8"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lastRenderedPageBreak/>
        <w:t>Stk. 2.</w:t>
      </w:r>
      <w:r w:rsidRPr="00A720B5">
        <w:rPr>
          <w:rFonts w:ascii="Tahoma" w:eastAsia="Times New Roman" w:hAnsi="Tahoma" w:cs="Tahoma"/>
          <w:color w:val="000000"/>
          <w:sz w:val="19"/>
          <w:szCs w:val="19"/>
          <w:lang w:eastAsia="da-DK"/>
        </w:rPr>
        <w:t> Det er desuden en betingelse for registrering af ejerskifte af et fartøj i Fiskeristyrelsens registre, at der ikke blandt ejerne eller medejerne er personer</w:t>
      </w:r>
      <w:r w:rsidR="00393363">
        <w:rPr>
          <w:rFonts w:ascii="Tahoma" w:eastAsia="Times New Roman" w:hAnsi="Tahoma" w:cs="Tahoma"/>
          <w:color w:val="000000"/>
          <w:sz w:val="19"/>
          <w:szCs w:val="19"/>
          <w:lang w:eastAsia="da-DK"/>
        </w:rPr>
        <w:t xml:space="preserve"> eller selskaber</w:t>
      </w:r>
      <w:r w:rsidRPr="00A720B5">
        <w:rPr>
          <w:rFonts w:ascii="Tahoma" w:eastAsia="Times New Roman" w:hAnsi="Tahoma" w:cs="Tahoma"/>
          <w:color w:val="000000"/>
          <w:sz w:val="19"/>
          <w:szCs w:val="19"/>
          <w:lang w:eastAsia="da-DK"/>
        </w:rPr>
        <w:t xml:space="preserve">, som ved registrering af ejerskiftet vil komme til at overskride </w:t>
      </w:r>
      <w:r w:rsidR="007A7FA5">
        <w:rPr>
          <w:rFonts w:ascii="Tahoma" w:eastAsia="Times New Roman" w:hAnsi="Tahoma" w:cs="Tahoma"/>
          <w:color w:val="000000"/>
          <w:sz w:val="19"/>
          <w:szCs w:val="19"/>
          <w:lang w:eastAsia="da-DK"/>
        </w:rPr>
        <w:t xml:space="preserve">krydsreglerne som fremgår af § </w:t>
      </w:r>
      <w:r w:rsidR="007967BE">
        <w:rPr>
          <w:rFonts w:ascii="Tahoma" w:eastAsia="Times New Roman" w:hAnsi="Tahoma" w:cs="Tahoma"/>
          <w:color w:val="000000"/>
          <w:sz w:val="19"/>
          <w:szCs w:val="19"/>
          <w:lang w:eastAsia="da-DK"/>
        </w:rPr>
        <w:t>66,</w:t>
      </w:r>
      <w:r w:rsidR="007A7FA5">
        <w:rPr>
          <w:rFonts w:ascii="Tahoma" w:eastAsia="Times New Roman" w:hAnsi="Tahoma" w:cs="Tahoma"/>
          <w:color w:val="000000"/>
          <w:sz w:val="19"/>
          <w:szCs w:val="19"/>
          <w:lang w:eastAsia="da-DK"/>
        </w:rPr>
        <w:t xml:space="preserve"> stk. 1</w:t>
      </w:r>
      <w:r w:rsidR="007967BE">
        <w:rPr>
          <w:rFonts w:ascii="Tahoma" w:eastAsia="Times New Roman" w:hAnsi="Tahoma" w:cs="Tahoma"/>
          <w:color w:val="000000"/>
          <w:sz w:val="19"/>
          <w:szCs w:val="19"/>
          <w:lang w:eastAsia="da-DK"/>
        </w:rPr>
        <w:t xml:space="preserve"> og </w:t>
      </w:r>
      <w:r w:rsidR="007A7FA5">
        <w:rPr>
          <w:rFonts w:ascii="Tahoma" w:eastAsia="Times New Roman" w:hAnsi="Tahoma" w:cs="Tahoma"/>
          <w:color w:val="000000"/>
          <w:sz w:val="19"/>
          <w:szCs w:val="19"/>
          <w:lang w:eastAsia="da-DK"/>
        </w:rPr>
        <w:t>2.</w:t>
      </w:r>
    </w:p>
    <w:p w14:paraId="30EA970F" w14:textId="3383415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 xml:space="preserve">Stk. </w:t>
      </w:r>
      <w:r w:rsidR="007E6B41">
        <w:rPr>
          <w:rFonts w:ascii="Tahoma" w:eastAsia="Times New Roman" w:hAnsi="Tahoma" w:cs="Tahoma"/>
          <w:i/>
          <w:iCs/>
          <w:color w:val="000000"/>
          <w:sz w:val="19"/>
          <w:szCs w:val="19"/>
          <w:lang w:eastAsia="da-DK"/>
        </w:rPr>
        <w:t>3</w:t>
      </w:r>
      <w:r w:rsidRPr="00A720B5">
        <w:rPr>
          <w:rFonts w:ascii="Tahoma" w:eastAsia="Times New Roman" w:hAnsi="Tahoma" w:cs="Tahoma"/>
          <w:i/>
          <w:iCs/>
          <w:color w:val="000000"/>
          <w:sz w:val="19"/>
          <w:szCs w:val="19"/>
          <w:lang w:eastAsia="da-DK"/>
        </w:rPr>
        <w:t>.</w:t>
      </w:r>
      <w:r w:rsidRPr="00A720B5">
        <w:rPr>
          <w:rFonts w:ascii="Tahoma" w:eastAsia="Times New Roman" w:hAnsi="Tahoma" w:cs="Tahoma"/>
          <w:color w:val="000000"/>
          <w:sz w:val="19"/>
          <w:szCs w:val="19"/>
          <w:lang w:eastAsia="da-DK"/>
        </w:rPr>
        <w:t xml:space="preserve"> En person, som ejer IOK-kvoter, må ikke eje fartøjer, som tilsammen repræsenterer mere end 6000 BT. </w:t>
      </w:r>
    </w:p>
    <w:p w14:paraId="0249B801"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Registrering af kvoteandele og årsmængder</w:t>
      </w:r>
    </w:p>
    <w:p w14:paraId="6124A746" w14:textId="2100E5BC"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654E01">
        <w:rPr>
          <w:rFonts w:ascii="Tahoma" w:eastAsia="Times New Roman" w:hAnsi="Tahoma" w:cs="Tahoma"/>
          <w:b/>
          <w:bCs/>
          <w:color w:val="000000"/>
          <w:sz w:val="19"/>
          <w:szCs w:val="19"/>
          <w:lang w:eastAsia="da-DK"/>
        </w:rPr>
        <w:t>111</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Hvis et fartøj skifter ejer, er de IOK, der på tidspunktet for ejerskifte er knyttet til fartøjet efter ejerskifte, fortsat knyttet til fartøjet.</w:t>
      </w:r>
    </w:p>
    <w:p w14:paraId="56321483" w14:textId="3A7A308B"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xml:space="preserve"> Et fartøjs samlede ejerkreds kan overdrage fartøjets (det afgivende fartøj) kvoteandel helt eller delvist til ejere af andre fartøjer (modtagerfartøjer), der opfylder betingelserne i § 7 og § </w:t>
      </w:r>
      <w:r w:rsidR="00C07C10" w:rsidRPr="00A720B5">
        <w:rPr>
          <w:rFonts w:ascii="Tahoma" w:eastAsia="Times New Roman" w:hAnsi="Tahoma" w:cs="Tahoma"/>
          <w:color w:val="000000"/>
          <w:sz w:val="19"/>
          <w:szCs w:val="19"/>
          <w:lang w:eastAsia="da-DK"/>
        </w:rPr>
        <w:t>10</w:t>
      </w:r>
      <w:r w:rsidRPr="00A720B5">
        <w:rPr>
          <w:rFonts w:ascii="Tahoma" w:eastAsia="Times New Roman" w:hAnsi="Tahoma" w:cs="Tahoma"/>
          <w:color w:val="000000"/>
          <w:sz w:val="19"/>
          <w:szCs w:val="19"/>
          <w:lang w:eastAsia="da-DK"/>
        </w:rPr>
        <w:t>.</w:t>
      </w:r>
    </w:p>
    <w:p w14:paraId="5A49BC48"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Overføres kvoteandele til et fartøj eller en ejerkreds, der ikke opfylder kravene, jf. stk. 1, udsteder Fiskeristyrelsen ikke revideret tilladelse til fiskeri med modtagerfartøjet.</w:t>
      </w:r>
    </w:p>
    <w:p w14:paraId="59C8F610"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4.</w:t>
      </w:r>
      <w:r w:rsidRPr="00A720B5">
        <w:rPr>
          <w:rFonts w:ascii="Tahoma" w:eastAsia="Times New Roman" w:hAnsi="Tahoma" w:cs="Tahoma"/>
          <w:color w:val="000000"/>
          <w:sz w:val="19"/>
          <w:szCs w:val="19"/>
          <w:lang w:eastAsia="da-DK"/>
        </w:rPr>
        <w:t> Den fartøjsejer, der har erhvervet kvoteandele eller årsmængder, skal skriftligt dokumentere over for</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at overdragelse har fundet sted.</w:t>
      </w:r>
    </w:p>
    <w:p w14:paraId="0D94B0D6"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5.</w:t>
      </w:r>
      <w:r w:rsidRPr="00A720B5">
        <w:rPr>
          <w:rFonts w:ascii="Tahoma" w:eastAsia="Times New Roman" w:hAnsi="Tahoma" w:cs="Tahoma"/>
          <w:color w:val="000000"/>
          <w:sz w:val="19"/>
          <w:szCs w:val="19"/>
          <w:lang w:eastAsia="da-DK"/>
        </w:rPr>
        <w:t> Meddelelse om ejerskifte registreres i</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s register.</w:t>
      </w:r>
    </w:p>
    <w:p w14:paraId="1C50C03C"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6.</w:t>
      </w:r>
      <w:r w:rsidRPr="00A720B5">
        <w:rPr>
          <w:rFonts w:ascii="Tahoma" w:eastAsia="Times New Roman" w:hAnsi="Tahoma" w:cs="Tahoma"/>
          <w:color w:val="000000"/>
          <w:sz w:val="19"/>
          <w:szCs w:val="19"/>
          <w:lang w:eastAsia="da-DK"/>
        </w:rPr>
        <w:t> Ved overdragelse af kvoteandele skal de i bilag 7 nævnte oplysninger, herunder salgsprisen, gives til</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w:t>
      </w:r>
    </w:p>
    <w:p w14:paraId="60EB8401" w14:textId="69411583"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654E01">
        <w:rPr>
          <w:rFonts w:ascii="Tahoma" w:eastAsia="Times New Roman" w:hAnsi="Tahoma" w:cs="Tahoma"/>
          <w:b/>
          <w:bCs/>
          <w:color w:val="000000"/>
          <w:sz w:val="19"/>
          <w:szCs w:val="19"/>
          <w:lang w:eastAsia="da-DK"/>
        </w:rPr>
        <w:t>112</w:t>
      </w:r>
      <w:r w:rsidRPr="00A720B5">
        <w:rPr>
          <w:rFonts w:ascii="Tahoma" w:eastAsia="Times New Roman" w:hAnsi="Tahoma" w:cs="Tahoma"/>
          <w:b/>
          <w:bCs/>
          <w:color w:val="000000"/>
          <w:sz w:val="19"/>
          <w:szCs w:val="19"/>
          <w:lang w:eastAsia="da-DK"/>
        </w:rPr>
        <w:t>.</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beregner de reviderede kvoteandele og de tilsvarende årsmængder for de pågældende fartøjer.</w:t>
      </w:r>
    </w:p>
    <w:p w14:paraId="4633FBC5"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udsteder herefter tilladelse til, at modtagerfartøjet kan fiske den samlede årsmængde. Den mængde, som allerede er fisket i det pågældende fangstår, fratrækkes, inden tilladelsen udstedes.</w:t>
      </w:r>
    </w:p>
    <w:p w14:paraId="534E9380"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Såfremt et fartøj alene har overdraget en del af sin kvoteandel, udsteder</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tilladelse til fiskeri af den resterende årsmængde i det pågældende fangstår.</w:t>
      </w:r>
    </w:p>
    <w:p w14:paraId="087D74AA" w14:textId="14B6C1BC"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4.</w:t>
      </w:r>
      <w:r w:rsidRPr="00A720B5">
        <w:rPr>
          <w:rFonts w:ascii="Tahoma" w:eastAsia="Times New Roman" w:hAnsi="Tahoma" w:cs="Tahoma"/>
          <w:color w:val="000000"/>
          <w:sz w:val="19"/>
          <w:szCs w:val="19"/>
          <w:lang w:eastAsia="da-DK"/>
        </w:rPr>
        <w:t xml:space="preserve"> Fuldmægtigen, jf. § 7, indestår i forbindelse med kvoteoverdragelsen for oplysning om, at kravene om fartøjet og dets ejerkreds, jf. § 7 og § </w:t>
      </w:r>
      <w:r w:rsidR="00A23775">
        <w:rPr>
          <w:rFonts w:ascii="Tahoma" w:eastAsia="Times New Roman" w:hAnsi="Tahoma" w:cs="Tahoma"/>
          <w:color w:val="000000"/>
          <w:sz w:val="19"/>
          <w:szCs w:val="19"/>
          <w:lang w:eastAsia="da-DK"/>
        </w:rPr>
        <w:t>110</w:t>
      </w:r>
      <w:r w:rsidRPr="00A720B5">
        <w:rPr>
          <w:rFonts w:ascii="Tahoma" w:eastAsia="Times New Roman" w:hAnsi="Tahoma" w:cs="Tahoma"/>
          <w:color w:val="000000"/>
          <w:sz w:val="19"/>
          <w:szCs w:val="19"/>
          <w:lang w:eastAsia="da-DK"/>
        </w:rPr>
        <w:t xml:space="preserve">, samt om dennes indflydelse på udnyttelsen af kvoteandelene, jf. § </w:t>
      </w:r>
      <w:r w:rsidR="00A23775">
        <w:rPr>
          <w:rFonts w:ascii="Tahoma" w:eastAsia="Times New Roman" w:hAnsi="Tahoma" w:cs="Tahoma"/>
          <w:color w:val="000000"/>
          <w:sz w:val="19"/>
          <w:szCs w:val="19"/>
          <w:lang w:eastAsia="da-DK"/>
        </w:rPr>
        <w:t>110</w:t>
      </w:r>
      <w:r w:rsidRPr="00A720B5">
        <w:rPr>
          <w:rFonts w:ascii="Tahoma" w:eastAsia="Times New Roman" w:hAnsi="Tahoma" w:cs="Tahoma"/>
          <w:color w:val="000000"/>
          <w:sz w:val="19"/>
          <w:szCs w:val="19"/>
          <w:lang w:eastAsia="da-DK"/>
        </w:rPr>
        <w:t xml:space="preserve">, er overholdt. Såfremt disse krav ikke er overholdt, bortfalder retten til at udnytte kvoteandelen straks, og retten til selve kvoteandelen bortfalder, hvis andelen ikke inden 3 måneder er overdraget til en person eller et selskab, der opfylder kravene i § 7 og § </w:t>
      </w:r>
      <w:r w:rsidR="00A23775">
        <w:rPr>
          <w:rFonts w:ascii="Tahoma" w:eastAsia="Times New Roman" w:hAnsi="Tahoma" w:cs="Tahoma"/>
          <w:color w:val="000000"/>
          <w:sz w:val="19"/>
          <w:szCs w:val="19"/>
          <w:lang w:eastAsia="da-DK"/>
        </w:rPr>
        <w:t>110</w:t>
      </w:r>
      <w:r w:rsidRPr="00A720B5">
        <w:rPr>
          <w:rFonts w:ascii="Tahoma" w:eastAsia="Times New Roman" w:hAnsi="Tahoma" w:cs="Tahoma"/>
          <w:color w:val="000000"/>
          <w:sz w:val="19"/>
          <w:szCs w:val="19"/>
          <w:lang w:eastAsia="da-DK"/>
        </w:rPr>
        <w:t>. Dette gælder, uanset om</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har udstedt tilladelse til fiskeri med andelen. Bortfaldne kvoteandele tilfalder reservepuljen for de pågældende kvoter eller Fiskefonden for de kvoter, der er omfattet af § </w:t>
      </w:r>
      <w:r w:rsidR="007967BE">
        <w:rPr>
          <w:rFonts w:ascii="Tahoma" w:eastAsia="Times New Roman" w:hAnsi="Tahoma" w:cs="Tahoma"/>
          <w:color w:val="000000"/>
          <w:sz w:val="19"/>
          <w:szCs w:val="19"/>
          <w:lang w:eastAsia="da-DK"/>
        </w:rPr>
        <w:t>57</w:t>
      </w:r>
      <w:r w:rsidRPr="00A720B5">
        <w:rPr>
          <w:rFonts w:ascii="Tahoma" w:eastAsia="Times New Roman" w:hAnsi="Tahoma" w:cs="Tahoma"/>
          <w:color w:val="000000"/>
          <w:sz w:val="19"/>
          <w:szCs w:val="19"/>
          <w:lang w:eastAsia="da-DK"/>
        </w:rPr>
        <w:t>.</w:t>
      </w:r>
    </w:p>
    <w:p w14:paraId="4FF14518"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5.</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udsteder ikke revideret tilladelse til fiskeri med modtagerfartøjet, hvis IOK er overført til et fartøj eller en ejerkreds, der ikke opfylder kravene i § 7 og § </w:t>
      </w:r>
      <w:r w:rsidR="00C07C10" w:rsidRPr="00A720B5">
        <w:rPr>
          <w:rFonts w:ascii="Tahoma" w:eastAsia="Times New Roman" w:hAnsi="Tahoma" w:cs="Tahoma"/>
          <w:color w:val="000000"/>
          <w:sz w:val="19"/>
          <w:szCs w:val="19"/>
          <w:lang w:eastAsia="da-DK"/>
        </w:rPr>
        <w:t>10</w:t>
      </w:r>
      <w:r w:rsidR="00C07C10">
        <w:rPr>
          <w:rFonts w:ascii="Tahoma" w:eastAsia="Times New Roman" w:hAnsi="Tahoma" w:cs="Tahoma"/>
          <w:color w:val="000000"/>
          <w:sz w:val="19"/>
          <w:szCs w:val="19"/>
          <w:lang w:eastAsia="da-DK"/>
        </w:rPr>
        <w:t>2</w:t>
      </w:r>
      <w:r w:rsidRPr="00A720B5">
        <w:rPr>
          <w:rFonts w:ascii="Tahoma" w:eastAsia="Times New Roman" w:hAnsi="Tahoma" w:cs="Tahoma"/>
          <w:color w:val="000000"/>
          <w:sz w:val="19"/>
          <w:szCs w:val="19"/>
          <w:lang w:eastAsia="da-DK"/>
        </w:rPr>
        <w:t xml:space="preserve">. Fiskeristyrelsen kan tilbagekalde en udstedt tilladelse til fiskeri, hvis det senere viser sig, at betingelserne i § 7 og § </w:t>
      </w:r>
      <w:r w:rsidR="00C07C10" w:rsidRPr="00A720B5">
        <w:rPr>
          <w:rFonts w:ascii="Tahoma" w:eastAsia="Times New Roman" w:hAnsi="Tahoma" w:cs="Tahoma"/>
          <w:color w:val="000000"/>
          <w:sz w:val="19"/>
          <w:szCs w:val="19"/>
          <w:lang w:eastAsia="da-DK"/>
        </w:rPr>
        <w:t>10</w:t>
      </w:r>
      <w:r w:rsidR="00C07C10">
        <w:rPr>
          <w:rFonts w:ascii="Tahoma" w:eastAsia="Times New Roman" w:hAnsi="Tahoma" w:cs="Tahoma"/>
          <w:color w:val="000000"/>
          <w:sz w:val="19"/>
          <w:szCs w:val="19"/>
          <w:lang w:eastAsia="da-DK"/>
        </w:rPr>
        <w:t>2</w:t>
      </w:r>
      <w:r w:rsidR="00C07C10" w:rsidRPr="00A720B5">
        <w:rPr>
          <w:rFonts w:ascii="Tahoma" w:eastAsia="Times New Roman" w:hAnsi="Tahoma" w:cs="Tahoma"/>
          <w:color w:val="000000"/>
          <w:sz w:val="19"/>
          <w:szCs w:val="19"/>
          <w:lang w:eastAsia="da-DK"/>
        </w:rPr>
        <w:t xml:space="preserve"> </w:t>
      </w:r>
      <w:r w:rsidRPr="00A720B5">
        <w:rPr>
          <w:rFonts w:ascii="Tahoma" w:eastAsia="Times New Roman" w:hAnsi="Tahoma" w:cs="Tahoma"/>
          <w:color w:val="000000"/>
          <w:sz w:val="19"/>
          <w:szCs w:val="19"/>
          <w:lang w:eastAsia="da-DK"/>
        </w:rPr>
        <w:t>for overførsel af IOK ikke var opfyldt på tidspunktet for udstedelsen af tilladelsen.</w:t>
      </w:r>
    </w:p>
    <w:p w14:paraId="75F4916B" w14:textId="464591B0"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654E01">
        <w:rPr>
          <w:rFonts w:ascii="Tahoma" w:eastAsia="Times New Roman" w:hAnsi="Tahoma" w:cs="Tahoma"/>
          <w:b/>
          <w:bCs/>
          <w:color w:val="000000"/>
          <w:sz w:val="19"/>
          <w:szCs w:val="19"/>
          <w:lang w:eastAsia="da-DK"/>
        </w:rPr>
        <w:t>113</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Hvis et fartøj med IOK og/eller en årsmængde af sild fra generationsskiftepuljen slettes af Fiskeristyrelsens fartøjsregister, uden at kvoteandelene forinden er overført til et eller flere fartøjer, bortfalder retten til kvoteandelene og/eller årsmængden fra generationsskiftepuljen.</w:t>
      </w:r>
    </w:p>
    <w:p w14:paraId="427B9EB2" w14:textId="0404C107" w:rsidR="00395000" w:rsidRDefault="00A720B5" w:rsidP="00983491">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w:t>
      </w:r>
      <w:r w:rsidR="00E371F1">
        <w:rPr>
          <w:rFonts w:ascii="Tahoma" w:eastAsia="Times New Roman" w:hAnsi="Tahoma" w:cs="Tahoma"/>
          <w:color w:val="000000"/>
          <w:sz w:val="19"/>
          <w:szCs w:val="19"/>
          <w:lang w:eastAsia="da-DK"/>
        </w:rPr>
        <w:t xml:space="preserve">Uanset stk. 1, </w:t>
      </w:r>
      <w:r w:rsidR="00E371F1" w:rsidRPr="00A720B5">
        <w:rPr>
          <w:rFonts w:ascii="Tahoma" w:eastAsia="Times New Roman" w:hAnsi="Tahoma" w:cs="Tahoma"/>
          <w:color w:val="000000"/>
          <w:sz w:val="19"/>
          <w:szCs w:val="19"/>
          <w:lang w:eastAsia="da-DK"/>
        </w:rPr>
        <w:t xml:space="preserve">kan retten til </w:t>
      </w:r>
      <w:r w:rsidR="00E371F1">
        <w:rPr>
          <w:rFonts w:ascii="Tahoma" w:eastAsia="Times New Roman" w:hAnsi="Tahoma" w:cs="Tahoma"/>
          <w:color w:val="000000"/>
          <w:sz w:val="19"/>
          <w:szCs w:val="19"/>
          <w:lang w:eastAsia="da-DK"/>
        </w:rPr>
        <w:t>IOK</w:t>
      </w:r>
      <w:r w:rsidR="008C6C66">
        <w:rPr>
          <w:rFonts w:ascii="Tahoma" w:eastAsia="Times New Roman" w:hAnsi="Tahoma" w:cs="Tahoma"/>
          <w:color w:val="000000"/>
          <w:sz w:val="19"/>
          <w:szCs w:val="19"/>
          <w:lang w:eastAsia="da-DK"/>
        </w:rPr>
        <w:t xml:space="preserve"> kvoteandelene </w:t>
      </w:r>
      <w:r w:rsidR="00E371F1" w:rsidRPr="00A720B5">
        <w:rPr>
          <w:rFonts w:ascii="Tahoma" w:eastAsia="Times New Roman" w:hAnsi="Tahoma" w:cs="Tahoma"/>
          <w:color w:val="000000"/>
          <w:sz w:val="19"/>
          <w:szCs w:val="19"/>
          <w:lang w:eastAsia="da-DK"/>
        </w:rPr>
        <w:t xml:space="preserve">dog efter ansøgning bevares </w:t>
      </w:r>
      <w:r w:rsidR="00E371F1">
        <w:rPr>
          <w:rFonts w:ascii="Tahoma" w:eastAsia="Times New Roman" w:hAnsi="Tahoma" w:cs="Tahoma"/>
          <w:color w:val="000000"/>
          <w:sz w:val="19"/>
          <w:szCs w:val="19"/>
          <w:lang w:eastAsia="da-DK"/>
        </w:rPr>
        <w:t>i op til 6</w:t>
      </w:r>
      <w:r w:rsidR="00D401E4">
        <w:rPr>
          <w:rFonts w:ascii="Tahoma" w:eastAsia="Times New Roman" w:hAnsi="Tahoma" w:cs="Tahoma"/>
          <w:color w:val="000000"/>
          <w:sz w:val="19"/>
          <w:szCs w:val="19"/>
          <w:lang w:eastAsia="da-DK"/>
        </w:rPr>
        <w:t xml:space="preserve"> måneder</w:t>
      </w:r>
      <w:r w:rsidR="00E371F1" w:rsidRPr="00A720B5">
        <w:rPr>
          <w:rFonts w:ascii="Tahoma" w:eastAsia="Times New Roman" w:hAnsi="Tahoma" w:cs="Tahoma"/>
          <w:color w:val="000000"/>
          <w:sz w:val="19"/>
          <w:szCs w:val="19"/>
          <w:lang w:eastAsia="da-DK"/>
        </w:rPr>
        <w:t>, efter at et fartøj er slettet i</w:t>
      </w:r>
      <w:r w:rsidR="00E371F1">
        <w:rPr>
          <w:rFonts w:ascii="Tahoma" w:eastAsia="Times New Roman" w:hAnsi="Tahoma" w:cs="Tahoma"/>
          <w:color w:val="000000"/>
          <w:sz w:val="19"/>
          <w:szCs w:val="19"/>
          <w:lang w:eastAsia="da-DK"/>
        </w:rPr>
        <w:t xml:space="preserve"> Fiskeristyrelsen</w:t>
      </w:r>
      <w:r w:rsidR="00E371F1" w:rsidRPr="00A720B5">
        <w:rPr>
          <w:rFonts w:ascii="Tahoma" w:eastAsia="Times New Roman" w:hAnsi="Tahoma" w:cs="Tahoma"/>
          <w:color w:val="000000"/>
          <w:sz w:val="19"/>
          <w:szCs w:val="19"/>
          <w:lang w:eastAsia="da-DK"/>
        </w:rPr>
        <w:t>s fartøjsregister.</w:t>
      </w:r>
      <w:r w:rsidR="00E371F1">
        <w:rPr>
          <w:rFonts w:ascii="Tahoma" w:eastAsia="Times New Roman" w:hAnsi="Tahoma" w:cs="Tahoma"/>
          <w:color w:val="000000"/>
          <w:sz w:val="19"/>
          <w:szCs w:val="19"/>
          <w:lang w:eastAsia="da-DK"/>
        </w:rPr>
        <w:t xml:space="preserve"> Fiskeristyrelsen</w:t>
      </w:r>
      <w:r w:rsidR="00E371F1" w:rsidRPr="00A720B5">
        <w:rPr>
          <w:rFonts w:ascii="Tahoma" w:eastAsia="Times New Roman" w:hAnsi="Tahoma" w:cs="Tahoma"/>
          <w:color w:val="000000"/>
          <w:sz w:val="19"/>
          <w:szCs w:val="19"/>
          <w:lang w:eastAsia="da-DK"/>
        </w:rPr>
        <w:t xml:space="preserve"> kan endvidere efter ansøgning tillade, at </w:t>
      </w:r>
      <w:r w:rsidR="008C6C66">
        <w:rPr>
          <w:rFonts w:ascii="Tahoma" w:eastAsia="Times New Roman" w:hAnsi="Tahoma" w:cs="Tahoma"/>
          <w:color w:val="000000"/>
          <w:sz w:val="19"/>
          <w:szCs w:val="19"/>
          <w:lang w:eastAsia="da-DK"/>
        </w:rPr>
        <w:t>IOK</w:t>
      </w:r>
      <w:r w:rsidR="00E371F1" w:rsidRPr="00A720B5">
        <w:rPr>
          <w:rFonts w:ascii="Tahoma" w:eastAsia="Times New Roman" w:hAnsi="Tahoma" w:cs="Tahoma"/>
          <w:color w:val="000000"/>
          <w:sz w:val="19"/>
          <w:szCs w:val="19"/>
          <w:lang w:eastAsia="da-DK"/>
        </w:rPr>
        <w:t>-andelene bevares i en længere periode, dog i højst 18 måneder, hvis fartøjsejeren, inden fartøjet er slettet, har ansøgt om, at FKA-andelene overføres til et andet fartøj, som ejerne har indgået bindende kontrakt om at erhverve.</w:t>
      </w:r>
      <w:r w:rsidR="008C6C66">
        <w:rPr>
          <w:rFonts w:ascii="Tahoma" w:eastAsia="Times New Roman" w:hAnsi="Tahoma" w:cs="Tahoma"/>
          <w:color w:val="000000"/>
          <w:sz w:val="19"/>
          <w:szCs w:val="19"/>
          <w:lang w:eastAsia="da-DK"/>
        </w:rPr>
        <w:t xml:space="preserve"> </w:t>
      </w:r>
      <w:r w:rsidRPr="00A720B5">
        <w:rPr>
          <w:rFonts w:ascii="Tahoma" w:eastAsia="Times New Roman" w:hAnsi="Tahoma" w:cs="Tahoma"/>
          <w:color w:val="000000"/>
          <w:sz w:val="19"/>
          <w:szCs w:val="19"/>
          <w:lang w:eastAsia="da-DK"/>
        </w:rPr>
        <w:t>I perioden indtil det nye fartøj er indsat i flåden, kan ejerkredsen i det udgående fartøj overdrage fartøjets kvoteandele og årsmængder.</w:t>
      </w:r>
    </w:p>
    <w:p w14:paraId="1B83F100" w14:textId="224C1FEC" w:rsidR="001C2744" w:rsidRPr="00A720B5" w:rsidRDefault="001C2744" w:rsidP="001C2744">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 xml:space="preserve">Stk. </w:t>
      </w:r>
      <w:r>
        <w:rPr>
          <w:rFonts w:ascii="Tahoma" w:eastAsia="Times New Roman" w:hAnsi="Tahoma" w:cs="Tahoma"/>
          <w:i/>
          <w:iCs/>
          <w:color w:val="000000"/>
          <w:sz w:val="19"/>
          <w:szCs w:val="19"/>
          <w:lang w:eastAsia="da-DK"/>
        </w:rPr>
        <w:t>3</w:t>
      </w:r>
      <w:r w:rsidRPr="00A720B5">
        <w:rPr>
          <w:rFonts w:ascii="Tahoma" w:eastAsia="Times New Roman" w:hAnsi="Tahoma" w:cs="Tahoma"/>
          <w:i/>
          <w:iCs/>
          <w:color w:val="000000"/>
          <w:sz w:val="19"/>
          <w:szCs w:val="19"/>
          <w:lang w:eastAsia="da-DK"/>
        </w:rPr>
        <w:t>.</w:t>
      </w:r>
      <w:r w:rsidRPr="00A720B5">
        <w:rPr>
          <w:rFonts w:ascii="Tahoma" w:eastAsia="Times New Roman" w:hAnsi="Tahoma" w:cs="Tahoma"/>
          <w:color w:val="000000"/>
          <w:sz w:val="19"/>
          <w:szCs w:val="19"/>
          <w:lang w:eastAsia="da-DK"/>
        </w:rPr>
        <w:t> </w:t>
      </w:r>
      <w:r>
        <w:rPr>
          <w:rFonts w:ascii="Tahoma" w:eastAsia="Times New Roman" w:hAnsi="Tahoma" w:cs="Tahoma"/>
          <w:color w:val="000000"/>
          <w:sz w:val="19"/>
          <w:szCs w:val="19"/>
          <w:lang w:eastAsia="da-DK"/>
        </w:rPr>
        <w:t xml:space="preserve">Årsmængder tildelt på baggrund af IOK-kvoteandele, der ikke er placeret på et aktivt fartøj, </w:t>
      </w:r>
      <w:r w:rsidR="00393363">
        <w:rPr>
          <w:rFonts w:ascii="Tahoma" w:eastAsia="Times New Roman" w:hAnsi="Tahoma" w:cs="Tahoma"/>
          <w:color w:val="000000"/>
          <w:sz w:val="19"/>
          <w:szCs w:val="19"/>
          <w:lang w:eastAsia="da-DK"/>
        </w:rPr>
        <w:t xml:space="preserve">jf. stk. 2, </w:t>
      </w:r>
      <w:r>
        <w:rPr>
          <w:rFonts w:ascii="Tahoma" w:eastAsia="Times New Roman" w:hAnsi="Tahoma" w:cs="Tahoma"/>
          <w:color w:val="000000"/>
          <w:sz w:val="19"/>
          <w:szCs w:val="19"/>
          <w:lang w:eastAsia="da-DK"/>
        </w:rPr>
        <w:t xml:space="preserve">er omfattet af </w:t>
      </w:r>
      <w:r w:rsidR="003B16A4">
        <w:rPr>
          <w:rFonts w:ascii="Tahoma" w:eastAsia="Times New Roman" w:hAnsi="Tahoma" w:cs="Tahoma"/>
          <w:color w:val="000000"/>
          <w:sz w:val="19"/>
          <w:szCs w:val="19"/>
          <w:lang w:eastAsia="da-DK"/>
        </w:rPr>
        <w:t>108</w:t>
      </w:r>
      <w:r w:rsidR="00B21D97">
        <w:rPr>
          <w:rFonts w:ascii="Tahoma" w:eastAsia="Times New Roman" w:hAnsi="Tahoma" w:cs="Tahoma"/>
          <w:color w:val="000000"/>
          <w:sz w:val="19"/>
          <w:szCs w:val="19"/>
          <w:lang w:eastAsia="da-DK"/>
        </w:rPr>
        <w:t>,</w:t>
      </w:r>
      <w:r>
        <w:rPr>
          <w:rFonts w:ascii="Tahoma" w:eastAsia="Times New Roman" w:hAnsi="Tahoma" w:cs="Tahoma"/>
          <w:color w:val="000000"/>
          <w:sz w:val="19"/>
          <w:szCs w:val="19"/>
          <w:lang w:eastAsia="da-DK"/>
        </w:rPr>
        <w:t xml:space="preserve"> stk. 5.</w:t>
      </w:r>
    </w:p>
    <w:p w14:paraId="27C44C9A"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Overdragelse og anvendelse af kvoteandele i særlige situationer</w:t>
      </w:r>
    </w:p>
    <w:p w14:paraId="30BB6E49" w14:textId="07AF6D49"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654E01">
        <w:rPr>
          <w:rFonts w:ascii="Tahoma" w:eastAsia="Times New Roman" w:hAnsi="Tahoma" w:cs="Tahoma"/>
          <w:b/>
          <w:bCs/>
          <w:color w:val="000000"/>
          <w:sz w:val="19"/>
          <w:szCs w:val="19"/>
          <w:lang w:eastAsia="da-DK"/>
        </w:rPr>
        <w:t>114</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Hvis et fartøj overtages ved tvangsauktion af et pengeinstitut, Økonomistyrelsen, (tidl. Kongeriget Danmarks Fiskeribank), Danmarks Skibskreditfond eller til pantesikrede kreditorer, kan panthaver overdrage fartøjets kvoteandel til ejere af fartøjer, der opfylder betingelserne i fiskeriloven for at udøve erhvervsmæssigt fiskeri.</w:t>
      </w:r>
    </w:p>
    <w:p w14:paraId="2182C528"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kan efter ansøgning tillade, at en efterlevende ægtefælle eller andre arvinger, der disponerer over fartøjet, overdrager fartøjets kvoteandele til ejere af fartøjer, der opfylder betingelserne.</w:t>
      </w:r>
    </w:p>
    <w:p w14:paraId="30D252D1" w14:textId="72157B1E"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lastRenderedPageBreak/>
        <w:t xml:space="preserve">§ </w:t>
      </w:r>
      <w:r w:rsidR="00654E01">
        <w:rPr>
          <w:rFonts w:ascii="Tahoma" w:eastAsia="Times New Roman" w:hAnsi="Tahoma" w:cs="Tahoma"/>
          <w:b/>
          <w:bCs/>
          <w:color w:val="000000"/>
          <w:sz w:val="19"/>
          <w:szCs w:val="19"/>
          <w:lang w:eastAsia="da-DK"/>
        </w:rPr>
        <w:t>115</w:t>
      </w:r>
      <w:r w:rsidRPr="00A720B5">
        <w:rPr>
          <w:rFonts w:ascii="Tahoma" w:eastAsia="Times New Roman" w:hAnsi="Tahoma" w:cs="Tahoma"/>
          <w:b/>
          <w:bCs/>
          <w:color w:val="000000"/>
          <w:sz w:val="19"/>
          <w:szCs w:val="19"/>
          <w:lang w:eastAsia="da-DK"/>
        </w:rPr>
        <w:t>.</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kan i de tilfælde, hvor et fartøj overdrages ved tvangsauktion til et pengeinstitut, Økonomistyrelsen (tidl. Kongeriget Danmarks Fiskeribank), Danmarks Skibskreditfond eller til pantesikrede kreditorer, og hvor Fiskeristyrelsen i overensstemmelse med reglerne i bekendtgørelsen om fartøjer, der anvendes til erhvervsmæssigt fiskeri, giver tilladelse til, at fartøjet kan udlejes, samtidig give tilladelse til, at fartøjet udøver fiskeri i henhold til dets kvoteandel i den periode, hvor fartøjet er udlejet.</w:t>
      </w:r>
    </w:p>
    <w:p w14:paraId="0FBFFA1D"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Overtages et fartøj af en efterlevende ægtefælle eller andre arvinger i overensstemmelse med reglerne i bekendtgørelsen om fartøjer, der anvendes til erhvervsmæssigt fiskeri, overtages fartøjets kvoteandel samtidig. Fiskeristyrelsen kan efter overtagelsen udstede tilladelse til fiskeri i henhold til fartøjets kvoteandel og overdragelse af kvoteandel.</w:t>
      </w:r>
    </w:p>
    <w:p w14:paraId="52EAEA60" w14:textId="3D2128EE" w:rsidR="00A720B5" w:rsidRPr="00A720B5" w:rsidRDefault="00A720B5" w:rsidP="00A720B5">
      <w:pPr>
        <w:shd w:val="clear" w:color="auto" w:fill="FFFFFF"/>
        <w:spacing w:before="400" w:after="100" w:line="240" w:lineRule="auto"/>
        <w:jc w:val="center"/>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1</w:t>
      </w:r>
      <w:r w:rsidR="00770B1C">
        <w:rPr>
          <w:rFonts w:ascii="Tahoma" w:eastAsia="Times New Roman" w:hAnsi="Tahoma" w:cs="Tahoma"/>
          <w:color w:val="000000"/>
          <w:sz w:val="19"/>
          <w:szCs w:val="19"/>
          <w:lang w:eastAsia="da-DK"/>
        </w:rPr>
        <w:t>3</w:t>
      </w:r>
    </w:p>
    <w:p w14:paraId="192E356D" w14:textId="77777777" w:rsidR="00A720B5" w:rsidRPr="00A720B5" w:rsidRDefault="00A720B5" w:rsidP="00A720B5">
      <w:pPr>
        <w:shd w:val="clear" w:color="auto" w:fill="FFFFFF"/>
        <w:spacing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Makrel i Nordsøen, Skagerrak, Kattegat, Østersøen og i norsk fiskerizone nord for 62º N</w:t>
      </w:r>
    </w:p>
    <w:p w14:paraId="1CC45431"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Generelle bestemmelser</w:t>
      </w:r>
    </w:p>
    <w:p w14:paraId="32DE9B1E" w14:textId="2440A7E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654E01">
        <w:rPr>
          <w:rFonts w:ascii="Tahoma" w:eastAsia="Times New Roman" w:hAnsi="Tahoma" w:cs="Tahoma"/>
          <w:b/>
          <w:bCs/>
          <w:color w:val="000000"/>
          <w:sz w:val="19"/>
          <w:szCs w:val="19"/>
          <w:lang w:eastAsia="da-DK"/>
        </w:rPr>
        <w:t>116</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Kun fartøjer, hvis ejere har en tilladelse udstedt i henhold til § 16-17, må fiske, medbringe og lande makrel.</w:t>
      </w:r>
    </w:p>
    <w:p w14:paraId="20F19409" w14:textId="5F75FBDF"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xml:space="preserve"> Undtaget fra kravet i stk. 1 er landing af makrel med op til </w:t>
      </w:r>
      <w:r w:rsidR="001317AE">
        <w:rPr>
          <w:rFonts w:ascii="Tahoma" w:eastAsia="Times New Roman" w:hAnsi="Tahoma" w:cs="Tahoma"/>
          <w:color w:val="000000"/>
          <w:sz w:val="19"/>
          <w:szCs w:val="19"/>
          <w:lang w:eastAsia="da-DK"/>
        </w:rPr>
        <w:t>8</w:t>
      </w:r>
      <w:r w:rsidR="001317AE" w:rsidRPr="00A720B5">
        <w:rPr>
          <w:rFonts w:ascii="Tahoma" w:eastAsia="Times New Roman" w:hAnsi="Tahoma" w:cs="Tahoma"/>
          <w:color w:val="000000"/>
          <w:sz w:val="19"/>
          <w:szCs w:val="19"/>
          <w:lang w:eastAsia="da-DK"/>
        </w:rPr>
        <w:t xml:space="preserve">00 </w:t>
      </w:r>
      <w:r w:rsidRPr="00A720B5">
        <w:rPr>
          <w:rFonts w:ascii="Tahoma" w:eastAsia="Times New Roman" w:hAnsi="Tahoma" w:cs="Tahoma"/>
          <w:color w:val="000000"/>
          <w:sz w:val="19"/>
          <w:szCs w:val="19"/>
          <w:lang w:eastAsia="da-DK"/>
        </w:rPr>
        <w:t>kg fra én fangstrejse pr. døgn samt fiskeri, der udøves af fiskere, som hele året udelukkende udøver fiskeri med bundgarn og andre pæleredskaber.</w:t>
      </w:r>
    </w:p>
    <w:p w14:paraId="6EC8D158" w14:textId="4B43DC96"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654E01">
        <w:rPr>
          <w:rFonts w:ascii="Tahoma" w:eastAsia="Times New Roman" w:hAnsi="Tahoma" w:cs="Tahoma"/>
          <w:b/>
          <w:bCs/>
          <w:color w:val="000000"/>
          <w:sz w:val="19"/>
          <w:szCs w:val="19"/>
          <w:lang w:eastAsia="da-DK"/>
        </w:rPr>
        <w:t>117</w:t>
      </w:r>
      <w:r w:rsidRPr="00A720B5">
        <w:rPr>
          <w:rFonts w:ascii="Tahoma" w:eastAsia="Times New Roman" w:hAnsi="Tahoma" w:cs="Tahoma"/>
          <w:b/>
          <w:bCs/>
          <w:color w:val="000000"/>
          <w:sz w:val="19"/>
          <w:szCs w:val="19"/>
          <w:lang w:eastAsia="da-DK"/>
        </w:rPr>
        <w:t>.</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udsteder tilladelse til at fiske en årsmængde af makrel til ejere af fartøjer, der disponerer over IOK, som er tildelt pr. 1. januar 2006 eller erhvervet senere i overensstemmelse med reglerne herom.</w:t>
      </w:r>
    </w:p>
    <w:p w14:paraId="29140007" w14:textId="0CAD3C73"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kan udstede tilladelse til fiskeri med kroge til fartøjer, der ikke råder over IOK. Fiskeriet foregår på den mængde, der er afsat i henhold til § </w:t>
      </w:r>
      <w:r w:rsidR="00C1689C" w:rsidRPr="00A720B5">
        <w:rPr>
          <w:rFonts w:ascii="Tahoma" w:eastAsia="Times New Roman" w:hAnsi="Tahoma" w:cs="Tahoma"/>
          <w:color w:val="000000"/>
          <w:sz w:val="19"/>
          <w:szCs w:val="19"/>
          <w:lang w:eastAsia="da-DK"/>
        </w:rPr>
        <w:t>1</w:t>
      </w:r>
      <w:r w:rsidR="00C1689C">
        <w:rPr>
          <w:rFonts w:ascii="Tahoma" w:eastAsia="Times New Roman" w:hAnsi="Tahoma" w:cs="Tahoma"/>
          <w:color w:val="000000"/>
          <w:sz w:val="19"/>
          <w:szCs w:val="19"/>
          <w:lang w:eastAsia="da-DK"/>
        </w:rPr>
        <w:t>20</w:t>
      </w:r>
      <w:r w:rsidRPr="00A720B5">
        <w:rPr>
          <w:rFonts w:ascii="Tahoma" w:eastAsia="Times New Roman" w:hAnsi="Tahoma" w:cs="Tahoma"/>
          <w:color w:val="000000"/>
          <w:sz w:val="19"/>
          <w:szCs w:val="19"/>
          <w:lang w:eastAsia="da-DK"/>
        </w:rPr>
        <w:t>, stk. 1.</w:t>
      </w:r>
    </w:p>
    <w:p w14:paraId="7F51C51C" w14:textId="7FC2762B"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654E01">
        <w:rPr>
          <w:rFonts w:ascii="Tahoma" w:eastAsia="Times New Roman" w:hAnsi="Tahoma" w:cs="Tahoma"/>
          <w:b/>
          <w:bCs/>
          <w:color w:val="000000"/>
          <w:sz w:val="19"/>
          <w:szCs w:val="19"/>
          <w:lang w:eastAsia="da-DK"/>
        </w:rPr>
        <w:t>118</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Forud for beregningen af årsmængder afsættes af den danske kvote af makrel i Nordsøen, Skagerrak og Kattegat samt i den norske fiskerizone nord for 62º N 500 tons til fiskeri med fartøjer, der opnår tilladelse til at fiske med kroge, jf. § </w:t>
      </w:r>
      <w:r w:rsidR="00E66C1C">
        <w:rPr>
          <w:rFonts w:ascii="Tahoma" w:eastAsia="Times New Roman" w:hAnsi="Tahoma" w:cs="Tahoma"/>
          <w:color w:val="000000"/>
          <w:sz w:val="19"/>
          <w:szCs w:val="19"/>
          <w:lang w:eastAsia="da-DK"/>
        </w:rPr>
        <w:t>117</w:t>
      </w:r>
      <w:r w:rsidRPr="00A720B5">
        <w:rPr>
          <w:rFonts w:ascii="Tahoma" w:eastAsia="Times New Roman" w:hAnsi="Tahoma" w:cs="Tahoma"/>
          <w:color w:val="000000"/>
          <w:sz w:val="19"/>
          <w:szCs w:val="19"/>
          <w:lang w:eastAsia="da-DK"/>
        </w:rPr>
        <w:t>, stk. 2. Fra denne mængde fradrages dog en mængde svarende til 2,65 ‰, svarende til de IOK-andele, som er tildelt fartøjer, der udelukkende har drevet fiskeri med kroge.</w:t>
      </w:r>
    </w:p>
    <w:p w14:paraId="7F03C8B1"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Restmængden fordeles til følgende formål:</w:t>
      </w:r>
    </w:p>
    <w:p w14:paraId="4F372284" w14:textId="3C879D94" w:rsidR="00A720B5" w:rsidRPr="00A720B5" w:rsidRDefault="00A720B5" w:rsidP="00D23B1D">
      <w:pPr>
        <w:pStyle w:val="Listeafsnit"/>
        <w:numPr>
          <w:ilvl w:val="0"/>
          <w:numId w:val="3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10 ‰ til fiskeri i henhold til § </w:t>
      </w:r>
      <w:r w:rsidR="00E747D0">
        <w:rPr>
          <w:rFonts w:ascii="Tahoma" w:eastAsia="Times New Roman" w:hAnsi="Tahoma" w:cs="Tahoma"/>
          <w:color w:val="000000"/>
          <w:sz w:val="19"/>
          <w:szCs w:val="19"/>
          <w:lang w:eastAsia="da-DK"/>
        </w:rPr>
        <w:t>116</w:t>
      </w:r>
      <w:r w:rsidRPr="00A720B5">
        <w:rPr>
          <w:rFonts w:ascii="Tahoma" w:eastAsia="Times New Roman" w:hAnsi="Tahoma" w:cs="Tahoma"/>
          <w:color w:val="000000"/>
          <w:sz w:val="19"/>
          <w:szCs w:val="19"/>
          <w:lang w:eastAsia="da-DK"/>
        </w:rPr>
        <w:t>, stk. 2.</w:t>
      </w:r>
    </w:p>
    <w:p w14:paraId="1133F14E" w14:textId="77777777" w:rsidR="00A720B5" w:rsidRPr="00A720B5" w:rsidRDefault="00A720B5" w:rsidP="00D23B1D">
      <w:pPr>
        <w:pStyle w:val="Listeafsnit"/>
        <w:numPr>
          <w:ilvl w:val="0"/>
          <w:numId w:val="3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30 ‰ til en reservepulje.</w:t>
      </w:r>
    </w:p>
    <w:p w14:paraId="10BCFE87" w14:textId="77777777" w:rsidR="00A720B5" w:rsidRPr="00A720B5" w:rsidRDefault="00A720B5" w:rsidP="00D23B1D">
      <w:pPr>
        <w:pStyle w:val="Listeafsnit"/>
        <w:numPr>
          <w:ilvl w:val="0"/>
          <w:numId w:val="3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Den resterende mængde til fiskeri med IOK.</w:t>
      </w:r>
    </w:p>
    <w:p w14:paraId="3D7D3591" w14:textId="0204970F"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654E01">
        <w:rPr>
          <w:rFonts w:ascii="Tahoma" w:eastAsia="Times New Roman" w:hAnsi="Tahoma" w:cs="Tahoma"/>
          <w:b/>
          <w:bCs/>
          <w:color w:val="000000"/>
          <w:sz w:val="19"/>
          <w:szCs w:val="19"/>
          <w:lang w:eastAsia="da-DK"/>
        </w:rPr>
        <w:t>119</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Hvis der den 1. september i et givent år resterer en del af den mængde, der er afsat til krogfiskeri, eller en mængde, som fartøjsejere har meddelt Fiskeristyrelsen, at de ikke ønsker at opfiske det pågældende år, kan Fiskeristyrelsen efter rådgivning fra Erhvervsfiskeriudvalget beslutte, hvornår denne restmængde skal uddeles til fartøjer med makreltilladelse.</w:t>
      </w:r>
    </w:p>
    <w:p w14:paraId="077CE22E" w14:textId="47BCE480"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xml:space="preserve"> Mængderne uddeles i forhold til de enkelte fartøjers IOK. Fiskeristyrelsen kan ligeledes uddele ikke forbrugte reservemængder, jf. § </w:t>
      </w:r>
      <w:r w:rsidR="00E747D0">
        <w:rPr>
          <w:rFonts w:ascii="Tahoma" w:eastAsia="Times New Roman" w:hAnsi="Tahoma" w:cs="Tahoma"/>
          <w:color w:val="000000"/>
          <w:sz w:val="19"/>
          <w:szCs w:val="19"/>
          <w:lang w:eastAsia="da-DK"/>
        </w:rPr>
        <w:t>118</w:t>
      </w:r>
      <w:r w:rsidRPr="00A720B5">
        <w:rPr>
          <w:rFonts w:ascii="Tahoma" w:eastAsia="Times New Roman" w:hAnsi="Tahoma" w:cs="Tahoma"/>
          <w:color w:val="000000"/>
          <w:sz w:val="19"/>
          <w:szCs w:val="19"/>
          <w:lang w:eastAsia="da-DK"/>
        </w:rPr>
        <w:t>, stk. 2, nr. 2, og årsmængder, der er inddraget på baggrund af tilladelsesinddragelse. Mængder, der i øvrigt ikke fiskes i et givent år, vil indgå i reservepuljen.</w:t>
      </w:r>
    </w:p>
    <w:p w14:paraId="5CFDC4C4"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Betingelser for fiskeri for fartøjer med tilladelse til at fiske makrel</w:t>
      </w:r>
    </w:p>
    <w:p w14:paraId="0E728D0A" w14:textId="7DA38D70"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654E01">
        <w:rPr>
          <w:rFonts w:ascii="Tahoma" w:eastAsia="Times New Roman" w:hAnsi="Tahoma" w:cs="Tahoma"/>
          <w:b/>
          <w:bCs/>
          <w:color w:val="000000"/>
          <w:sz w:val="19"/>
          <w:szCs w:val="19"/>
          <w:lang w:eastAsia="da-DK"/>
        </w:rPr>
        <w:t>120</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Fartøjer, som fisker makrel, skal fiske, medbringe og lande de fangstmængder, som fiskes på de enkelte fangstrejser.</w:t>
      </w:r>
    </w:p>
    <w:p w14:paraId="5B997972"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Der kan ikke fiskes i pulje, men fiskeriet kan foregå som parfiskeri, hvor hver medbringer og lander den mængde, der er tildelt det enkelte fartøj. Parfiskeri skal foregå efter de derom gældende regler, herunder at fartøjerne skal være på samme licensliste.</w:t>
      </w:r>
    </w:p>
    <w:p w14:paraId="29D4E8D3"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Særligt om overdragelse</w:t>
      </w:r>
    </w:p>
    <w:p w14:paraId="67F4BB65" w14:textId="02BEBCCB"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654E01">
        <w:rPr>
          <w:rFonts w:ascii="Tahoma" w:eastAsia="Times New Roman" w:hAnsi="Tahoma" w:cs="Tahoma"/>
          <w:b/>
          <w:bCs/>
          <w:color w:val="000000"/>
          <w:sz w:val="19"/>
          <w:szCs w:val="19"/>
          <w:lang w:eastAsia="da-DK"/>
        </w:rPr>
        <w:t>121</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Efter hel eller delvis overdragelse af et fartøjs kvoteandel af makrel må det afgivende fartøj ikke fiske makrel uden tilladelse eller med kroge.</w:t>
      </w:r>
    </w:p>
    <w:p w14:paraId="32C5FC3E"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Hvis der er overført kvoteandel fra et fartøj, der udøver bundgarnsfiskeri, gælder begrænsningen i stk. 1 for alle de fartøjer, som den pågældende fartøjsejer er ejer eller medejer af.</w:t>
      </w:r>
    </w:p>
    <w:p w14:paraId="706A953C" w14:textId="4344A1B9"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lastRenderedPageBreak/>
        <w:t xml:space="preserve">§ </w:t>
      </w:r>
      <w:r w:rsidR="00654E01">
        <w:rPr>
          <w:rFonts w:ascii="Tahoma" w:eastAsia="Times New Roman" w:hAnsi="Tahoma" w:cs="Tahoma"/>
          <w:b/>
          <w:bCs/>
          <w:color w:val="000000"/>
          <w:sz w:val="19"/>
          <w:szCs w:val="19"/>
          <w:lang w:eastAsia="da-DK"/>
        </w:rPr>
        <w:t>122</w:t>
      </w:r>
      <w:r w:rsidRPr="00A720B5">
        <w:rPr>
          <w:rFonts w:ascii="Tahoma" w:eastAsia="Times New Roman" w:hAnsi="Tahoma" w:cs="Tahoma"/>
          <w:b/>
          <w:bCs/>
          <w:color w:val="000000"/>
          <w:sz w:val="19"/>
          <w:szCs w:val="19"/>
          <w:lang w:eastAsia="da-DK"/>
        </w:rPr>
        <w:t>.</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kan uanset reglen i § </w:t>
      </w:r>
      <w:r w:rsidR="00E747D0">
        <w:rPr>
          <w:rFonts w:ascii="Tahoma" w:eastAsia="Times New Roman" w:hAnsi="Tahoma" w:cs="Tahoma"/>
          <w:color w:val="000000"/>
          <w:sz w:val="19"/>
          <w:szCs w:val="19"/>
          <w:lang w:eastAsia="da-DK"/>
        </w:rPr>
        <w:t>53</w:t>
      </w:r>
      <w:r w:rsidRPr="00A720B5">
        <w:rPr>
          <w:rFonts w:ascii="Tahoma" w:eastAsia="Times New Roman" w:hAnsi="Tahoma" w:cs="Tahoma"/>
          <w:color w:val="000000"/>
          <w:sz w:val="19"/>
          <w:szCs w:val="19"/>
          <w:lang w:eastAsia="da-DK"/>
        </w:rPr>
        <w:t>, meddele tilladelse til, at et fartøj i tilfælde af havari overdrager en mængde, der svarer til mere end 25 % af fartøjets samlede årsmængde.</w:t>
      </w:r>
    </w:p>
    <w:p w14:paraId="43EC2046" w14:textId="3AFD2028"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kan uanset reglen i § </w:t>
      </w:r>
      <w:r w:rsidR="00E747D0">
        <w:rPr>
          <w:rFonts w:ascii="Tahoma" w:eastAsia="Times New Roman" w:hAnsi="Tahoma" w:cs="Tahoma"/>
          <w:color w:val="000000"/>
          <w:sz w:val="19"/>
          <w:szCs w:val="19"/>
          <w:lang w:eastAsia="da-DK"/>
        </w:rPr>
        <w:t>53</w:t>
      </w:r>
      <w:r w:rsidRPr="00A720B5">
        <w:rPr>
          <w:rFonts w:ascii="Tahoma" w:eastAsia="Times New Roman" w:hAnsi="Tahoma" w:cs="Tahoma"/>
          <w:color w:val="000000"/>
          <w:sz w:val="19"/>
          <w:szCs w:val="19"/>
          <w:lang w:eastAsia="da-DK"/>
        </w:rPr>
        <w:t>, meddele tilladelse til, at et fartøjs samlede ejerkreds, når der er ansøgt om tilladelse til fartøjsudskiftning, kan overdrage retten til at fiske hele årsmængden i perioden fra et fartøj er slettet af Fiskeristyrelsens fartøjsregister, til det erstattes af et andet fartøj, dog højst i 18 måneder.</w:t>
      </w:r>
    </w:p>
    <w:p w14:paraId="549EF279"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Makrel i færøsk og norsk fiskerizone</w:t>
      </w:r>
    </w:p>
    <w:p w14:paraId="70C8EC03" w14:textId="40A3476E"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654E01">
        <w:rPr>
          <w:rFonts w:ascii="Tahoma" w:eastAsia="Times New Roman" w:hAnsi="Tahoma" w:cs="Tahoma"/>
          <w:b/>
          <w:bCs/>
          <w:color w:val="000000"/>
          <w:sz w:val="19"/>
          <w:szCs w:val="19"/>
          <w:lang w:eastAsia="da-DK"/>
        </w:rPr>
        <w:t>123</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Makrel i færøsk fiskerizone tildeles fartøjer med adgangslicens til færøsk zone i forhold til de kvoteandele, som fartøjerne disponerer over i færøsk zone.</w:t>
      </w:r>
    </w:p>
    <w:p w14:paraId="67132A0C"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Adgangslicenser, som Danmark har til disposition i norsk zone, fordeles blandt de fartøjer, som har den største andel af makrel pr. 1. januar i et givent år. I tilladelserne kan indsættes vilkår om, at tilladelserne skal tilbageleveres, når mængderne er opfisket med henblik på, at adgangslicenser kan stilles til rådighed for andre fartøjer.</w:t>
      </w:r>
    </w:p>
    <w:p w14:paraId="6540EB0B" w14:textId="52F81CD4" w:rsidR="00A720B5" w:rsidRPr="00A720B5" w:rsidRDefault="00A720B5" w:rsidP="00A720B5">
      <w:pPr>
        <w:shd w:val="clear" w:color="auto" w:fill="FFFFFF"/>
        <w:spacing w:before="400" w:after="100" w:line="240" w:lineRule="auto"/>
        <w:jc w:val="center"/>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1</w:t>
      </w:r>
      <w:r w:rsidR="00770B1C">
        <w:rPr>
          <w:rFonts w:ascii="Tahoma" w:eastAsia="Times New Roman" w:hAnsi="Tahoma" w:cs="Tahoma"/>
          <w:color w:val="000000"/>
          <w:sz w:val="19"/>
          <w:szCs w:val="19"/>
          <w:lang w:eastAsia="da-DK"/>
        </w:rPr>
        <w:t>4</w:t>
      </w:r>
    </w:p>
    <w:p w14:paraId="0685F94A" w14:textId="77777777" w:rsidR="00A720B5" w:rsidRPr="00A720B5" w:rsidRDefault="00A720B5" w:rsidP="00A720B5">
      <w:pPr>
        <w:shd w:val="clear" w:color="auto" w:fill="FFFFFF"/>
        <w:spacing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Sild i Nordsøen, Skagerrak og Kattegat samt atlantoskandisk sild</w:t>
      </w:r>
    </w:p>
    <w:p w14:paraId="5CB93BC3"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Generelle bestemmelser</w:t>
      </w:r>
    </w:p>
    <w:p w14:paraId="4936844D" w14:textId="0AECFA82"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654E01">
        <w:rPr>
          <w:rFonts w:ascii="Tahoma" w:eastAsia="Times New Roman" w:hAnsi="Tahoma" w:cs="Tahoma"/>
          <w:b/>
          <w:bCs/>
          <w:color w:val="000000"/>
          <w:sz w:val="19"/>
          <w:szCs w:val="19"/>
          <w:lang w:eastAsia="da-DK"/>
        </w:rPr>
        <w:t>124</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Kun fartøjer, hvis ejere har en tilladelse udstedt i henhold til §§ 16</w:t>
      </w:r>
      <w:r w:rsidR="00270A2E">
        <w:rPr>
          <w:rFonts w:ascii="Tahoma" w:eastAsia="Times New Roman" w:hAnsi="Tahoma" w:cs="Tahoma"/>
          <w:color w:val="000000"/>
          <w:sz w:val="19"/>
          <w:szCs w:val="19"/>
          <w:lang w:eastAsia="da-DK"/>
        </w:rPr>
        <w:t xml:space="preserve"> og </w:t>
      </w:r>
      <w:r w:rsidRPr="00A720B5">
        <w:rPr>
          <w:rFonts w:ascii="Tahoma" w:eastAsia="Times New Roman" w:hAnsi="Tahoma" w:cs="Tahoma"/>
          <w:color w:val="000000"/>
          <w:sz w:val="19"/>
          <w:szCs w:val="19"/>
          <w:lang w:eastAsia="da-DK"/>
        </w:rPr>
        <w:t>17, må fiske, medbringe og lande sild i Nordsøen, Skagerrak og Kattegat samt af atlantoskandisk sild.</w:t>
      </w:r>
    </w:p>
    <w:p w14:paraId="4B7E5D5B" w14:textId="405304C0"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Uanset stk. 1, må fartøjer, der ikke har tilladelse til sildefiskeri i henhold til §§ 16</w:t>
      </w:r>
      <w:r w:rsidR="00270A2E">
        <w:rPr>
          <w:rFonts w:ascii="Tahoma" w:eastAsia="Times New Roman" w:hAnsi="Tahoma" w:cs="Tahoma"/>
          <w:color w:val="000000"/>
          <w:sz w:val="19"/>
          <w:szCs w:val="19"/>
          <w:lang w:eastAsia="da-DK"/>
        </w:rPr>
        <w:t xml:space="preserve"> og </w:t>
      </w:r>
      <w:r w:rsidRPr="00A720B5">
        <w:rPr>
          <w:rFonts w:ascii="Tahoma" w:eastAsia="Times New Roman" w:hAnsi="Tahoma" w:cs="Tahoma"/>
          <w:color w:val="000000"/>
          <w:sz w:val="19"/>
          <w:szCs w:val="19"/>
          <w:lang w:eastAsia="da-DK"/>
        </w:rPr>
        <w:t>17, fiske, medbringe og lande sild, hvis</w:t>
      </w:r>
    </w:p>
    <w:p w14:paraId="49D04EAA" w14:textId="4BEA0414" w:rsidR="00A720B5" w:rsidRPr="00A720B5" w:rsidRDefault="00A720B5" w:rsidP="00D23B1D">
      <w:pPr>
        <w:pStyle w:val="Listeafsnit"/>
        <w:numPr>
          <w:ilvl w:val="0"/>
          <w:numId w:val="32"/>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der landes op til højst </w:t>
      </w:r>
      <w:r w:rsidR="001317AE">
        <w:rPr>
          <w:rFonts w:ascii="Tahoma" w:eastAsia="Times New Roman" w:hAnsi="Tahoma" w:cs="Tahoma"/>
          <w:color w:val="000000"/>
          <w:sz w:val="19"/>
          <w:szCs w:val="19"/>
          <w:lang w:eastAsia="da-DK"/>
        </w:rPr>
        <w:t>8</w:t>
      </w:r>
      <w:r w:rsidR="001317AE" w:rsidRPr="00A720B5">
        <w:rPr>
          <w:rFonts w:ascii="Tahoma" w:eastAsia="Times New Roman" w:hAnsi="Tahoma" w:cs="Tahoma"/>
          <w:color w:val="000000"/>
          <w:sz w:val="19"/>
          <w:szCs w:val="19"/>
          <w:lang w:eastAsia="da-DK"/>
        </w:rPr>
        <w:t xml:space="preserve">00 </w:t>
      </w:r>
      <w:r w:rsidRPr="00A720B5">
        <w:rPr>
          <w:rFonts w:ascii="Tahoma" w:eastAsia="Times New Roman" w:hAnsi="Tahoma" w:cs="Tahoma"/>
          <w:color w:val="000000"/>
          <w:sz w:val="19"/>
          <w:szCs w:val="19"/>
          <w:lang w:eastAsia="da-DK"/>
        </w:rPr>
        <w:t>kg fra én fangstrejse pr. døgn, eller</w:t>
      </w:r>
    </w:p>
    <w:p w14:paraId="5766AB18" w14:textId="77777777" w:rsidR="00A720B5" w:rsidRPr="00A720B5" w:rsidRDefault="00A720B5" w:rsidP="00D23B1D">
      <w:pPr>
        <w:pStyle w:val="Listeafsnit"/>
        <w:numPr>
          <w:ilvl w:val="0"/>
          <w:numId w:val="32"/>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fartøjet, der fisker, medbringer og lander silden, hele året kun anvendes til fiskeri med bundgarn og andre pæleredskaber.</w:t>
      </w:r>
    </w:p>
    <w:p w14:paraId="18BEA1AC" w14:textId="04F1B5F3"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654E01">
        <w:rPr>
          <w:rFonts w:ascii="Tahoma" w:eastAsia="Times New Roman" w:hAnsi="Tahoma" w:cs="Tahoma"/>
          <w:b/>
          <w:bCs/>
          <w:color w:val="000000"/>
          <w:sz w:val="19"/>
          <w:szCs w:val="19"/>
          <w:lang w:eastAsia="da-DK"/>
        </w:rPr>
        <w:t>125</w:t>
      </w:r>
      <w:r w:rsidRPr="00A720B5">
        <w:rPr>
          <w:rFonts w:ascii="Tahoma" w:eastAsia="Times New Roman" w:hAnsi="Tahoma" w:cs="Tahoma"/>
          <w:b/>
          <w:bCs/>
          <w:color w:val="000000"/>
          <w:sz w:val="19"/>
          <w:szCs w:val="19"/>
          <w:lang w:eastAsia="da-DK"/>
        </w:rPr>
        <w:t>.</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udsteder tilladelse, jf. dog § </w:t>
      </w:r>
      <w:r w:rsidR="00E747D0">
        <w:rPr>
          <w:rFonts w:ascii="Tahoma" w:eastAsia="Times New Roman" w:hAnsi="Tahoma" w:cs="Tahoma"/>
          <w:color w:val="000000"/>
          <w:sz w:val="19"/>
          <w:szCs w:val="19"/>
          <w:lang w:eastAsia="da-DK"/>
        </w:rPr>
        <w:t>124</w:t>
      </w:r>
      <w:r w:rsidRPr="00A720B5">
        <w:rPr>
          <w:rFonts w:ascii="Tahoma" w:eastAsia="Times New Roman" w:hAnsi="Tahoma" w:cs="Tahoma"/>
          <w:color w:val="000000"/>
          <w:sz w:val="19"/>
          <w:szCs w:val="19"/>
          <w:lang w:eastAsia="da-DK"/>
        </w:rPr>
        <w:t>, stk. 2, til at fiske en årsmængde af sild til ejere af fartøjer, som er tildelt IOK af sild pr. 1. januar 2003, og som ikke har overført kvoteandelene til andre fartøjer. Der udstedes desuden tilladelse til ejere, som efterfølgende har dokumenteret over for Fiskeristyrelsen, at der er erhvervet ret til sildefiskeri med kvoteandele med det pågældende fartøj.</w:t>
      </w:r>
    </w:p>
    <w:p w14:paraId="644CF0D0" w14:textId="4B1F74B1"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Der udstedes ligeledes tilladelse til fiskeri med årsmængder tildelt fra generationsskifte- og reservepuljen for sild</w:t>
      </w:r>
      <w:ins w:id="338" w:author="Martin Chemnitz Mortensen" w:date="2018-09-19T16:02:00Z">
        <w:r w:rsidR="001106CC">
          <w:rPr>
            <w:rFonts w:ascii="Tahoma" w:eastAsia="Times New Roman" w:hAnsi="Tahoma" w:cs="Tahoma"/>
            <w:color w:val="000000"/>
            <w:sz w:val="19"/>
            <w:szCs w:val="19"/>
            <w:lang w:eastAsia="da-DK"/>
          </w:rPr>
          <w:t xml:space="preserve">, jf. § 126, stk. 3, nr. </w:t>
        </w:r>
      </w:ins>
      <w:ins w:id="339" w:author="Martin Chemnitz Mortensen" w:date="2018-09-19T16:05:00Z">
        <w:r w:rsidR="00C92E62">
          <w:rPr>
            <w:rFonts w:ascii="Tahoma" w:eastAsia="Times New Roman" w:hAnsi="Tahoma" w:cs="Tahoma"/>
            <w:color w:val="000000"/>
            <w:sz w:val="19"/>
            <w:szCs w:val="19"/>
            <w:lang w:eastAsia="da-DK"/>
          </w:rPr>
          <w:t xml:space="preserve">2 og </w:t>
        </w:r>
      </w:ins>
      <w:ins w:id="340" w:author="Martin Chemnitz Mortensen" w:date="2018-09-19T16:03:00Z">
        <w:r w:rsidR="001106CC">
          <w:rPr>
            <w:rFonts w:ascii="Tahoma" w:eastAsia="Times New Roman" w:hAnsi="Tahoma" w:cs="Tahoma"/>
            <w:color w:val="000000"/>
            <w:sz w:val="19"/>
            <w:szCs w:val="19"/>
            <w:lang w:eastAsia="da-DK"/>
          </w:rPr>
          <w:t>3</w:t>
        </w:r>
      </w:ins>
      <w:r w:rsidRPr="00A720B5">
        <w:rPr>
          <w:rFonts w:ascii="Tahoma" w:eastAsia="Times New Roman" w:hAnsi="Tahoma" w:cs="Tahoma"/>
          <w:color w:val="000000"/>
          <w:sz w:val="19"/>
          <w:szCs w:val="19"/>
          <w:lang w:eastAsia="da-DK"/>
        </w:rPr>
        <w:t>.</w:t>
      </w:r>
    </w:p>
    <w:p w14:paraId="76BF57A4" w14:textId="22F6340E" w:rsidR="00E747D0" w:rsidRDefault="00A720B5" w:rsidP="00E747D0">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654E01">
        <w:rPr>
          <w:rFonts w:ascii="Tahoma" w:eastAsia="Times New Roman" w:hAnsi="Tahoma" w:cs="Tahoma"/>
          <w:b/>
          <w:bCs/>
          <w:color w:val="000000"/>
          <w:sz w:val="19"/>
          <w:szCs w:val="19"/>
          <w:lang w:eastAsia="da-DK"/>
        </w:rPr>
        <w:t>126</w:t>
      </w:r>
      <w:r w:rsidRPr="00A720B5">
        <w:rPr>
          <w:rFonts w:ascii="Tahoma" w:eastAsia="Times New Roman" w:hAnsi="Tahoma" w:cs="Tahoma"/>
          <w:b/>
          <w:bCs/>
          <w:color w:val="000000"/>
          <w:sz w:val="19"/>
          <w:szCs w:val="19"/>
          <w:lang w:eastAsia="da-DK"/>
        </w:rPr>
        <w:t>.</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beregner årsmængderne for et givent år på baggrund af de kvoteandele, som det enkelte fartøj råder over pr. 31. december i det forudgående år.</w:t>
      </w:r>
    </w:p>
    <w:p w14:paraId="259226FD" w14:textId="1D13D603" w:rsidR="001317AE" w:rsidRPr="00A720B5" w:rsidRDefault="001317AE" w:rsidP="00E747D0">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Forud for beregningen af årsmængder</w:t>
      </w:r>
      <w:r w:rsidR="00393363">
        <w:rPr>
          <w:rFonts w:ascii="Tahoma" w:eastAsia="Times New Roman" w:hAnsi="Tahoma" w:cs="Tahoma"/>
          <w:color w:val="000000"/>
          <w:sz w:val="19"/>
          <w:szCs w:val="19"/>
          <w:lang w:eastAsia="da-DK"/>
        </w:rPr>
        <w:t>,</w:t>
      </w:r>
      <w:r w:rsidRPr="00A720B5">
        <w:rPr>
          <w:rFonts w:ascii="Tahoma" w:eastAsia="Times New Roman" w:hAnsi="Tahoma" w:cs="Tahoma"/>
          <w:color w:val="000000"/>
          <w:sz w:val="19"/>
          <w:szCs w:val="19"/>
          <w:lang w:eastAsia="da-DK"/>
        </w:rPr>
        <w:t xml:space="preserve"> </w:t>
      </w:r>
      <w:r>
        <w:rPr>
          <w:rFonts w:ascii="Tahoma" w:eastAsia="Times New Roman" w:hAnsi="Tahoma" w:cs="Tahoma"/>
          <w:color w:val="000000"/>
          <w:sz w:val="19"/>
          <w:szCs w:val="19"/>
          <w:lang w:eastAsia="da-DK"/>
        </w:rPr>
        <w:t xml:space="preserve">jf. </w:t>
      </w:r>
      <w:r w:rsidR="00175135">
        <w:rPr>
          <w:rFonts w:ascii="Tahoma" w:eastAsia="Times New Roman" w:hAnsi="Tahoma" w:cs="Tahoma"/>
          <w:color w:val="000000"/>
          <w:sz w:val="19"/>
          <w:szCs w:val="19"/>
          <w:lang w:eastAsia="da-DK"/>
        </w:rPr>
        <w:t xml:space="preserve">stk. 3, </w:t>
      </w:r>
      <w:r w:rsidRPr="00A720B5">
        <w:rPr>
          <w:rFonts w:ascii="Tahoma" w:eastAsia="Times New Roman" w:hAnsi="Tahoma" w:cs="Tahoma"/>
          <w:color w:val="000000"/>
          <w:sz w:val="19"/>
          <w:szCs w:val="19"/>
          <w:lang w:eastAsia="da-DK"/>
        </w:rPr>
        <w:t xml:space="preserve">afsættes </w:t>
      </w:r>
      <w:r w:rsidR="00175135">
        <w:rPr>
          <w:rFonts w:ascii="Tahoma" w:eastAsia="Times New Roman" w:hAnsi="Tahoma" w:cs="Tahoma"/>
          <w:color w:val="000000"/>
          <w:sz w:val="19"/>
          <w:szCs w:val="19"/>
          <w:lang w:eastAsia="da-DK"/>
        </w:rPr>
        <w:t xml:space="preserve">der 1 % af de </w:t>
      </w:r>
      <w:r w:rsidRPr="00A720B5">
        <w:rPr>
          <w:rFonts w:ascii="Tahoma" w:eastAsia="Times New Roman" w:hAnsi="Tahoma" w:cs="Tahoma"/>
          <w:color w:val="000000"/>
          <w:sz w:val="19"/>
          <w:szCs w:val="19"/>
          <w:lang w:eastAsia="da-DK"/>
        </w:rPr>
        <w:t xml:space="preserve">danske sildekvoter </w:t>
      </w:r>
      <w:r w:rsidR="00175135">
        <w:rPr>
          <w:rFonts w:ascii="Tahoma" w:eastAsia="Times New Roman" w:hAnsi="Tahoma" w:cs="Tahoma"/>
          <w:color w:val="000000"/>
          <w:sz w:val="19"/>
          <w:szCs w:val="19"/>
          <w:lang w:eastAsia="da-DK"/>
        </w:rPr>
        <w:t>i Nordsøen inkl. Limfjorden og Skagerrak/Kattegat til et kystnært rationsfiskeri af sild</w:t>
      </w:r>
      <w:r w:rsidR="00D84301">
        <w:rPr>
          <w:rFonts w:ascii="Tahoma" w:eastAsia="Times New Roman" w:hAnsi="Tahoma" w:cs="Tahoma"/>
          <w:color w:val="000000"/>
          <w:sz w:val="19"/>
          <w:szCs w:val="19"/>
          <w:lang w:eastAsia="da-DK"/>
        </w:rPr>
        <w:t xml:space="preserve"> til konsum</w:t>
      </w:r>
      <w:r w:rsidR="00175135">
        <w:rPr>
          <w:rFonts w:ascii="Tahoma" w:eastAsia="Times New Roman" w:hAnsi="Tahoma" w:cs="Tahoma"/>
          <w:color w:val="000000"/>
          <w:sz w:val="19"/>
          <w:szCs w:val="19"/>
          <w:lang w:eastAsia="da-DK"/>
        </w:rPr>
        <w:t>.</w:t>
      </w:r>
    </w:p>
    <w:p w14:paraId="72EE8DDA" w14:textId="0AB860AA"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 xml:space="preserve">Stk. </w:t>
      </w:r>
      <w:r w:rsidR="001317AE">
        <w:rPr>
          <w:rFonts w:ascii="Tahoma" w:eastAsia="Times New Roman" w:hAnsi="Tahoma" w:cs="Tahoma"/>
          <w:i/>
          <w:iCs/>
          <w:color w:val="000000"/>
          <w:sz w:val="19"/>
          <w:szCs w:val="19"/>
          <w:lang w:eastAsia="da-DK"/>
        </w:rPr>
        <w:t>3</w:t>
      </w:r>
      <w:r w:rsidRPr="00A720B5">
        <w:rPr>
          <w:rFonts w:ascii="Tahoma" w:eastAsia="Times New Roman" w:hAnsi="Tahoma" w:cs="Tahoma"/>
          <w:i/>
          <w:iCs/>
          <w:color w:val="000000"/>
          <w:sz w:val="19"/>
          <w:szCs w:val="19"/>
          <w:lang w:eastAsia="da-DK"/>
        </w:rPr>
        <w:t>.</w:t>
      </w:r>
      <w:r w:rsidRPr="00A720B5">
        <w:rPr>
          <w:rFonts w:ascii="Tahoma" w:eastAsia="Times New Roman" w:hAnsi="Tahoma" w:cs="Tahoma"/>
          <w:color w:val="000000"/>
          <w:sz w:val="19"/>
          <w:szCs w:val="19"/>
          <w:lang w:eastAsia="da-DK"/>
        </w:rPr>
        <w:t> </w:t>
      </w:r>
      <w:r w:rsidR="00175135">
        <w:rPr>
          <w:rFonts w:ascii="Tahoma" w:eastAsia="Times New Roman" w:hAnsi="Tahoma" w:cs="Tahoma"/>
          <w:color w:val="000000"/>
          <w:sz w:val="19"/>
          <w:szCs w:val="19"/>
          <w:lang w:eastAsia="da-DK"/>
        </w:rPr>
        <w:t xml:space="preserve">Efter fradrag af mængderne jf. stk. </w:t>
      </w:r>
      <w:r w:rsidR="00C23C40">
        <w:rPr>
          <w:rFonts w:ascii="Tahoma" w:eastAsia="Times New Roman" w:hAnsi="Tahoma" w:cs="Tahoma"/>
          <w:color w:val="000000"/>
          <w:sz w:val="19"/>
          <w:szCs w:val="19"/>
          <w:lang w:eastAsia="da-DK"/>
        </w:rPr>
        <w:t>2</w:t>
      </w:r>
      <w:r w:rsidR="00175135">
        <w:rPr>
          <w:rFonts w:ascii="Tahoma" w:eastAsia="Times New Roman" w:hAnsi="Tahoma" w:cs="Tahoma"/>
          <w:color w:val="000000"/>
          <w:sz w:val="19"/>
          <w:szCs w:val="19"/>
          <w:lang w:eastAsia="da-DK"/>
        </w:rPr>
        <w:t>, afsættes der f</w:t>
      </w:r>
      <w:r w:rsidRPr="00A720B5">
        <w:rPr>
          <w:rFonts w:ascii="Tahoma" w:eastAsia="Times New Roman" w:hAnsi="Tahoma" w:cs="Tahoma"/>
          <w:color w:val="000000"/>
          <w:sz w:val="19"/>
          <w:szCs w:val="19"/>
          <w:lang w:eastAsia="da-DK"/>
        </w:rPr>
        <w:t>orud for beregningen af årsmængder følgende andele af de danske sildekvoter til følgende formål:</w:t>
      </w:r>
    </w:p>
    <w:p w14:paraId="44C4CB26" w14:textId="77777777" w:rsidR="00A720B5" w:rsidRPr="00A720B5" w:rsidRDefault="00A720B5" w:rsidP="00D23B1D">
      <w:pPr>
        <w:pStyle w:val="Listeafsnit"/>
        <w:numPr>
          <w:ilvl w:val="0"/>
          <w:numId w:val="33"/>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11,0 ‰ for Nordsøen og 10,032 ‰ for Skagerrak/Kattegat til sildefiskeri.</w:t>
      </w:r>
    </w:p>
    <w:p w14:paraId="4CB23A75" w14:textId="77777777" w:rsidR="00A720B5" w:rsidRPr="00A720B5" w:rsidRDefault="00A720B5" w:rsidP="00D23B1D">
      <w:pPr>
        <w:pStyle w:val="Listeafsnit"/>
        <w:numPr>
          <w:ilvl w:val="0"/>
          <w:numId w:val="33"/>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50,0 ‰ i henholdsvis Nordsøen, Skagerrak og Kattegat, samt atlantoskandisk sild til generationsskifte- og reservepuljen for sild, herunder mindst 12,5 ‰ til reserve og højst 37,5 ‰ til en generationsskiftepulje.</w:t>
      </w:r>
    </w:p>
    <w:p w14:paraId="6C79898C" w14:textId="77777777" w:rsidR="00A720B5" w:rsidRPr="00A720B5" w:rsidRDefault="00A720B5" w:rsidP="00D23B1D">
      <w:pPr>
        <w:pStyle w:val="Listeafsnit"/>
        <w:numPr>
          <w:ilvl w:val="0"/>
          <w:numId w:val="33"/>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9,43 ‰ for Nordsøen og 20,314 ‰ for Skagerrak/Kattegat, til generationsskifte- og reservepuljen, svarende til de kvoteandele, som i 2003 er tilgået reservepuljen som følge af framelding af tildelte kvoteandele.</w:t>
      </w:r>
    </w:p>
    <w:p w14:paraId="0D9EA10B" w14:textId="77777777" w:rsidR="00A720B5" w:rsidRPr="00A720B5" w:rsidRDefault="00A720B5" w:rsidP="00D23B1D">
      <w:pPr>
        <w:pStyle w:val="Listeafsnit"/>
        <w:numPr>
          <w:ilvl w:val="0"/>
          <w:numId w:val="33"/>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Kvoteandele, der måtte bortfalde og derefter tilgå generationsskifte- og reservepuljen, fordi kvoteandelene er overført strid med reglerne.</w:t>
      </w:r>
    </w:p>
    <w:p w14:paraId="1994ED1A" w14:textId="28E67710" w:rsidR="00A720B5" w:rsidRDefault="00A720B5" w:rsidP="00A720B5">
      <w:pPr>
        <w:shd w:val="clear" w:color="auto" w:fill="FFFFFF"/>
        <w:spacing w:line="240" w:lineRule="auto"/>
        <w:ind w:firstLine="240"/>
        <w:rPr>
          <w:ins w:id="341" w:author="Martin Chemnitz Mortensen" w:date="2018-09-25T10:32:00Z"/>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 xml:space="preserve">Stk. </w:t>
      </w:r>
      <w:r w:rsidR="001317AE">
        <w:rPr>
          <w:rFonts w:ascii="Tahoma" w:eastAsia="Times New Roman" w:hAnsi="Tahoma" w:cs="Tahoma"/>
          <w:i/>
          <w:iCs/>
          <w:color w:val="000000"/>
          <w:sz w:val="19"/>
          <w:szCs w:val="19"/>
          <w:lang w:eastAsia="da-DK"/>
        </w:rPr>
        <w:t>4</w:t>
      </w:r>
      <w:r w:rsidRPr="00A720B5">
        <w:rPr>
          <w:rFonts w:ascii="Tahoma" w:eastAsia="Times New Roman" w:hAnsi="Tahoma" w:cs="Tahoma"/>
          <w:i/>
          <w:iCs/>
          <w:color w:val="000000"/>
          <w:sz w:val="19"/>
          <w:szCs w:val="19"/>
          <w:lang w:eastAsia="da-DK"/>
        </w:rPr>
        <w:t>.</w:t>
      </w:r>
      <w:r w:rsidRPr="00A720B5">
        <w:rPr>
          <w:rFonts w:ascii="Tahoma" w:eastAsia="Times New Roman" w:hAnsi="Tahoma" w:cs="Tahoma"/>
          <w:color w:val="000000"/>
          <w:sz w:val="19"/>
          <w:szCs w:val="19"/>
          <w:lang w:eastAsia="da-DK"/>
        </w:rPr>
        <w:t> Når de mængder, der er afsat i medfør af stk. 1</w:t>
      </w:r>
      <w:r w:rsidR="00175135">
        <w:rPr>
          <w:rFonts w:ascii="Tahoma" w:eastAsia="Times New Roman" w:hAnsi="Tahoma" w:cs="Tahoma"/>
          <w:color w:val="000000"/>
          <w:sz w:val="19"/>
          <w:szCs w:val="19"/>
          <w:lang w:eastAsia="da-DK"/>
        </w:rPr>
        <w:t>, 2</w:t>
      </w:r>
      <w:r w:rsidRPr="00A720B5">
        <w:rPr>
          <w:rFonts w:ascii="Tahoma" w:eastAsia="Times New Roman" w:hAnsi="Tahoma" w:cs="Tahoma"/>
          <w:color w:val="000000"/>
          <w:sz w:val="19"/>
          <w:szCs w:val="19"/>
          <w:lang w:eastAsia="da-DK"/>
        </w:rPr>
        <w:t xml:space="preserve"> og </w:t>
      </w:r>
      <w:r w:rsidR="00175135">
        <w:rPr>
          <w:rFonts w:ascii="Tahoma" w:eastAsia="Times New Roman" w:hAnsi="Tahoma" w:cs="Tahoma"/>
          <w:color w:val="000000"/>
          <w:sz w:val="19"/>
          <w:szCs w:val="19"/>
          <w:lang w:eastAsia="da-DK"/>
        </w:rPr>
        <w:t>3</w:t>
      </w:r>
      <w:r w:rsidRPr="00A720B5">
        <w:rPr>
          <w:rFonts w:ascii="Tahoma" w:eastAsia="Times New Roman" w:hAnsi="Tahoma" w:cs="Tahoma"/>
          <w:color w:val="000000"/>
          <w:sz w:val="19"/>
          <w:szCs w:val="19"/>
          <w:lang w:eastAsia="da-DK"/>
        </w:rPr>
        <w:t>, eller når de samlede tilladte fangstmængder af sild, der er tildelt Danmark i henhold til Den Europæiske Unions forordninger, er opfisket, eller opfiskning skønnes nært forestående, indstiller Fiskeristyrelsen det pågældende fiskeri. Meddelelse herom udsendes i overensstemmelse med bilag 6.</w:t>
      </w:r>
    </w:p>
    <w:p w14:paraId="2C725D22" w14:textId="63D30B48" w:rsidR="00EC3B32" w:rsidRPr="00EC3B32" w:rsidRDefault="00EC3B32" w:rsidP="00A720B5">
      <w:pPr>
        <w:shd w:val="clear" w:color="auto" w:fill="FFFFFF"/>
        <w:spacing w:line="240" w:lineRule="auto"/>
        <w:ind w:firstLine="240"/>
        <w:rPr>
          <w:rFonts w:ascii="Tahoma" w:eastAsia="Times New Roman" w:hAnsi="Tahoma" w:cs="Tahoma"/>
          <w:color w:val="000000"/>
          <w:sz w:val="19"/>
          <w:szCs w:val="19"/>
          <w:lang w:eastAsia="da-DK"/>
        </w:rPr>
      </w:pPr>
      <w:ins w:id="342" w:author="Martin Chemnitz Mortensen" w:date="2018-09-25T10:32:00Z">
        <w:r>
          <w:rPr>
            <w:rFonts w:ascii="Tahoma" w:eastAsia="Times New Roman" w:hAnsi="Tahoma" w:cs="Tahoma"/>
            <w:i/>
            <w:color w:val="000000"/>
            <w:sz w:val="19"/>
            <w:szCs w:val="19"/>
            <w:lang w:eastAsia="da-DK"/>
          </w:rPr>
          <w:t>Stk. 5.</w:t>
        </w:r>
        <w:r>
          <w:rPr>
            <w:rFonts w:ascii="Tahoma" w:eastAsia="Times New Roman" w:hAnsi="Tahoma" w:cs="Tahoma"/>
            <w:color w:val="000000"/>
            <w:sz w:val="19"/>
            <w:szCs w:val="19"/>
            <w:lang w:eastAsia="da-DK"/>
          </w:rPr>
          <w:t xml:space="preserve"> </w:t>
        </w:r>
      </w:ins>
      <w:ins w:id="343" w:author="Martin Chemnitz Mortensen" w:date="2018-09-25T10:37:00Z">
        <w:r w:rsidR="00FD18F6">
          <w:rPr>
            <w:rFonts w:ascii="Tahoma" w:eastAsia="Times New Roman" w:hAnsi="Tahoma" w:cs="Tahoma"/>
            <w:color w:val="000000"/>
            <w:sz w:val="19"/>
            <w:szCs w:val="19"/>
            <w:lang w:eastAsia="da-DK"/>
          </w:rPr>
          <w:t xml:space="preserve">Mængder afsat til et kystnært rationsfiskeri af sild til konsum, jf. stk. 2, der ikke er opfisket pr. </w:t>
        </w:r>
      </w:ins>
      <w:ins w:id="344" w:author="Martin Chemnitz Mortensen" w:date="2018-09-25T10:38:00Z">
        <w:r w:rsidR="00FD18F6">
          <w:rPr>
            <w:rFonts w:ascii="Tahoma" w:eastAsia="Times New Roman" w:hAnsi="Tahoma" w:cs="Tahoma"/>
            <w:color w:val="000000"/>
            <w:sz w:val="19"/>
            <w:szCs w:val="19"/>
            <w:lang w:eastAsia="da-DK"/>
          </w:rPr>
          <w:t>1. oktober</w:t>
        </w:r>
      </w:ins>
      <w:ins w:id="345" w:author="Martin Chemnitz Mortensen" w:date="2018-09-26T10:44:00Z">
        <w:r w:rsidR="008904F2">
          <w:rPr>
            <w:rFonts w:ascii="Tahoma" w:eastAsia="Times New Roman" w:hAnsi="Tahoma" w:cs="Tahoma"/>
            <w:color w:val="000000"/>
            <w:sz w:val="19"/>
            <w:szCs w:val="19"/>
            <w:lang w:eastAsia="da-DK"/>
          </w:rPr>
          <w:t>,</w:t>
        </w:r>
      </w:ins>
      <w:ins w:id="346" w:author="Martin Chemnitz Mortensen" w:date="2018-09-25T10:38:00Z">
        <w:r w:rsidR="00FD18F6">
          <w:rPr>
            <w:rFonts w:ascii="Tahoma" w:eastAsia="Times New Roman" w:hAnsi="Tahoma" w:cs="Tahoma"/>
            <w:color w:val="000000"/>
            <w:sz w:val="19"/>
            <w:szCs w:val="19"/>
            <w:lang w:eastAsia="da-DK"/>
          </w:rPr>
          <w:t xml:space="preserve"> føres tilbage til de samlede IOK-mængder. </w:t>
        </w:r>
      </w:ins>
    </w:p>
    <w:p w14:paraId="583018A1" w14:textId="5686231E" w:rsidR="005C3E7B" w:rsidRPr="005C3E7B" w:rsidRDefault="005C3E7B" w:rsidP="00A720B5">
      <w:pPr>
        <w:shd w:val="clear" w:color="auto" w:fill="FFFFFF"/>
        <w:spacing w:line="240" w:lineRule="auto"/>
        <w:ind w:firstLine="240"/>
        <w:rPr>
          <w:rFonts w:ascii="Tahoma" w:eastAsia="Times New Roman" w:hAnsi="Tahoma" w:cs="Tahoma"/>
          <w:color w:val="000000"/>
          <w:sz w:val="19"/>
          <w:szCs w:val="19"/>
          <w:lang w:eastAsia="da-DK"/>
        </w:rPr>
      </w:pPr>
      <w:r>
        <w:rPr>
          <w:rFonts w:ascii="Tahoma" w:eastAsia="Times New Roman" w:hAnsi="Tahoma" w:cs="Tahoma"/>
          <w:i/>
          <w:color w:val="000000"/>
          <w:sz w:val="19"/>
          <w:szCs w:val="19"/>
          <w:lang w:eastAsia="da-DK"/>
        </w:rPr>
        <w:t xml:space="preserve">Stk. </w:t>
      </w:r>
      <w:del w:id="347" w:author="Martin Chemnitz Mortensen" w:date="2018-09-25T10:32:00Z">
        <w:r w:rsidDel="00EC3B32">
          <w:rPr>
            <w:rFonts w:ascii="Tahoma" w:eastAsia="Times New Roman" w:hAnsi="Tahoma" w:cs="Tahoma"/>
            <w:i/>
            <w:color w:val="000000"/>
            <w:sz w:val="19"/>
            <w:szCs w:val="19"/>
            <w:lang w:eastAsia="da-DK"/>
          </w:rPr>
          <w:delText>5</w:delText>
        </w:r>
      </w:del>
      <w:ins w:id="348" w:author="Martin Chemnitz Mortensen" w:date="2018-09-25T10:32:00Z">
        <w:r w:rsidR="00EC3B32">
          <w:rPr>
            <w:rFonts w:ascii="Tahoma" w:eastAsia="Times New Roman" w:hAnsi="Tahoma" w:cs="Tahoma"/>
            <w:i/>
            <w:color w:val="000000"/>
            <w:sz w:val="19"/>
            <w:szCs w:val="19"/>
            <w:lang w:eastAsia="da-DK"/>
          </w:rPr>
          <w:t>6</w:t>
        </w:r>
      </w:ins>
      <w:r>
        <w:rPr>
          <w:rFonts w:ascii="Tahoma" w:eastAsia="Times New Roman" w:hAnsi="Tahoma" w:cs="Tahoma"/>
          <w:i/>
          <w:color w:val="000000"/>
          <w:sz w:val="19"/>
          <w:szCs w:val="19"/>
          <w:lang w:eastAsia="da-DK"/>
        </w:rPr>
        <w:t>.</w:t>
      </w:r>
      <w:r>
        <w:rPr>
          <w:rFonts w:ascii="Tahoma" w:eastAsia="Times New Roman" w:hAnsi="Tahoma" w:cs="Tahoma"/>
          <w:color w:val="000000"/>
          <w:sz w:val="19"/>
          <w:szCs w:val="19"/>
          <w:lang w:eastAsia="da-DK"/>
        </w:rPr>
        <w:t xml:space="preserve"> Der afsættes ikke mængder til rationsfiskeri af sild til konsum, jf. stk. 2, i 2018 og 2019. </w:t>
      </w:r>
    </w:p>
    <w:p w14:paraId="0158CA94" w14:textId="0AC318F2"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lastRenderedPageBreak/>
        <w:t xml:space="preserve">§ </w:t>
      </w:r>
      <w:r w:rsidR="00654E01">
        <w:rPr>
          <w:rFonts w:ascii="Tahoma" w:eastAsia="Times New Roman" w:hAnsi="Tahoma" w:cs="Tahoma"/>
          <w:b/>
          <w:bCs/>
          <w:color w:val="000000"/>
          <w:sz w:val="19"/>
          <w:szCs w:val="19"/>
          <w:lang w:eastAsia="da-DK"/>
        </w:rPr>
        <w:t>127</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Fartøjer, som fisker sild, skal fiske, medbringe og lande de fangstmængder, som fiskes på de enkelte fangstrejser.</w:t>
      </w:r>
    </w:p>
    <w:p w14:paraId="466031DC"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Der kan ikke fiskes i pulje, men fiskeriet kan foregå som parfiskeri, hvor hver medbringer og lander den mængde, der er tildelt det enkelte fartøj. Parfiskeri skal foregå efter de derom gældende regler, herunder at fartøjerne skal være på samme licensliste.</w:t>
      </w:r>
    </w:p>
    <w:p w14:paraId="73659132" w14:textId="0136BF34"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654E01">
        <w:rPr>
          <w:rFonts w:ascii="Tahoma" w:eastAsia="Times New Roman" w:hAnsi="Tahoma" w:cs="Tahoma"/>
          <w:b/>
          <w:bCs/>
          <w:color w:val="000000"/>
          <w:sz w:val="19"/>
          <w:szCs w:val="19"/>
          <w:lang w:eastAsia="da-DK"/>
        </w:rPr>
        <w:t>128</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Det er ikke tilladt om bord at opbevare sild i samme rum som fisk, der ikke er behandlet med henblik på konsumanvendelse. Undtaget herfra er tilladte bifangster af sild i industrifiskeri.</w:t>
      </w:r>
    </w:p>
    <w:p w14:paraId="1A803363"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Reservepulje- og (generationsskifte)</w:t>
      </w:r>
    </w:p>
    <w:p w14:paraId="43401922" w14:textId="38CD2FCF"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654E01">
        <w:rPr>
          <w:rFonts w:ascii="Tahoma" w:eastAsia="Times New Roman" w:hAnsi="Tahoma" w:cs="Tahoma"/>
          <w:b/>
          <w:bCs/>
          <w:color w:val="000000"/>
          <w:sz w:val="19"/>
          <w:szCs w:val="19"/>
          <w:lang w:eastAsia="da-DK"/>
        </w:rPr>
        <w:t>129</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I reservepuljen indgår, ud</w:t>
      </w:r>
      <w:r w:rsidR="00BD76BF">
        <w:rPr>
          <w:rFonts w:ascii="Tahoma" w:eastAsia="Times New Roman" w:hAnsi="Tahoma" w:cs="Tahoma"/>
          <w:color w:val="000000"/>
          <w:sz w:val="19"/>
          <w:szCs w:val="19"/>
          <w:lang w:eastAsia="da-DK"/>
        </w:rPr>
        <w:t xml:space="preserve"> </w:t>
      </w:r>
      <w:r w:rsidRPr="00A720B5">
        <w:rPr>
          <w:rFonts w:ascii="Tahoma" w:eastAsia="Times New Roman" w:hAnsi="Tahoma" w:cs="Tahoma"/>
          <w:color w:val="000000"/>
          <w:sz w:val="19"/>
          <w:szCs w:val="19"/>
          <w:lang w:eastAsia="da-DK"/>
        </w:rPr>
        <w:t xml:space="preserve">over mængder afsat i medfør af § </w:t>
      </w:r>
      <w:r w:rsidR="00E747D0">
        <w:rPr>
          <w:rFonts w:ascii="Tahoma" w:eastAsia="Times New Roman" w:hAnsi="Tahoma" w:cs="Tahoma"/>
          <w:color w:val="000000"/>
          <w:sz w:val="19"/>
          <w:szCs w:val="19"/>
          <w:lang w:eastAsia="da-DK"/>
        </w:rPr>
        <w:t>126</w:t>
      </w:r>
      <w:r w:rsidRPr="00A720B5">
        <w:rPr>
          <w:rFonts w:ascii="Tahoma" w:eastAsia="Times New Roman" w:hAnsi="Tahoma" w:cs="Tahoma"/>
          <w:color w:val="000000"/>
          <w:sz w:val="19"/>
          <w:szCs w:val="19"/>
          <w:lang w:eastAsia="da-DK"/>
        </w:rPr>
        <w:t>, stk. 2, nr. 2, desuden mængder, som fartøjsejere meddeler Fiskeristyrelsen, at de ikke ønsker at fiske det pågældende år, samt inddragne årsmængder.</w:t>
      </w:r>
    </w:p>
    <w:p w14:paraId="0D1101B9"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disponerer over reservepuljen, herunder til eventuelle kvotebytter med andre lande og eventuelt overfiskeri, samt eventuelt forøgelse af mængden til bundgarnsfiskeri m.v. Disponeres der ikke over puljen eller dele heraf til andre formål, kan</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for det pågældende år uddele mængderne til de fartøjer, der er tildelt kvoteandele af sild eller årsmængder af sild fra generations- og reservepuljen. Tildelingen sker i forhold til de uddelte mængder.</w:t>
      </w:r>
    </w:p>
    <w:p w14:paraId="607BDDE9" w14:textId="7C7950F8"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654E01">
        <w:rPr>
          <w:rFonts w:ascii="Tahoma" w:eastAsia="Times New Roman" w:hAnsi="Tahoma" w:cs="Tahoma"/>
          <w:b/>
          <w:bCs/>
          <w:color w:val="000000"/>
          <w:sz w:val="19"/>
          <w:szCs w:val="19"/>
          <w:lang w:eastAsia="da-DK"/>
        </w:rPr>
        <w:t>130</w:t>
      </w:r>
      <w:r w:rsidRPr="00A720B5">
        <w:rPr>
          <w:rFonts w:ascii="Tahoma" w:eastAsia="Times New Roman" w:hAnsi="Tahoma" w:cs="Tahoma"/>
          <w:b/>
          <w:bCs/>
          <w:color w:val="000000"/>
          <w:sz w:val="19"/>
          <w:szCs w:val="19"/>
          <w:lang w:eastAsia="da-DK"/>
        </w:rPr>
        <w:t>.</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tildeler hvert år mængderne i generationsskiftepuljen til yngre fiskere, der har indsendt ansøgning herom og opfylder betingelserne i § </w:t>
      </w:r>
      <w:r w:rsidR="00E747D0">
        <w:rPr>
          <w:rFonts w:ascii="Tahoma" w:eastAsia="Times New Roman" w:hAnsi="Tahoma" w:cs="Tahoma"/>
          <w:color w:val="000000"/>
          <w:sz w:val="19"/>
          <w:szCs w:val="19"/>
          <w:lang w:eastAsia="da-DK"/>
        </w:rPr>
        <w:t>126</w:t>
      </w:r>
      <w:r w:rsidRPr="00A720B5">
        <w:rPr>
          <w:rFonts w:ascii="Tahoma" w:eastAsia="Times New Roman" w:hAnsi="Tahoma" w:cs="Tahoma"/>
          <w:color w:val="000000"/>
          <w:sz w:val="19"/>
          <w:szCs w:val="19"/>
          <w:lang w:eastAsia="da-DK"/>
        </w:rPr>
        <w:t xml:space="preserve">. For ansøgere, der har fået årsmængde tidligere, gælder også § </w:t>
      </w:r>
      <w:r w:rsidR="00270A2E">
        <w:rPr>
          <w:rFonts w:ascii="Tahoma" w:eastAsia="Times New Roman" w:hAnsi="Tahoma" w:cs="Tahoma"/>
          <w:color w:val="000000"/>
          <w:sz w:val="19"/>
          <w:szCs w:val="19"/>
          <w:lang w:eastAsia="da-DK"/>
        </w:rPr>
        <w:t>132</w:t>
      </w:r>
      <w:r w:rsidRPr="00A720B5">
        <w:rPr>
          <w:rFonts w:ascii="Tahoma" w:eastAsia="Times New Roman" w:hAnsi="Tahoma" w:cs="Tahoma"/>
          <w:color w:val="000000"/>
          <w:sz w:val="19"/>
          <w:szCs w:val="19"/>
          <w:lang w:eastAsia="da-DK"/>
        </w:rPr>
        <w:t>.</w:t>
      </w:r>
    </w:p>
    <w:p w14:paraId="0AFD2D55"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Hver fisker kan som udgangspunkt få tildelt en årsmængde fra puljen i op til i alt 3 år.</w:t>
      </w:r>
    </w:p>
    <w:p w14:paraId="2DC0C8C2" w14:textId="6A674125"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xml:space="preserve"> Ansøgeren skal i ansøgningen angive, hvor stor en mængde, jf. dog § </w:t>
      </w:r>
      <w:r w:rsidR="00E747D0">
        <w:rPr>
          <w:rFonts w:ascii="Tahoma" w:eastAsia="Times New Roman" w:hAnsi="Tahoma" w:cs="Tahoma"/>
          <w:color w:val="000000"/>
          <w:sz w:val="19"/>
          <w:szCs w:val="19"/>
          <w:lang w:eastAsia="da-DK"/>
        </w:rPr>
        <w:t>132</w:t>
      </w:r>
      <w:r w:rsidRPr="00A720B5">
        <w:rPr>
          <w:rFonts w:ascii="Tahoma" w:eastAsia="Times New Roman" w:hAnsi="Tahoma" w:cs="Tahoma"/>
          <w:color w:val="000000"/>
          <w:sz w:val="19"/>
          <w:szCs w:val="19"/>
          <w:lang w:eastAsia="da-DK"/>
        </w:rPr>
        <w:t>, fra hvilke farvande, der ansøges om.</w:t>
      </w:r>
    </w:p>
    <w:p w14:paraId="57E27AC4" w14:textId="76A732B4"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4.</w:t>
      </w:r>
      <w:r w:rsidRPr="00A720B5">
        <w:rPr>
          <w:rFonts w:ascii="Tahoma" w:eastAsia="Times New Roman" w:hAnsi="Tahoma" w:cs="Tahoma"/>
          <w:color w:val="000000"/>
          <w:sz w:val="19"/>
          <w:szCs w:val="19"/>
          <w:lang w:eastAsia="da-DK"/>
        </w:rPr>
        <w:t> Hvis Fiskeristyrelsen ved ansøgningsfristens udløb ikke har modtaget ansøgninger om tildeling af atlantoskandisk sild fra puljen, uddeler</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puljens mængde af atlantoskandisk sild, jf. § </w:t>
      </w:r>
      <w:r w:rsidR="00E747D0">
        <w:rPr>
          <w:rFonts w:ascii="Tahoma" w:eastAsia="Times New Roman" w:hAnsi="Tahoma" w:cs="Tahoma"/>
          <w:color w:val="000000"/>
          <w:sz w:val="19"/>
          <w:szCs w:val="19"/>
          <w:lang w:eastAsia="da-DK"/>
        </w:rPr>
        <w:t>126</w:t>
      </w:r>
      <w:r w:rsidRPr="00A720B5">
        <w:rPr>
          <w:rFonts w:ascii="Tahoma" w:eastAsia="Times New Roman" w:hAnsi="Tahoma" w:cs="Tahoma"/>
          <w:color w:val="000000"/>
          <w:sz w:val="19"/>
          <w:szCs w:val="19"/>
          <w:lang w:eastAsia="da-DK"/>
        </w:rPr>
        <w:t>, stk. 2, nr. 2, til berettigede fartøjer snarest muligt.</w:t>
      </w:r>
    </w:p>
    <w:p w14:paraId="268C8533"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5.</w:t>
      </w:r>
      <w:r w:rsidRPr="00A720B5">
        <w:rPr>
          <w:rFonts w:ascii="Tahoma" w:eastAsia="Times New Roman" w:hAnsi="Tahoma" w:cs="Tahoma"/>
          <w:color w:val="000000"/>
          <w:sz w:val="19"/>
          <w:szCs w:val="19"/>
          <w:lang w:eastAsia="da-DK"/>
        </w:rPr>
        <w:t> Ansøgning fra fiskere, der ønsker sild fra puljen i et givent år, skal være Fiskeristyrelsen i hænde senest den 18. januar i det pågældende år.</w:t>
      </w:r>
    </w:p>
    <w:p w14:paraId="77DEC0C1"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6.</w:t>
      </w:r>
      <w:r w:rsidRPr="00A720B5">
        <w:rPr>
          <w:rFonts w:ascii="Tahoma" w:eastAsia="Times New Roman" w:hAnsi="Tahoma" w:cs="Tahoma"/>
          <w:color w:val="000000"/>
          <w:sz w:val="19"/>
          <w:szCs w:val="19"/>
          <w:lang w:eastAsia="da-DK"/>
        </w:rPr>
        <w:t> Nyetablerede fiskere, der er etableret efter fristen, kan tillige indsende ansøgning indtil 1. november i det pågældende år. Der kan tildeles sild, såfremt der fortsat er sild i puljen.</w:t>
      </w:r>
    </w:p>
    <w:p w14:paraId="3795940A" w14:textId="2180C3FD"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654E01">
        <w:rPr>
          <w:rFonts w:ascii="Tahoma" w:eastAsia="Times New Roman" w:hAnsi="Tahoma" w:cs="Tahoma"/>
          <w:b/>
          <w:bCs/>
          <w:color w:val="000000"/>
          <w:sz w:val="19"/>
          <w:szCs w:val="19"/>
          <w:lang w:eastAsia="da-DK"/>
        </w:rPr>
        <w:t>131</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Berettiget til sild fra generationsskiftepuljen er erhvervsfiskere med A-status, som i det første år, hvor der tildeles årsmængde, opfylder følgende betingelser:</w:t>
      </w:r>
    </w:p>
    <w:p w14:paraId="005D1B14" w14:textId="77777777" w:rsidR="00A720B5" w:rsidRPr="00A720B5" w:rsidRDefault="00A720B5" w:rsidP="00D23B1D">
      <w:pPr>
        <w:pStyle w:val="Listeafsnit"/>
        <w:numPr>
          <w:ilvl w:val="0"/>
          <w:numId w:val="3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Ansøgeren må ikke være over 45 år på tidspunktet for ansøgningens indsendelse.</w:t>
      </w:r>
    </w:p>
    <w:p w14:paraId="0EE480C5" w14:textId="5FEA5170" w:rsidR="00A720B5" w:rsidRPr="00A720B5" w:rsidRDefault="00A720B5" w:rsidP="00D23B1D">
      <w:pPr>
        <w:pStyle w:val="Listeafsnit"/>
        <w:numPr>
          <w:ilvl w:val="0"/>
          <w:numId w:val="3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Ansøgeren skal etablere sig som ejer eller medejer af et fartøj i det år, hvor silden må fiskes, jf. dog § </w:t>
      </w:r>
      <w:r w:rsidR="00E747D0">
        <w:rPr>
          <w:rFonts w:ascii="Tahoma" w:eastAsia="Times New Roman" w:hAnsi="Tahoma" w:cs="Tahoma"/>
          <w:color w:val="000000"/>
          <w:sz w:val="19"/>
          <w:szCs w:val="19"/>
          <w:lang w:eastAsia="da-DK"/>
        </w:rPr>
        <w:t>132</w:t>
      </w:r>
      <w:r w:rsidRPr="00A720B5">
        <w:rPr>
          <w:rFonts w:ascii="Tahoma" w:eastAsia="Times New Roman" w:hAnsi="Tahoma" w:cs="Tahoma"/>
          <w:color w:val="000000"/>
          <w:sz w:val="19"/>
          <w:szCs w:val="19"/>
          <w:lang w:eastAsia="da-DK"/>
        </w:rPr>
        <w:t>, stk. 2, 3. pkt. og stk. 4. Ansøgeren må ikke på forhånd have ejerandel i fartøjet. Ejerandelen skal udgøre mindst 500.000 kr. og mindst 10 % i forhold til fartøjets forsikringsværdi.</w:t>
      </w:r>
    </w:p>
    <w:p w14:paraId="6F2CC960" w14:textId="77777777" w:rsidR="00A720B5" w:rsidRPr="00A720B5" w:rsidRDefault="00A720B5" w:rsidP="00D23B1D">
      <w:pPr>
        <w:pStyle w:val="Listeafsnit"/>
        <w:numPr>
          <w:ilvl w:val="0"/>
          <w:numId w:val="3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Ansøgeren må ikke i forvejen have etableret sig som ejer eller medejer af et fartøj, hvor den pågældende ejerandel har udgjort mere end 1.000.000 kr. i forhold til forsikringsværdien.</w:t>
      </w:r>
    </w:p>
    <w:p w14:paraId="24365ED8"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Det er en forudsætning for tildeling af en mængde i hvert fangstår og opretholdelse af tilladelsen hertil, at ansøgeren deltager aktivt i fiskeriet. Den pågældende skal deltage i fiskeriet i mindst 1/3 af de dage, hvor fartøjet er på havet, efter at etableringen har fundet sted. Fiskeristyrelsen kan efter ansøgning godkende, at deltagelse i undervisning på skipper- og navigationsskolerne ligestilles med aktiv deltagelse i fiskeriet.</w:t>
      </w:r>
    </w:p>
    <w:p w14:paraId="54E150F8" w14:textId="1BFCBC93"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654E01">
        <w:rPr>
          <w:rFonts w:ascii="Tahoma" w:eastAsia="Times New Roman" w:hAnsi="Tahoma" w:cs="Tahoma"/>
          <w:b/>
          <w:bCs/>
          <w:color w:val="000000"/>
          <w:sz w:val="19"/>
          <w:szCs w:val="19"/>
          <w:lang w:eastAsia="da-DK"/>
        </w:rPr>
        <w:t>132</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Der kan tildeles hver ansøger en mængde på højst 200 tons i alt til etablering med et fartøj.</w:t>
      </w:r>
    </w:p>
    <w:p w14:paraId="62EC2564"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Ved fordelingen af mængderne tager Fiskeristyrelsen udgangspunkt i antallet af berettigede ansøgere, idet ansøgere, der tidligere har fået tildelt en årsmængde fra generationsskiftepuljen, har fortrinsret til en mængde fra puljen. Hvis en ansøgning ikke kan imødekommes fuldt ud i det ansøgte farvand, tilbydes ansøgeren tildeling i andre farvande i det omfang, der er mængde til rådighed. Der vil for senere år, herunder til ansøgere, der etablerer sig efter den 1. november, kunne tildeles en mængde i det omfang, der er mængder til rådighed.</w:t>
      </w:r>
    </w:p>
    <w:p w14:paraId="18634B5E"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Det er en betingelse for udstedelse af tilladelse til at fiske den tildelte mængde i det pågældende år, at etablering er gennemført senest den 1. november.</w:t>
      </w:r>
    </w:p>
    <w:p w14:paraId="344F070D"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4.</w:t>
      </w:r>
      <w:r w:rsidRPr="00A720B5">
        <w:rPr>
          <w:rFonts w:ascii="Tahoma" w:eastAsia="Times New Roman" w:hAnsi="Tahoma" w:cs="Tahoma"/>
          <w:color w:val="000000"/>
          <w:sz w:val="19"/>
          <w:szCs w:val="19"/>
          <w:lang w:eastAsia="da-DK"/>
        </w:rPr>
        <w:t> Såfremt der ikke er tilstrækkelige mængder sild til rådighed til nye ansøgere i et givent år, vil disse ansøgere have fortrinsret de følgende år i forhold til nye ansøgere i det pågældende år.</w:t>
      </w:r>
    </w:p>
    <w:p w14:paraId="56CE5683" w14:textId="23151EB2"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lastRenderedPageBreak/>
        <w:t xml:space="preserve">§ </w:t>
      </w:r>
      <w:r w:rsidR="00654E01">
        <w:rPr>
          <w:rFonts w:ascii="Tahoma" w:eastAsia="Times New Roman" w:hAnsi="Tahoma" w:cs="Tahoma"/>
          <w:b/>
          <w:bCs/>
          <w:color w:val="000000"/>
          <w:sz w:val="19"/>
          <w:szCs w:val="19"/>
          <w:lang w:eastAsia="da-DK"/>
        </w:rPr>
        <w:t>133</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Det er en forudsætning for tildelingen, at fiskeren har opfyldt vilkåret om aktiv deltagelse i fiskeriet i det forudgående år, jf. § </w:t>
      </w:r>
      <w:r w:rsidR="00E747D0">
        <w:rPr>
          <w:rFonts w:ascii="Tahoma" w:eastAsia="Times New Roman" w:hAnsi="Tahoma" w:cs="Tahoma"/>
          <w:color w:val="000000"/>
          <w:sz w:val="19"/>
          <w:szCs w:val="19"/>
          <w:lang w:eastAsia="da-DK"/>
        </w:rPr>
        <w:t>132</w:t>
      </w:r>
      <w:r w:rsidRPr="00A720B5">
        <w:rPr>
          <w:rFonts w:ascii="Tahoma" w:eastAsia="Times New Roman" w:hAnsi="Tahoma" w:cs="Tahoma"/>
          <w:color w:val="000000"/>
          <w:sz w:val="19"/>
          <w:szCs w:val="19"/>
          <w:lang w:eastAsia="da-DK"/>
        </w:rPr>
        <w:t>, stk. 2, og fortsat indgår i ejerkredsen med mindst samme ejerandel som ved etableringen.</w:t>
      </w:r>
    </w:p>
    <w:p w14:paraId="44D9C2CC"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Uanset bestemmelsen i stk. 1, kan der foretages fradrag i den mængde, der tildeles det enkelte fartøj fra puljen i et givent år, hvis</w:t>
      </w:r>
    </w:p>
    <w:p w14:paraId="7112D277" w14:textId="77777777" w:rsidR="00A720B5" w:rsidRPr="00A720B5" w:rsidRDefault="00A720B5" w:rsidP="00D23B1D">
      <w:pPr>
        <w:pStyle w:val="Listeafsnit"/>
        <w:numPr>
          <w:ilvl w:val="0"/>
          <w:numId w:val="3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årsmængden tildelt fartøjet fra puljen i det forudgående år ikke blev opfisket, eller</w:t>
      </w:r>
    </w:p>
    <w:p w14:paraId="7A210E92" w14:textId="77777777" w:rsidR="00A720B5" w:rsidRPr="00A720B5" w:rsidRDefault="00A720B5" w:rsidP="00D23B1D">
      <w:pPr>
        <w:pStyle w:val="Listeafsnit"/>
        <w:numPr>
          <w:ilvl w:val="0"/>
          <w:numId w:val="3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mindre end 90 % af fartøjets samlede registrerede landinger af sild i det forudgående år blev afsat til konsumanvendelse. Procenten beregnes på grundlag af de registrerede landinger fra det pågældende farvand, i perioden fra fiskeritilladelsen blev udstedt i det forudgående år til udgangen af året.</w:t>
      </w:r>
    </w:p>
    <w:p w14:paraId="6138F43E"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Fradrag i overensstemmelse med stk. 2 kan foretages med en andel, der svarer til forskellen mellem den tildelte mængde og den opfiskede mængde, jf. stk. 2, nr. 1, og forskellen mellem den andel, der blev afsat til konsum fra fartøjet, og 90 % af de samlede landede mængder af sild fra farvandet i perioden, jf. stk. 2, nr. 2.</w:t>
      </w:r>
    </w:p>
    <w:p w14:paraId="60FEDC71" w14:textId="6FE2EAFB"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654E01">
        <w:rPr>
          <w:rFonts w:ascii="Tahoma" w:eastAsia="Times New Roman" w:hAnsi="Tahoma" w:cs="Tahoma"/>
          <w:b/>
          <w:bCs/>
          <w:color w:val="000000"/>
          <w:sz w:val="19"/>
          <w:szCs w:val="19"/>
          <w:lang w:eastAsia="da-DK"/>
        </w:rPr>
        <w:t>134</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Hvis der foretages udskiftning af et fartøj, som helt eller delvist ejes af en yngre fisker, der har fået tildelt en årsmængde af sild fra generationsskiftepuljen, kan Fiskeristyrelsen meddele tilladelse til, at årsmængden opretholdes med henblik på fiskeri.</w:t>
      </w:r>
    </w:p>
    <w:p w14:paraId="2C5BC6CD" w14:textId="761D0642" w:rsid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xml:space="preserve"> Tilladelse meddeles kun, hvis kravene i § </w:t>
      </w:r>
      <w:r w:rsidR="00E747D0">
        <w:rPr>
          <w:rFonts w:ascii="Tahoma" w:eastAsia="Times New Roman" w:hAnsi="Tahoma" w:cs="Tahoma"/>
          <w:color w:val="000000"/>
          <w:sz w:val="19"/>
          <w:szCs w:val="19"/>
          <w:lang w:eastAsia="da-DK"/>
        </w:rPr>
        <w:t>131</w:t>
      </w:r>
      <w:r w:rsidRPr="00A720B5">
        <w:rPr>
          <w:rFonts w:ascii="Tahoma" w:eastAsia="Times New Roman" w:hAnsi="Tahoma" w:cs="Tahoma"/>
          <w:color w:val="000000"/>
          <w:sz w:val="19"/>
          <w:szCs w:val="19"/>
          <w:lang w:eastAsia="da-DK"/>
        </w:rPr>
        <w:t>, stk. 1, nr. 2, til den yngre fiskers ejerandel opfyldes også for det nye fartøj, og det nye fartøj er indsat i den danske fiskeflåde senest den 1. november i et givent år.</w:t>
      </w:r>
    </w:p>
    <w:p w14:paraId="57E66197" w14:textId="77777777" w:rsidR="00CA7F36" w:rsidRDefault="00CA7F36" w:rsidP="00393363">
      <w:pPr>
        <w:shd w:val="clear" w:color="auto" w:fill="FFFFFF"/>
        <w:spacing w:line="240" w:lineRule="auto"/>
        <w:rPr>
          <w:rFonts w:ascii="Tahoma" w:eastAsia="Times New Roman" w:hAnsi="Tahoma" w:cs="Tahoma"/>
          <w:color w:val="000000"/>
          <w:sz w:val="19"/>
          <w:szCs w:val="19"/>
          <w:lang w:eastAsia="da-DK"/>
        </w:rPr>
      </w:pPr>
    </w:p>
    <w:p w14:paraId="3C3AC3C2" w14:textId="77777777" w:rsidR="00CA7F36" w:rsidRDefault="00CA7F36" w:rsidP="00393363">
      <w:pPr>
        <w:shd w:val="clear" w:color="auto" w:fill="FFFFFF"/>
        <w:spacing w:line="240" w:lineRule="auto"/>
        <w:rPr>
          <w:rFonts w:ascii="Tahoma" w:eastAsia="Times New Roman" w:hAnsi="Tahoma" w:cs="Tahoma"/>
          <w:color w:val="000000"/>
          <w:sz w:val="19"/>
          <w:szCs w:val="19"/>
          <w:lang w:eastAsia="da-DK"/>
        </w:rPr>
      </w:pPr>
    </w:p>
    <w:p w14:paraId="3574C484" w14:textId="77777777" w:rsidR="00CA7F36" w:rsidRDefault="00CA7F36" w:rsidP="00393363">
      <w:pPr>
        <w:shd w:val="clear" w:color="auto" w:fill="FFFFFF"/>
        <w:spacing w:line="240" w:lineRule="auto"/>
        <w:jc w:val="center"/>
        <w:rPr>
          <w:rFonts w:ascii="Tahoma" w:eastAsia="Times New Roman" w:hAnsi="Tahoma" w:cs="Tahoma"/>
          <w:i/>
          <w:iCs/>
          <w:color w:val="000000"/>
          <w:sz w:val="19"/>
          <w:szCs w:val="19"/>
          <w:lang w:eastAsia="da-DK"/>
        </w:rPr>
      </w:pPr>
      <w:r>
        <w:rPr>
          <w:rFonts w:ascii="Tahoma" w:eastAsia="Times New Roman" w:hAnsi="Tahoma" w:cs="Tahoma"/>
          <w:i/>
          <w:iCs/>
          <w:color w:val="000000"/>
          <w:sz w:val="19"/>
          <w:szCs w:val="19"/>
          <w:lang w:eastAsia="da-DK"/>
        </w:rPr>
        <w:t>Kystnært rationsfiskeri af sild i Nordsøen inkl. Limfjorden og Skagerrak/Kattegat</w:t>
      </w:r>
    </w:p>
    <w:p w14:paraId="5BA3CA07" w14:textId="152EC65E" w:rsidR="00CA7F36" w:rsidRPr="00A720B5" w:rsidRDefault="00CA7F36" w:rsidP="00995C4B">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654E01">
        <w:rPr>
          <w:rFonts w:ascii="Tahoma" w:eastAsia="Times New Roman" w:hAnsi="Tahoma" w:cs="Tahoma"/>
          <w:b/>
          <w:bCs/>
          <w:color w:val="000000"/>
          <w:sz w:val="19"/>
          <w:szCs w:val="19"/>
          <w:lang w:eastAsia="da-DK"/>
        </w:rPr>
        <w:t>135</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w:t>
      </w:r>
      <w:r w:rsidR="00BA40F1">
        <w:rPr>
          <w:rFonts w:ascii="Tahoma" w:eastAsia="Times New Roman" w:hAnsi="Tahoma" w:cs="Tahoma"/>
          <w:color w:val="000000"/>
          <w:sz w:val="19"/>
          <w:szCs w:val="19"/>
          <w:lang w:eastAsia="da-DK"/>
        </w:rPr>
        <w:t xml:space="preserve">Fartøjer, med en længde på 40 meter og derunder, </w:t>
      </w:r>
      <w:r w:rsidR="00F067AF">
        <w:rPr>
          <w:rFonts w:ascii="Tahoma" w:eastAsia="Times New Roman" w:hAnsi="Tahoma" w:cs="Tahoma"/>
          <w:color w:val="000000"/>
          <w:sz w:val="19"/>
          <w:szCs w:val="19"/>
          <w:lang w:eastAsia="da-DK"/>
        </w:rPr>
        <w:t>der ikke har kvoteandele af sild</w:t>
      </w:r>
      <w:r w:rsidR="00BA40F1">
        <w:rPr>
          <w:rFonts w:ascii="Tahoma" w:eastAsia="Times New Roman" w:hAnsi="Tahoma" w:cs="Tahoma"/>
          <w:color w:val="000000"/>
          <w:sz w:val="19"/>
          <w:szCs w:val="19"/>
          <w:lang w:eastAsia="da-DK"/>
        </w:rPr>
        <w:t>, kan ansøge om tilladelse til rationsfiskeri af sild i Nordsøen inkl. Limfjorden samt Skagerrak/Kattegat</w:t>
      </w:r>
      <w:r w:rsidR="00F067AF">
        <w:rPr>
          <w:rFonts w:ascii="Tahoma" w:eastAsia="Times New Roman" w:hAnsi="Tahoma" w:cs="Tahoma"/>
          <w:color w:val="000000"/>
          <w:sz w:val="19"/>
          <w:szCs w:val="19"/>
          <w:lang w:eastAsia="da-DK"/>
        </w:rPr>
        <w:t xml:space="preserve"> </w:t>
      </w:r>
      <w:r w:rsidR="00BA40F1">
        <w:rPr>
          <w:rFonts w:ascii="Tahoma" w:eastAsia="Times New Roman" w:hAnsi="Tahoma" w:cs="Tahoma"/>
          <w:color w:val="000000"/>
          <w:sz w:val="19"/>
          <w:szCs w:val="19"/>
          <w:lang w:eastAsia="da-DK"/>
        </w:rPr>
        <w:t>inden for de mængder, der er afsat</w:t>
      </w:r>
      <w:r w:rsidR="00393363">
        <w:rPr>
          <w:rFonts w:ascii="Tahoma" w:eastAsia="Times New Roman" w:hAnsi="Tahoma" w:cs="Tahoma"/>
          <w:color w:val="000000"/>
          <w:sz w:val="19"/>
          <w:szCs w:val="19"/>
          <w:lang w:eastAsia="da-DK"/>
        </w:rPr>
        <w:t>,</w:t>
      </w:r>
      <w:r w:rsidR="00BA40F1">
        <w:rPr>
          <w:rFonts w:ascii="Tahoma" w:eastAsia="Times New Roman" w:hAnsi="Tahoma" w:cs="Tahoma"/>
          <w:color w:val="000000"/>
          <w:sz w:val="19"/>
          <w:szCs w:val="19"/>
          <w:lang w:eastAsia="da-DK"/>
        </w:rPr>
        <w:t xml:space="preserve"> jf. § </w:t>
      </w:r>
      <w:r w:rsidR="00E747D0">
        <w:rPr>
          <w:rFonts w:ascii="Tahoma" w:eastAsia="Times New Roman" w:hAnsi="Tahoma" w:cs="Tahoma"/>
          <w:color w:val="000000"/>
          <w:sz w:val="19"/>
          <w:szCs w:val="19"/>
          <w:lang w:eastAsia="da-DK"/>
        </w:rPr>
        <w:t>126</w:t>
      </w:r>
      <w:r w:rsidR="00393363">
        <w:rPr>
          <w:rFonts w:ascii="Tahoma" w:eastAsia="Times New Roman" w:hAnsi="Tahoma" w:cs="Tahoma"/>
          <w:color w:val="000000"/>
          <w:sz w:val="19"/>
          <w:szCs w:val="19"/>
          <w:lang w:eastAsia="da-DK"/>
        </w:rPr>
        <w:t>,</w:t>
      </w:r>
      <w:r w:rsidR="00BA40F1">
        <w:rPr>
          <w:rFonts w:ascii="Tahoma" w:eastAsia="Times New Roman" w:hAnsi="Tahoma" w:cs="Tahoma"/>
          <w:color w:val="000000"/>
          <w:sz w:val="19"/>
          <w:szCs w:val="19"/>
          <w:lang w:eastAsia="da-DK"/>
        </w:rPr>
        <w:t xml:space="preserve"> stk. 2. </w:t>
      </w:r>
    </w:p>
    <w:p w14:paraId="358A52B9" w14:textId="62D0EF20" w:rsidR="00995C4B" w:rsidRDefault="00995C4B" w:rsidP="00CA7F36">
      <w:pPr>
        <w:shd w:val="clear" w:color="auto" w:fill="FFFFFF"/>
        <w:spacing w:line="240" w:lineRule="auto"/>
        <w:ind w:firstLine="240"/>
        <w:rPr>
          <w:rFonts w:ascii="Tahoma" w:eastAsia="Times New Roman" w:hAnsi="Tahoma" w:cs="Tahoma"/>
          <w:iCs/>
          <w:color w:val="000000"/>
          <w:sz w:val="19"/>
          <w:szCs w:val="19"/>
          <w:lang w:eastAsia="da-DK"/>
        </w:rPr>
      </w:pPr>
      <w:r>
        <w:rPr>
          <w:rFonts w:ascii="Tahoma" w:eastAsia="Times New Roman" w:hAnsi="Tahoma" w:cs="Tahoma"/>
          <w:i/>
          <w:iCs/>
          <w:color w:val="000000"/>
          <w:sz w:val="19"/>
          <w:szCs w:val="19"/>
          <w:lang w:eastAsia="da-DK"/>
        </w:rPr>
        <w:t xml:space="preserve">Stk. 2. </w:t>
      </w:r>
      <w:r>
        <w:rPr>
          <w:rFonts w:ascii="Tahoma" w:eastAsia="Times New Roman" w:hAnsi="Tahoma" w:cs="Tahoma"/>
          <w:iCs/>
          <w:color w:val="000000"/>
          <w:sz w:val="19"/>
          <w:szCs w:val="19"/>
          <w:lang w:eastAsia="da-DK"/>
        </w:rPr>
        <w:t>Af de mængder der er afsat</w:t>
      </w:r>
      <w:r w:rsidR="00393363">
        <w:rPr>
          <w:rFonts w:ascii="Tahoma" w:eastAsia="Times New Roman" w:hAnsi="Tahoma" w:cs="Tahoma"/>
          <w:iCs/>
          <w:color w:val="000000"/>
          <w:sz w:val="19"/>
          <w:szCs w:val="19"/>
          <w:lang w:eastAsia="da-DK"/>
        </w:rPr>
        <w:t>,</w:t>
      </w:r>
      <w:r>
        <w:rPr>
          <w:rFonts w:ascii="Tahoma" w:eastAsia="Times New Roman" w:hAnsi="Tahoma" w:cs="Tahoma"/>
          <w:iCs/>
          <w:color w:val="000000"/>
          <w:sz w:val="19"/>
          <w:szCs w:val="19"/>
          <w:lang w:eastAsia="da-DK"/>
        </w:rPr>
        <w:t xml:space="preserve"> jf. § </w:t>
      </w:r>
      <w:r w:rsidR="00E747D0">
        <w:rPr>
          <w:rFonts w:ascii="Tahoma" w:eastAsia="Times New Roman" w:hAnsi="Tahoma" w:cs="Tahoma"/>
          <w:iCs/>
          <w:color w:val="000000"/>
          <w:sz w:val="19"/>
          <w:szCs w:val="19"/>
          <w:lang w:eastAsia="da-DK"/>
        </w:rPr>
        <w:t>126</w:t>
      </w:r>
      <w:r w:rsidR="00393363">
        <w:rPr>
          <w:rFonts w:ascii="Tahoma" w:eastAsia="Times New Roman" w:hAnsi="Tahoma" w:cs="Tahoma"/>
          <w:iCs/>
          <w:color w:val="000000"/>
          <w:sz w:val="19"/>
          <w:szCs w:val="19"/>
          <w:lang w:eastAsia="da-DK"/>
        </w:rPr>
        <w:t>,</w:t>
      </w:r>
      <w:r>
        <w:rPr>
          <w:rFonts w:ascii="Tahoma" w:eastAsia="Times New Roman" w:hAnsi="Tahoma" w:cs="Tahoma"/>
          <w:iCs/>
          <w:color w:val="000000"/>
          <w:sz w:val="19"/>
          <w:szCs w:val="19"/>
          <w:lang w:eastAsia="da-DK"/>
        </w:rPr>
        <w:t xml:space="preserve"> stk. 2, afsætte</w:t>
      </w:r>
      <w:r w:rsidR="00C23C40">
        <w:rPr>
          <w:rFonts w:ascii="Tahoma" w:eastAsia="Times New Roman" w:hAnsi="Tahoma" w:cs="Tahoma"/>
          <w:iCs/>
          <w:color w:val="000000"/>
          <w:sz w:val="19"/>
          <w:szCs w:val="19"/>
          <w:lang w:eastAsia="da-DK"/>
        </w:rPr>
        <w:t>s</w:t>
      </w:r>
      <w:r w:rsidR="00F067AF">
        <w:rPr>
          <w:rFonts w:ascii="Tahoma" w:eastAsia="Times New Roman" w:hAnsi="Tahoma" w:cs="Tahoma"/>
          <w:iCs/>
          <w:color w:val="000000"/>
          <w:sz w:val="19"/>
          <w:szCs w:val="19"/>
          <w:lang w:eastAsia="da-DK"/>
        </w:rPr>
        <w:t xml:space="preserve"> 2/3 af mængden til fiskeri med fartøjer med en længde overalt på 17 meter og derunder.</w:t>
      </w:r>
    </w:p>
    <w:p w14:paraId="1694576E" w14:textId="77777777" w:rsidR="00F067AF" w:rsidRPr="00393363" w:rsidRDefault="00F067AF" w:rsidP="00CA7F36">
      <w:pPr>
        <w:shd w:val="clear" w:color="auto" w:fill="FFFFFF"/>
        <w:spacing w:line="240" w:lineRule="auto"/>
        <w:ind w:firstLine="240"/>
        <w:rPr>
          <w:rFonts w:ascii="Tahoma" w:eastAsia="Times New Roman" w:hAnsi="Tahoma" w:cs="Tahoma"/>
          <w:iCs/>
          <w:color w:val="000000"/>
          <w:sz w:val="19"/>
          <w:szCs w:val="19"/>
          <w:lang w:eastAsia="da-DK"/>
        </w:rPr>
      </w:pPr>
      <w:r w:rsidRPr="00393363">
        <w:rPr>
          <w:rFonts w:ascii="Tahoma" w:eastAsia="Times New Roman" w:hAnsi="Tahoma" w:cs="Tahoma"/>
          <w:i/>
          <w:iCs/>
          <w:color w:val="000000"/>
          <w:sz w:val="19"/>
          <w:szCs w:val="19"/>
          <w:lang w:eastAsia="da-DK"/>
        </w:rPr>
        <w:t>Stk. 3.</w:t>
      </w:r>
      <w:r>
        <w:rPr>
          <w:rFonts w:ascii="Tahoma" w:eastAsia="Times New Roman" w:hAnsi="Tahoma" w:cs="Tahoma"/>
          <w:iCs/>
          <w:color w:val="000000"/>
          <w:sz w:val="19"/>
          <w:szCs w:val="19"/>
          <w:lang w:eastAsia="da-DK"/>
        </w:rPr>
        <w:t xml:space="preserve"> Rationerne fastsættes efter høring af Det Rådgivende udvalg for Erhvervsfiskeri.</w:t>
      </w:r>
    </w:p>
    <w:p w14:paraId="53EAD0BB" w14:textId="32AFE7C6" w:rsidR="00CA7F36" w:rsidRDefault="00CA7F36" w:rsidP="00CA7F36">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 xml:space="preserve">Stk. </w:t>
      </w:r>
      <w:r w:rsidR="00F067AF">
        <w:rPr>
          <w:rFonts w:ascii="Tahoma" w:eastAsia="Times New Roman" w:hAnsi="Tahoma" w:cs="Tahoma"/>
          <w:i/>
          <w:iCs/>
          <w:color w:val="000000"/>
          <w:sz w:val="19"/>
          <w:szCs w:val="19"/>
          <w:lang w:eastAsia="da-DK"/>
        </w:rPr>
        <w:t>4</w:t>
      </w:r>
      <w:r w:rsidRPr="00A720B5">
        <w:rPr>
          <w:rFonts w:ascii="Tahoma" w:eastAsia="Times New Roman" w:hAnsi="Tahoma" w:cs="Tahoma"/>
          <w:i/>
          <w:iCs/>
          <w:color w:val="000000"/>
          <w:sz w:val="19"/>
          <w:szCs w:val="19"/>
          <w:lang w:eastAsia="da-DK"/>
        </w:rPr>
        <w:t>.</w:t>
      </w:r>
      <w:r w:rsidRPr="00A720B5">
        <w:rPr>
          <w:rFonts w:ascii="Tahoma" w:eastAsia="Times New Roman" w:hAnsi="Tahoma" w:cs="Tahoma"/>
          <w:color w:val="000000"/>
          <w:sz w:val="19"/>
          <w:szCs w:val="19"/>
          <w:lang w:eastAsia="da-DK"/>
        </w:rPr>
        <w:t> </w:t>
      </w:r>
      <w:r w:rsidR="00BA40F1">
        <w:rPr>
          <w:rFonts w:ascii="Tahoma" w:eastAsia="Times New Roman" w:hAnsi="Tahoma" w:cs="Tahoma"/>
          <w:color w:val="000000"/>
          <w:sz w:val="19"/>
          <w:szCs w:val="19"/>
          <w:lang w:eastAsia="da-DK"/>
        </w:rPr>
        <w:t xml:space="preserve">Fartøjer, </w:t>
      </w:r>
      <w:r w:rsidR="00F067AF">
        <w:rPr>
          <w:rFonts w:ascii="Tahoma" w:eastAsia="Times New Roman" w:hAnsi="Tahoma" w:cs="Tahoma"/>
          <w:color w:val="000000"/>
          <w:sz w:val="19"/>
          <w:szCs w:val="19"/>
          <w:lang w:eastAsia="da-DK"/>
        </w:rPr>
        <w:t xml:space="preserve">hvorfra </w:t>
      </w:r>
      <w:r w:rsidR="00BA40F1">
        <w:rPr>
          <w:rFonts w:ascii="Tahoma" w:eastAsia="Times New Roman" w:hAnsi="Tahoma" w:cs="Tahoma"/>
          <w:color w:val="000000"/>
          <w:sz w:val="19"/>
          <w:szCs w:val="19"/>
          <w:lang w:eastAsia="da-DK"/>
        </w:rPr>
        <w:t xml:space="preserve">der </w:t>
      </w:r>
      <w:r w:rsidR="00F067AF">
        <w:rPr>
          <w:rFonts w:ascii="Tahoma" w:eastAsia="Times New Roman" w:hAnsi="Tahoma" w:cs="Tahoma"/>
          <w:color w:val="000000"/>
          <w:sz w:val="19"/>
          <w:szCs w:val="19"/>
          <w:lang w:eastAsia="da-DK"/>
        </w:rPr>
        <w:t>er</w:t>
      </w:r>
      <w:r w:rsidR="00BA40F1">
        <w:rPr>
          <w:rFonts w:ascii="Tahoma" w:eastAsia="Times New Roman" w:hAnsi="Tahoma" w:cs="Tahoma"/>
          <w:color w:val="000000"/>
          <w:sz w:val="19"/>
          <w:szCs w:val="19"/>
          <w:lang w:eastAsia="da-DK"/>
        </w:rPr>
        <w:t xml:space="preserve"> overdraget kvoteandele af sild</w:t>
      </w:r>
      <w:r w:rsidR="00F067AF">
        <w:rPr>
          <w:rFonts w:ascii="Tahoma" w:eastAsia="Times New Roman" w:hAnsi="Tahoma" w:cs="Tahoma"/>
          <w:color w:val="000000"/>
          <w:sz w:val="19"/>
          <w:szCs w:val="19"/>
          <w:lang w:eastAsia="da-DK"/>
        </w:rPr>
        <w:t xml:space="preserve"> </w:t>
      </w:r>
      <w:r w:rsidR="00BA40F1">
        <w:rPr>
          <w:rFonts w:ascii="Tahoma" w:eastAsia="Times New Roman" w:hAnsi="Tahoma" w:cs="Tahoma"/>
          <w:color w:val="000000"/>
          <w:sz w:val="19"/>
          <w:szCs w:val="19"/>
          <w:lang w:eastAsia="da-DK"/>
        </w:rPr>
        <w:t xml:space="preserve">efter </w:t>
      </w:r>
      <w:r w:rsidR="008B6FB2">
        <w:rPr>
          <w:rFonts w:ascii="Tahoma" w:eastAsia="Times New Roman" w:hAnsi="Tahoma" w:cs="Tahoma"/>
          <w:color w:val="000000"/>
          <w:sz w:val="19"/>
          <w:szCs w:val="19"/>
          <w:lang w:eastAsia="da-DK"/>
        </w:rPr>
        <w:t>tidspunktet for bekendtgørelsens ikrafttræden</w:t>
      </w:r>
      <w:r w:rsidR="00BA40F1">
        <w:rPr>
          <w:rFonts w:ascii="Tahoma" w:eastAsia="Times New Roman" w:hAnsi="Tahoma" w:cs="Tahoma"/>
          <w:color w:val="000000"/>
          <w:sz w:val="19"/>
          <w:szCs w:val="19"/>
          <w:lang w:eastAsia="da-DK"/>
        </w:rPr>
        <w:t>, kan ikke opnå tilladelse til rationsfiskeri.</w:t>
      </w:r>
    </w:p>
    <w:p w14:paraId="174500E6" w14:textId="0F24D214" w:rsidR="00F067AF" w:rsidRPr="00BD76BF" w:rsidRDefault="00BA40F1" w:rsidP="00BD76BF">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 xml:space="preserve">Stk. </w:t>
      </w:r>
      <w:r w:rsidR="00F067AF">
        <w:rPr>
          <w:rFonts w:ascii="Tahoma" w:eastAsia="Times New Roman" w:hAnsi="Tahoma" w:cs="Tahoma"/>
          <w:i/>
          <w:iCs/>
          <w:color w:val="000000"/>
          <w:sz w:val="19"/>
          <w:szCs w:val="19"/>
          <w:lang w:eastAsia="da-DK"/>
        </w:rPr>
        <w:t>5</w:t>
      </w:r>
      <w:r w:rsidRPr="00A720B5">
        <w:rPr>
          <w:rFonts w:ascii="Tahoma" w:eastAsia="Times New Roman" w:hAnsi="Tahoma" w:cs="Tahoma"/>
          <w:i/>
          <w:iCs/>
          <w:color w:val="000000"/>
          <w:sz w:val="19"/>
          <w:szCs w:val="19"/>
          <w:lang w:eastAsia="da-DK"/>
        </w:rPr>
        <w:t>.</w:t>
      </w:r>
      <w:r w:rsidRPr="00A720B5">
        <w:rPr>
          <w:rFonts w:ascii="Tahoma" w:eastAsia="Times New Roman" w:hAnsi="Tahoma" w:cs="Tahoma"/>
          <w:color w:val="000000"/>
          <w:sz w:val="19"/>
          <w:szCs w:val="19"/>
          <w:lang w:eastAsia="da-DK"/>
        </w:rPr>
        <w:t> </w:t>
      </w:r>
      <w:r>
        <w:rPr>
          <w:rFonts w:ascii="Tahoma" w:eastAsia="Times New Roman" w:hAnsi="Tahoma" w:cs="Tahoma"/>
          <w:color w:val="000000"/>
          <w:sz w:val="19"/>
          <w:szCs w:val="19"/>
          <w:lang w:eastAsia="da-DK"/>
        </w:rPr>
        <w:t xml:space="preserve">Fartøjer, </w:t>
      </w:r>
      <w:r w:rsidR="009B0478">
        <w:rPr>
          <w:rFonts w:ascii="Tahoma" w:eastAsia="Times New Roman" w:hAnsi="Tahoma" w:cs="Tahoma"/>
          <w:color w:val="000000"/>
          <w:sz w:val="19"/>
          <w:szCs w:val="19"/>
          <w:lang w:eastAsia="da-DK"/>
        </w:rPr>
        <w:t xml:space="preserve">hvor ejeren er </w:t>
      </w:r>
      <w:r>
        <w:rPr>
          <w:rFonts w:ascii="Tahoma" w:eastAsia="Times New Roman" w:hAnsi="Tahoma" w:cs="Tahoma"/>
          <w:color w:val="000000"/>
          <w:sz w:val="19"/>
          <w:szCs w:val="19"/>
          <w:lang w:eastAsia="da-DK"/>
        </w:rPr>
        <w:t>tildelt generationsskiftesild</w:t>
      </w:r>
      <w:ins w:id="349" w:author="Martin Chemnitz Mortensen" w:date="2018-09-19T16:06:00Z">
        <w:r w:rsidR="00C92E62">
          <w:rPr>
            <w:rFonts w:ascii="Tahoma" w:eastAsia="Times New Roman" w:hAnsi="Tahoma" w:cs="Tahoma"/>
            <w:color w:val="000000"/>
            <w:sz w:val="19"/>
            <w:szCs w:val="19"/>
            <w:lang w:eastAsia="da-DK"/>
          </w:rPr>
          <w:t>, jf. § 130</w:t>
        </w:r>
      </w:ins>
      <w:r>
        <w:rPr>
          <w:rFonts w:ascii="Tahoma" w:eastAsia="Times New Roman" w:hAnsi="Tahoma" w:cs="Tahoma"/>
          <w:color w:val="000000"/>
          <w:sz w:val="19"/>
          <w:szCs w:val="19"/>
          <w:lang w:eastAsia="da-DK"/>
        </w:rPr>
        <w:t xml:space="preserve">, </w:t>
      </w:r>
      <w:r w:rsidR="009B0478">
        <w:rPr>
          <w:rFonts w:ascii="Tahoma" w:eastAsia="Times New Roman" w:hAnsi="Tahoma" w:cs="Tahoma"/>
          <w:color w:val="000000"/>
          <w:sz w:val="19"/>
          <w:szCs w:val="19"/>
          <w:lang w:eastAsia="da-DK"/>
        </w:rPr>
        <w:t>kan såfremt der på fartøjet ikke er kvoteandele af sild, opnå tilladelse til rationsfiskeri af sild, når den tildelte mængde af generationsskiftesild er opfisket.</w:t>
      </w:r>
    </w:p>
    <w:p w14:paraId="4D402F13"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Særligt om overdragelse m.v.</w:t>
      </w:r>
    </w:p>
    <w:p w14:paraId="325ADC98" w14:textId="28A77A5E"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654E01">
        <w:rPr>
          <w:rFonts w:ascii="Tahoma" w:eastAsia="Times New Roman" w:hAnsi="Tahoma" w:cs="Tahoma"/>
          <w:b/>
          <w:bCs/>
          <w:color w:val="000000"/>
          <w:sz w:val="19"/>
          <w:szCs w:val="19"/>
          <w:lang w:eastAsia="da-DK"/>
        </w:rPr>
        <w:t>136</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Årsmængder, der er tildelt fra generationsskiftepuljen, må ikke overdrages, jf. dog § </w:t>
      </w:r>
      <w:r w:rsidR="003E63BE">
        <w:rPr>
          <w:rFonts w:ascii="Tahoma" w:eastAsia="Times New Roman" w:hAnsi="Tahoma" w:cs="Tahoma"/>
          <w:color w:val="000000"/>
          <w:sz w:val="19"/>
          <w:szCs w:val="19"/>
          <w:lang w:eastAsia="da-DK"/>
        </w:rPr>
        <w:t>53</w:t>
      </w:r>
      <w:r w:rsidRPr="00A720B5">
        <w:rPr>
          <w:rFonts w:ascii="Tahoma" w:eastAsia="Times New Roman" w:hAnsi="Tahoma" w:cs="Tahoma"/>
          <w:color w:val="000000"/>
          <w:sz w:val="19"/>
          <w:szCs w:val="19"/>
          <w:lang w:eastAsia="da-DK"/>
        </w:rPr>
        <w:t xml:space="preserve">, stk. 3, om havari og sygdom og § </w:t>
      </w:r>
      <w:r w:rsidR="003E63BE">
        <w:rPr>
          <w:rFonts w:ascii="Tahoma" w:eastAsia="Times New Roman" w:hAnsi="Tahoma" w:cs="Tahoma"/>
          <w:color w:val="000000"/>
          <w:sz w:val="19"/>
          <w:szCs w:val="19"/>
          <w:lang w:eastAsia="da-DK"/>
        </w:rPr>
        <w:t>113</w:t>
      </w:r>
      <w:r w:rsidRPr="00A720B5">
        <w:rPr>
          <w:rFonts w:ascii="Tahoma" w:eastAsia="Times New Roman" w:hAnsi="Tahoma" w:cs="Tahoma"/>
          <w:color w:val="000000"/>
          <w:sz w:val="19"/>
          <w:szCs w:val="19"/>
          <w:lang w:eastAsia="da-DK"/>
        </w:rPr>
        <w:t>, stk. 2, om fartøjsudskiftning.</w:t>
      </w:r>
    </w:p>
    <w:p w14:paraId="62CD9440" w14:textId="3C860F70"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654E01">
        <w:rPr>
          <w:rFonts w:ascii="Tahoma" w:eastAsia="Times New Roman" w:hAnsi="Tahoma" w:cs="Tahoma"/>
          <w:b/>
          <w:bCs/>
          <w:color w:val="000000"/>
          <w:sz w:val="19"/>
          <w:szCs w:val="19"/>
          <w:lang w:eastAsia="da-DK"/>
        </w:rPr>
        <w:t>137</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De IOK-andele, der er tildelt på grundlag af fiskeri af sild i Limfjorden, må kun fiskes i Limfjorden. Dette gælder, uanset om kvoteandelene er overdraget til et eller flere andre fartøjer.</w:t>
      </w:r>
    </w:p>
    <w:p w14:paraId="03BD3DB6" w14:textId="7E0B0770"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xml:space="preserve"> Fartøjets samlede ejerkreds kan overføre op til 25 % af fartøjets årsmængde i Limfjorden til fiskeri i Nordsøen uden for Limfjorden. For fartøjer, hvor en fisker er ejer eller medejer af både det afgivende og det modtagende fartøj, kan der overføres op til 100 % af årsmængderne til fiskeri i Nordsøen uden for Limfjorden. Fartøjer, som overfører op til 100 % af årsmængderne af sild i Limfjorden til fiskeri i Nordsøen må gerne overføre mængder som overstiger de 25 %, der fremgår af § </w:t>
      </w:r>
      <w:r w:rsidR="003E63BE">
        <w:rPr>
          <w:rFonts w:ascii="Tahoma" w:eastAsia="Times New Roman" w:hAnsi="Tahoma" w:cs="Tahoma"/>
          <w:color w:val="000000"/>
          <w:sz w:val="19"/>
          <w:szCs w:val="19"/>
          <w:lang w:eastAsia="da-DK"/>
        </w:rPr>
        <w:t>53</w:t>
      </w:r>
      <w:r w:rsidRPr="00A720B5">
        <w:rPr>
          <w:rFonts w:ascii="Tahoma" w:eastAsia="Times New Roman" w:hAnsi="Tahoma" w:cs="Tahoma"/>
          <w:color w:val="000000"/>
          <w:sz w:val="19"/>
          <w:szCs w:val="19"/>
          <w:lang w:eastAsia="da-DK"/>
        </w:rPr>
        <w:t>, stk. 1.</w:t>
      </w:r>
    </w:p>
    <w:p w14:paraId="0DF51629"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Muligheden for at overføre op til 100 % af årsmængderne til fiskeri i Nordsøen uden for Limfjorden i medfør af stk. 2 ophører, hvis ejerkredsen i det afgivende fartøj ændres efter den 25. august 2011.</w:t>
      </w:r>
    </w:p>
    <w:p w14:paraId="0E5FC85D" w14:textId="32705B94"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4.</w:t>
      </w:r>
      <w:r w:rsidRPr="00A720B5">
        <w:rPr>
          <w:rFonts w:ascii="Tahoma" w:eastAsia="Times New Roman" w:hAnsi="Tahoma" w:cs="Tahoma"/>
          <w:color w:val="000000"/>
          <w:sz w:val="19"/>
          <w:szCs w:val="19"/>
          <w:lang w:eastAsia="da-DK"/>
        </w:rPr>
        <w:t xml:space="preserve"> Der kan ikke overføres årsmængder eller kvoteandele, som er tildelt på grundlag af fiskeri uden for Limfjorden til fiskeri i Limfjorden. Der kan endvidere ikke tildeles sild fra reservepuljen, jf. § </w:t>
      </w:r>
      <w:r w:rsidR="003E63BE">
        <w:rPr>
          <w:rFonts w:ascii="Tahoma" w:eastAsia="Times New Roman" w:hAnsi="Tahoma" w:cs="Tahoma"/>
          <w:color w:val="000000"/>
          <w:sz w:val="19"/>
          <w:szCs w:val="19"/>
          <w:lang w:eastAsia="da-DK"/>
        </w:rPr>
        <w:t>126</w:t>
      </w:r>
      <w:r w:rsidRPr="00A720B5">
        <w:rPr>
          <w:rFonts w:ascii="Tahoma" w:eastAsia="Times New Roman" w:hAnsi="Tahoma" w:cs="Tahoma"/>
          <w:color w:val="000000"/>
          <w:sz w:val="19"/>
          <w:szCs w:val="19"/>
          <w:lang w:eastAsia="da-DK"/>
        </w:rPr>
        <w:t>, stk. 2, nr. 3 til fiskeri i Limfjorden.</w:t>
      </w:r>
    </w:p>
    <w:p w14:paraId="0B96445F"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Adgangslicenser til andre landes fiskerizoner</w:t>
      </w:r>
    </w:p>
    <w:p w14:paraId="1EC9A6E9" w14:textId="75AF84FA"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654E01">
        <w:rPr>
          <w:rFonts w:ascii="Tahoma" w:eastAsia="Times New Roman" w:hAnsi="Tahoma" w:cs="Tahoma"/>
          <w:b/>
          <w:bCs/>
          <w:color w:val="000000"/>
          <w:sz w:val="19"/>
          <w:szCs w:val="19"/>
          <w:lang w:eastAsia="da-DK"/>
        </w:rPr>
        <w:t>138</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Adgangslicenser, som Danmark har til rådighed til fiskeri af atlantoskandisk sild i færøsk zone, norsk zone omkring Jan Mayen samt norsk fiskerizone, fordeles blandt de fartøjer, der har den største årsmængde af atlantoskandisk sild. De disponible mængder af sild i de pågældende zoner fordeles forholdsmæssigt efter fartøjernes samlede årsmængde af atlantoskandisk sild pr. 1. januar til fartøjer med adgangslicenser. Ændringer i </w:t>
      </w:r>
      <w:r w:rsidRPr="00A720B5">
        <w:rPr>
          <w:rFonts w:ascii="Tahoma" w:eastAsia="Times New Roman" w:hAnsi="Tahoma" w:cs="Tahoma"/>
          <w:color w:val="000000"/>
          <w:sz w:val="19"/>
          <w:szCs w:val="19"/>
          <w:lang w:eastAsia="da-DK"/>
        </w:rPr>
        <w:lastRenderedPageBreak/>
        <w:t>fartøjernes samlede årsmængde efter overdragelse af kvoteandele får først virkning for adgangslicenserne fra 1. januar i det efterfølgende fangstår.</w:t>
      </w:r>
    </w:p>
    <w:p w14:paraId="39150D8A"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Adgangslicenser kan ikke overdrages.</w:t>
      </w:r>
    </w:p>
    <w:p w14:paraId="77B53940" w14:textId="698D6421" w:rsidR="00A720B5" w:rsidRPr="00A720B5" w:rsidRDefault="00A720B5" w:rsidP="00A720B5">
      <w:pPr>
        <w:shd w:val="clear" w:color="auto" w:fill="FFFFFF"/>
        <w:spacing w:before="400" w:after="100" w:line="240" w:lineRule="auto"/>
        <w:jc w:val="center"/>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1</w:t>
      </w:r>
      <w:r w:rsidR="00770B1C">
        <w:rPr>
          <w:rFonts w:ascii="Tahoma" w:eastAsia="Times New Roman" w:hAnsi="Tahoma" w:cs="Tahoma"/>
          <w:color w:val="000000"/>
          <w:sz w:val="19"/>
          <w:szCs w:val="19"/>
          <w:lang w:eastAsia="da-DK"/>
        </w:rPr>
        <w:t>5</w:t>
      </w:r>
    </w:p>
    <w:p w14:paraId="7E624F72" w14:textId="77777777" w:rsidR="00A720B5" w:rsidRPr="00A720B5" w:rsidRDefault="00A720B5" w:rsidP="00A720B5">
      <w:pPr>
        <w:shd w:val="clear" w:color="auto" w:fill="FFFFFF"/>
        <w:spacing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Tobis i EU-farvande i Nordsøen, Skagerrak og Kattegat samt norsk zone i Nordsøen, blåhvilling i EU-farvande og internationale farvand, blåhvilling i færøsk zone, hestemakrel i ICES områderne IIa, IVa, Vb, VI, VIIa-c og e-k, VIIIa, b, d og e, XII og XIV, havgalt i EU-farvande og internationale farvande i ICES-områderne VI, VII og VIII og sperling i Nordsøen (EU-farvande) samt Skagerrak og Kattegat</w:t>
      </w:r>
    </w:p>
    <w:p w14:paraId="1C8ECAB8"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Generelle bestemmelser</w:t>
      </w:r>
    </w:p>
    <w:p w14:paraId="2D03A387" w14:textId="1E589A1B"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654E01">
        <w:rPr>
          <w:rFonts w:ascii="Tahoma" w:eastAsia="Times New Roman" w:hAnsi="Tahoma" w:cs="Tahoma"/>
          <w:b/>
          <w:bCs/>
          <w:color w:val="000000"/>
          <w:sz w:val="19"/>
          <w:szCs w:val="19"/>
          <w:lang w:eastAsia="da-DK"/>
        </w:rPr>
        <w:t>139</w:t>
      </w:r>
      <w:r w:rsidRPr="00A720B5">
        <w:rPr>
          <w:rFonts w:ascii="Tahoma" w:eastAsia="Times New Roman" w:hAnsi="Tahoma" w:cs="Tahoma"/>
          <w:b/>
          <w:bCs/>
          <w:color w:val="000000"/>
          <w:sz w:val="19"/>
          <w:szCs w:val="19"/>
          <w:lang w:eastAsia="da-DK"/>
        </w:rPr>
        <w:t>.</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udsteder tilladelse til at fiske en årsmængde af de ovennævnte kvoter til ejere af fartøjer, der disponerer over IOK af de pågældende kvoter. Hvis Danmark i løbet af et givent år får tildelt en sperlingekvote, vil Fiskeristyrelsen tage stilling til, hvorvidt kvotens størrelse giver grundlag for, at der udstedes tilladelse til at fiske en årsmængde til ejere af fartøjer, der disponerer over IOK af sperling i Nordsøen samt Skagerrak og Kattegat.</w:t>
      </w:r>
    </w:p>
    <w:p w14:paraId="7FA52BBC"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For ovennævnte kvoter afsættes før tildeling af årsmængder på grundlag af IOK for det enkelte fartøj pr. 1. januar i et givent år til rationsfiskeri følgende andele:</w:t>
      </w:r>
    </w:p>
    <w:p w14:paraId="7E8BC640" w14:textId="77777777" w:rsidR="00A720B5" w:rsidRPr="00A720B5" w:rsidRDefault="00A720B5" w:rsidP="00D23B1D">
      <w:pPr>
        <w:pStyle w:val="Listeafsnit"/>
        <w:numPr>
          <w:ilvl w:val="0"/>
          <w:numId w:val="3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5 % af kvoten af tobis i EU-farvande i Nordsøen, Skagerrak og Kattegat, samt i norsk zone i Nordsøen, dog mindst 15.000 tons.</w:t>
      </w:r>
    </w:p>
    <w:p w14:paraId="5341884C" w14:textId="77777777" w:rsidR="00A720B5" w:rsidRPr="00A720B5" w:rsidRDefault="00A720B5" w:rsidP="00D23B1D">
      <w:pPr>
        <w:pStyle w:val="Listeafsnit"/>
        <w:numPr>
          <w:ilvl w:val="0"/>
          <w:numId w:val="3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15 % af en eventuel dansk kvote for sperling i EU-farvande i Nordsøen, samt Skagerrak og Kattegat, dog højst 10.000 tons. I det omfang der den 15. oktober det enkelte år er uopfiskede mængder af den del af sperlingekvoten, der er afsat til rationsfiskeri, vil det blive vurderet hvorvidt restmængden kan fordeles til fartøjer, der disponerer over IOK for sperling.</w:t>
      </w:r>
    </w:p>
    <w:p w14:paraId="1416BFFA" w14:textId="52C969FA"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Ud</w:t>
      </w:r>
      <w:r w:rsidR="00BD76BF">
        <w:rPr>
          <w:rFonts w:ascii="Tahoma" w:eastAsia="Times New Roman" w:hAnsi="Tahoma" w:cs="Tahoma"/>
          <w:color w:val="000000"/>
          <w:sz w:val="19"/>
          <w:szCs w:val="19"/>
          <w:lang w:eastAsia="da-DK"/>
        </w:rPr>
        <w:t xml:space="preserve"> </w:t>
      </w:r>
      <w:r w:rsidRPr="00A720B5">
        <w:rPr>
          <w:rFonts w:ascii="Tahoma" w:eastAsia="Times New Roman" w:hAnsi="Tahoma" w:cs="Tahoma"/>
          <w:color w:val="000000"/>
          <w:sz w:val="19"/>
          <w:szCs w:val="19"/>
          <w:lang w:eastAsia="da-DK"/>
        </w:rPr>
        <w:t>over de i stk. 2 nævnte andele og mængder afsættes før tildeling af årsmængder følgende promilleandele af de enkelte kvoter til reserver:</w:t>
      </w:r>
    </w:p>
    <w:p w14:paraId="47CF90AB" w14:textId="77777777" w:rsidR="00A720B5" w:rsidRPr="00A720B5" w:rsidRDefault="00A720B5" w:rsidP="00D23B1D">
      <w:pPr>
        <w:pStyle w:val="Listeafsnit"/>
        <w:numPr>
          <w:ilvl w:val="0"/>
          <w:numId w:val="37"/>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50 ‰ af tobis i EU-farvande i Nordsøen, Skagerrak og Kattegat, samt i norsk zone i Nordsøen.</w:t>
      </w:r>
    </w:p>
    <w:p w14:paraId="00EDC877" w14:textId="77777777" w:rsidR="00A720B5" w:rsidRPr="00A720B5" w:rsidRDefault="00A720B5" w:rsidP="00D23B1D">
      <w:pPr>
        <w:pStyle w:val="Listeafsnit"/>
        <w:numPr>
          <w:ilvl w:val="0"/>
          <w:numId w:val="37"/>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50 ‰ af en eventuel sperlingkvote i EU-farvande i Nordsøen, samt Skagerrak og Kattegat.</w:t>
      </w:r>
    </w:p>
    <w:p w14:paraId="3D3036A0" w14:textId="1264F131"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4.</w:t>
      </w:r>
      <w:r w:rsidRPr="00A720B5">
        <w:rPr>
          <w:rFonts w:ascii="Tahoma" w:eastAsia="Times New Roman" w:hAnsi="Tahoma" w:cs="Tahoma"/>
          <w:color w:val="000000"/>
          <w:sz w:val="19"/>
          <w:szCs w:val="19"/>
          <w:lang w:eastAsia="da-DK"/>
        </w:rPr>
        <w:t xml:space="preserve"> Reserverne kan anvendes til de formål, der er angivet i § </w:t>
      </w:r>
      <w:r w:rsidR="003E63BE">
        <w:rPr>
          <w:rFonts w:ascii="Tahoma" w:eastAsia="Times New Roman" w:hAnsi="Tahoma" w:cs="Tahoma"/>
          <w:color w:val="000000"/>
          <w:sz w:val="19"/>
          <w:szCs w:val="19"/>
          <w:lang w:eastAsia="da-DK"/>
        </w:rPr>
        <w:t>56</w:t>
      </w:r>
      <w:r w:rsidRPr="00A720B5">
        <w:rPr>
          <w:rFonts w:ascii="Tahoma" w:eastAsia="Times New Roman" w:hAnsi="Tahoma" w:cs="Tahoma"/>
          <w:color w:val="000000"/>
          <w:sz w:val="19"/>
          <w:szCs w:val="19"/>
          <w:lang w:eastAsia="da-DK"/>
        </w:rPr>
        <w:t>, herunder førstegangs- og yngre fiskeres deltagelse i fiskeriet.</w:t>
      </w:r>
    </w:p>
    <w:p w14:paraId="7DAC7735" w14:textId="31916912"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5.</w:t>
      </w:r>
      <w:r w:rsidRPr="00A720B5">
        <w:rPr>
          <w:rFonts w:ascii="Tahoma" w:eastAsia="Times New Roman" w:hAnsi="Tahoma" w:cs="Tahoma"/>
          <w:color w:val="000000"/>
          <w:sz w:val="19"/>
          <w:szCs w:val="19"/>
          <w:lang w:eastAsia="da-DK"/>
        </w:rPr>
        <w:t xml:space="preserve"> Efter rådgivning fra Erhvervsfiskeriudvalget tages inden udgangen af første kvartal stilling til, hvilke andele af reserverne, jf. stk. 3, der kan frigives og uddeles forholdsmæssigt til fartøjer med kvoteandelene. I denne forbindelse tages bl.a. hensyn til, hvilke projekter for udvikling af fiskeriet i retning af konsumanvendelse af industrifisk, jf. § </w:t>
      </w:r>
      <w:r w:rsidR="00DF2FB3">
        <w:rPr>
          <w:rFonts w:ascii="Tahoma" w:eastAsia="Times New Roman" w:hAnsi="Tahoma" w:cs="Tahoma"/>
          <w:color w:val="000000"/>
          <w:sz w:val="19"/>
          <w:szCs w:val="19"/>
          <w:lang w:eastAsia="da-DK"/>
        </w:rPr>
        <w:t>56</w:t>
      </w:r>
      <w:r w:rsidRPr="00A720B5">
        <w:rPr>
          <w:rFonts w:ascii="Tahoma" w:eastAsia="Times New Roman" w:hAnsi="Tahoma" w:cs="Tahoma"/>
          <w:color w:val="000000"/>
          <w:sz w:val="19"/>
          <w:szCs w:val="19"/>
          <w:lang w:eastAsia="da-DK"/>
        </w:rPr>
        <w:t>, stk. 1, nr. 2), der kan forventes gennemført i årets løb.</w:t>
      </w:r>
    </w:p>
    <w:p w14:paraId="5C6624D0" w14:textId="5866CC35"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654E01">
        <w:rPr>
          <w:rFonts w:ascii="Tahoma" w:eastAsia="Times New Roman" w:hAnsi="Tahoma" w:cs="Tahoma"/>
          <w:b/>
          <w:bCs/>
          <w:color w:val="000000"/>
          <w:sz w:val="19"/>
          <w:szCs w:val="19"/>
          <w:lang w:eastAsia="da-DK"/>
        </w:rPr>
        <w:t>140</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IOK, som det enkelte fartøj har rådighed over til fiskeri på tobiskvoten i EU-farvande i Nordsøen, Skagerrak og Kattegat, omfatter også en eventuel kvote af tobis i norsk zone i Nordsøen.</w:t>
      </w:r>
    </w:p>
    <w:p w14:paraId="559F2371"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I det omfang den i stk. 1 nævnte kvote opdeles på flere forvaltningsområder, fastlægges der inden 1. april vilkår for fartøjernes deltagelse i fiskeriet i de enkelte områder. Vilkårene offentliggøres ved meddelelse, der udstedes i medfør af bilag 6.</w:t>
      </w:r>
    </w:p>
    <w:p w14:paraId="551F84C2" w14:textId="42788BB1"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654E01">
        <w:rPr>
          <w:rFonts w:ascii="Tahoma" w:eastAsia="Times New Roman" w:hAnsi="Tahoma" w:cs="Tahoma"/>
          <w:b/>
          <w:bCs/>
          <w:color w:val="000000"/>
          <w:sz w:val="19"/>
          <w:szCs w:val="19"/>
          <w:lang w:eastAsia="da-DK"/>
        </w:rPr>
        <w:t>141</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Hvis der er tildelt IOK på en industrikvote til et fartøj, må fartøjet som identificeret ved EU-identifikationsnummer efter den 1. januar 2008 ikke anvendes til rationsfiskeri på den pågældende kvote.</w:t>
      </w:r>
    </w:p>
    <w:p w14:paraId="3534F718"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Begrænsningerne i stk. 1 gælder også genanvendt tonnage fra fartøjer, der er ansøgt og tildelt IOK på den pågældende industrikvote på grundlag af.</w:t>
      </w:r>
    </w:p>
    <w:p w14:paraId="4BF82DC8"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Sperling i Nordsøen, Skagerrak og Kattegat</w:t>
      </w:r>
    </w:p>
    <w:p w14:paraId="0B01383D" w14:textId="1340475F"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DF2FB3">
        <w:rPr>
          <w:rFonts w:ascii="Tahoma" w:eastAsia="Times New Roman" w:hAnsi="Tahoma" w:cs="Tahoma"/>
          <w:b/>
          <w:bCs/>
          <w:color w:val="000000"/>
          <w:sz w:val="19"/>
          <w:szCs w:val="19"/>
          <w:lang w:eastAsia="da-DK"/>
        </w:rPr>
        <w:t>1</w:t>
      </w:r>
      <w:r w:rsidR="00654E01">
        <w:rPr>
          <w:rFonts w:ascii="Tahoma" w:eastAsia="Times New Roman" w:hAnsi="Tahoma" w:cs="Tahoma"/>
          <w:b/>
          <w:bCs/>
          <w:color w:val="000000"/>
          <w:sz w:val="19"/>
          <w:szCs w:val="19"/>
          <w:lang w:eastAsia="da-DK"/>
        </w:rPr>
        <w:t>42</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Der må kun udøves målrettet sperlingefiskeri, hvis der benyttes en sorteringsrist, som anvender en fast rist i stål, plast eller glasfiber/nylon med maksimal 35 mm tremmeafstand. Risten skal monteres i en netsektion foran posen dækkende hele sektionernes tværsnit og med en åbning, der tillader udslip af alle de fisk, som ikke passerer igennem risten.</w:t>
      </w:r>
    </w:p>
    <w:p w14:paraId="48D722D3"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Ændringer til sorteringsristens udformning, herunder krav til gitterafstand, montering mv. vil blive offentliggjort ved meddelelse, der udstedes i medfør af bilag 6.</w:t>
      </w:r>
    </w:p>
    <w:p w14:paraId="005FC801"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Det er forbudt at udøve målrettet fiskeri efter sperling i norsk zone i Nordsøen.</w:t>
      </w:r>
    </w:p>
    <w:p w14:paraId="75888F8C"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lastRenderedPageBreak/>
        <w:t>Tobis i EU-farvande i Nordsøen, Skagerrak og Kattegat, samt norsk zone i Nordsøen</w:t>
      </w:r>
    </w:p>
    <w:p w14:paraId="12F7EF1D" w14:textId="554259A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654E01">
        <w:rPr>
          <w:rFonts w:ascii="Tahoma" w:eastAsia="Times New Roman" w:hAnsi="Tahoma" w:cs="Tahoma"/>
          <w:b/>
          <w:bCs/>
          <w:color w:val="000000"/>
          <w:sz w:val="19"/>
          <w:szCs w:val="19"/>
          <w:lang w:eastAsia="da-DK"/>
        </w:rPr>
        <w:t>143</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I det omfang tobisfiskeriet igangsættes uden fastlæggelse af en endelig kvote, fragår de mængder, det enkelte fartøj har landet, i de samlede årsmængder, som fartøjet senere tildeles. Årsmængderne fordeles i forhold til de kvoteandele, det enkelte fartøj disponerer over. I det omfang nogle fartøjer har landet større mængder end fartøjets kvoteandel berettiger til, reduceres de årsmængder de øvrige fartøjer kan tildeles forholdsmæssigt.</w:t>
      </w:r>
    </w:p>
    <w:p w14:paraId="4C9CFA22" w14:textId="6C84E720"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xml:space="preserve"> Af den samlede kvote reserveres fra det tidspunkt, kvotens størrelse er fastlagt endeligt den mængde til rationsfiskeri, jf. § </w:t>
      </w:r>
      <w:r w:rsidR="00DF2FB3">
        <w:rPr>
          <w:rFonts w:ascii="Tahoma" w:eastAsia="Times New Roman" w:hAnsi="Tahoma" w:cs="Tahoma"/>
          <w:color w:val="000000"/>
          <w:sz w:val="19"/>
          <w:szCs w:val="19"/>
          <w:lang w:eastAsia="da-DK"/>
        </w:rPr>
        <w:t>139</w:t>
      </w:r>
      <w:r w:rsidRPr="00A720B5">
        <w:rPr>
          <w:rFonts w:ascii="Tahoma" w:eastAsia="Times New Roman" w:hAnsi="Tahoma" w:cs="Tahoma"/>
          <w:color w:val="000000"/>
          <w:sz w:val="19"/>
          <w:szCs w:val="19"/>
          <w:lang w:eastAsia="da-DK"/>
        </w:rPr>
        <w:t>, som kan fiskes af fartøjer, der ikke disponerer over kvoteandele. Andelen til rationsfiskeri kan reduceres i lyset af størrelsen af de samlede landede mængder for fartøjer, der ikke disponerer over IOK, frem til tidspunktet for kvotefastsættelsen, jf. stk. 1.</w:t>
      </w:r>
    </w:p>
    <w:p w14:paraId="3D34D8F2"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Bl.a. i lyset af de kvotestørrelser, vilkår for fiskeriet m.v., der fastlægges gennem regler udstedt af den Europæiske Union for udøvelse af tobisfiskeri, fastlægges de nærmere vilkår for udøvelse af fiskeriet og de mængder, der afsættes, ved meddelelse udstedt i medfør af bilag 6.</w:t>
      </w:r>
    </w:p>
    <w:p w14:paraId="2F7399A7" w14:textId="41A3A8BE" w:rsidR="00A720B5" w:rsidRPr="00A720B5" w:rsidRDefault="00A720B5" w:rsidP="00A720B5">
      <w:pPr>
        <w:shd w:val="clear" w:color="auto" w:fill="FFFFFF"/>
        <w:spacing w:before="400" w:after="100" w:line="240" w:lineRule="auto"/>
        <w:jc w:val="center"/>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1</w:t>
      </w:r>
      <w:r w:rsidR="00770B1C">
        <w:rPr>
          <w:rFonts w:ascii="Tahoma" w:eastAsia="Times New Roman" w:hAnsi="Tahoma" w:cs="Tahoma"/>
          <w:color w:val="000000"/>
          <w:sz w:val="19"/>
          <w:szCs w:val="19"/>
          <w:lang w:eastAsia="da-DK"/>
        </w:rPr>
        <w:t>6</w:t>
      </w:r>
    </w:p>
    <w:p w14:paraId="00DA5810" w14:textId="77777777" w:rsidR="00A720B5" w:rsidRPr="00A720B5" w:rsidRDefault="00A720B5" w:rsidP="00A720B5">
      <w:pPr>
        <w:shd w:val="clear" w:color="auto" w:fill="FFFFFF"/>
        <w:spacing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Industrifiskeri</w:t>
      </w:r>
    </w:p>
    <w:p w14:paraId="537120B9"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Generelle regler</w:t>
      </w:r>
    </w:p>
    <w:p w14:paraId="36013AEA" w14:textId="282CF183"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654E01">
        <w:rPr>
          <w:rFonts w:ascii="Tahoma" w:eastAsia="Times New Roman" w:hAnsi="Tahoma" w:cs="Tahoma"/>
          <w:b/>
          <w:bCs/>
          <w:color w:val="000000"/>
          <w:sz w:val="19"/>
          <w:szCs w:val="19"/>
          <w:lang w:eastAsia="da-DK"/>
        </w:rPr>
        <w:t>144</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Kun fartøjer, hvis ejere har en tilladelse udstedt i henhold til § 14, må udøve industrifiskeri. Der kan ansøges om en tilladelse, der gælder hele året, på de vilkår, der til enhver tid vil gælde for industrifiskeriet. For fartøjer, hvis ejere har tilladelse til industrifiskeri den 10. december i det forudgående år, udstedes der uden forudgående ansøgning tilladelse gældende for det pågældende år på de vilkår, der fremgår af tilladelsen.</w:t>
      </w:r>
    </w:p>
    <w:p w14:paraId="683E02EA" w14:textId="13F373B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Ud</w:t>
      </w:r>
      <w:r w:rsidR="00BD76BF">
        <w:rPr>
          <w:rFonts w:ascii="Tahoma" w:eastAsia="Times New Roman" w:hAnsi="Tahoma" w:cs="Tahoma"/>
          <w:color w:val="000000"/>
          <w:sz w:val="19"/>
          <w:szCs w:val="19"/>
          <w:lang w:eastAsia="da-DK"/>
        </w:rPr>
        <w:t xml:space="preserve"> </w:t>
      </w:r>
      <w:r w:rsidRPr="00A720B5">
        <w:rPr>
          <w:rFonts w:ascii="Tahoma" w:eastAsia="Times New Roman" w:hAnsi="Tahoma" w:cs="Tahoma"/>
          <w:color w:val="000000"/>
          <w:sz w:val="19"/>
          <w:szCs w:val="19"/>
          <w:lang w:eastAsia="da-DK"/>
        </w:rPr>
        <w:t>over tilladelse til industrifiskeri i medfør af stk. 1 kræves tilladelse til de enkelte industrifiskerier i det omfang, dette fremgår af bestemmelserne herom.</w:t>
      </w:r>
    </w:p>
    <w:p w14:paraId="2E02B808"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Fartøjer, for hvilke der er udstedt tilladelse til industrifiskeri i henhold til stk. 1, kan udøve andre fiskerier efter de regler, der gælder for disse fiskerier.</w:t>
      </w:r>
    </w:p>
    <w:p w14:paraId="395AC966"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4.</w:t>
      </w:r>
      <w:r w:rsidRPr="00A720B5">
        <w:rPr>
          <w:rFonts w:ascii="Tahoma" w:eastAsia="Times New Roman" w:hAnsi="Tahoma" w:cs="Tahoma"/>
          <w:color w:val="000000"/>
          <w:sz w:val="19"/>
          <w:szCs w:val="19"/>
          <w:lang w:eastAsia="da-DK"/>
        </w:rPr>
        <w:t> Ved industrifiskeri skal der ske melding af ankomst og losning i overensstemmelse med bilag 5a.</w:t>
      </w:r>
    </w:p>
    <w:p w14:paraId="6AED1443"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5.</w:t>
      </w:r>
      <w:r w:rsidRPr="00A720B5">
        <w:rPr>
          <w:rFonts w:ascii="Tahoma" w:eastAsia="Times New Roman" w:hAnsi="Tahoma" w:cs="Tahoma"/>
          <w:color w:val="000000"/>
          <w:sz w:val="19"/>
          <w:szCs w:val="19"/>
          <w:lang w:eastAsia="da-DK"/>
        </w:rPr>
        <w:t> I tilladelsen til industrifiskeri stilles krav om, at der kun landes industrifisk i havne, hvor der er adgang til, at fartøjet kan benytte et af Fiskeristyrelsen godkendt halvautomatisk prøveudtag med henblik på udtagning af repræsentative prøver til kontrol.</w:t>
      </w:r>
    </w:p>
    <w:p w14:paraId="242F2FC0" w14:textId="7ACE8AAE"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654E01">
        <w:rPr>
          <w:rFonts w:ascii="Tahoma" w:eastAsia="Times New Roman" w:hAnsi="Tahoma" w:cs="Tahoma"/>
          <w:b/>
          <w:bCs/>
          <w:color w:val="000000"/>
          <w:sz w:val="19"/>
          <w:szCs w:val="19"/>
          <w:lang w:eastAsia="da-DK"/>
        </w:rPr>
        <w:t>145</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Forud for påbegyndelse af fiskeri i henhold til en privat aftale uden for dansk fiskeriterritorium og uden for Den Europæiske Unions fiskeriaftaler skal tilladelsen til industrifiskeri frameldes i</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jf. § </w:t>
      </w:r>
      <w:r w:rsidR="00DF2FB3">
        <w:rPr>
          <w:rFonts w:ascii="Tahoma" w:eastAsia="Times New Roman" w:hAnsi="Tahoma" w:cs="Tahoma"/>
          <w:color w:val="000000"/>
          <w:sz w:val="19"/>
          <w:szCs w:val="19"/>
          <w:lang w:eastAsia="da-DK"/>
        </w:rPr>
        <w:t>131</w:t>
      </w:r>
      <w:r w:rsidRPr="00A720B5">
        <w:rPr>
          <w:rFonts w:ascii="Tahoma" w:eastAsia="Times New Roman" w:hAnsi="Tahoma" w:cs="Tahoma"/>
          <w:color w:val="000000"/>
          <w:sz w:val="19"/>
          <w:szCs w:val="19"/>
          <w:lang w:eastAsia="da-DK"/>
        </w:rPr>
        <w:t>.</w:t>
      </w:r>
    </w:p>
    <w:p w14:paraId="41479152" w14:textId="73303D38"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654E01">
        <w:rPr>
          <w:rFonts w:ascii="Tahoma" w:eastAsia="Times New Roman" w:hAnsi="Tahoma" w:cs="Tahoma"/>
          <w:b/>
          <w:bCs/>
          <w:color w:val="000000"/>
          <w:sz w:val="19"/>
          <w:szCs w:val="19"/>
          <w:lang w:eastAsia="da-DK"/>
        </w:rPr>
        <w:t>146</w:t>
      </w:r>
      <w:r w:rsidRPr="00A720B5">
        <w:rPr>
          <w:rFonts w:ascii="Tahoma" w:eastAsia="Times New Roman" w:hAnsi="Tahoma" w:cs="Tahoma"/>
          <w:b/>
          <w:bCs/>
          <w:color w:val="000000"/>
          <w:sz w:val="19"/>
          <w:szCs w:val="19"/>
          <w:lang w:eastAsia="da-DK"/>
        </w:rPr>
        <w:t>.</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kan i overensstemmelse med bilag 6 meddele, at fiskeriet indstilles i et nærmere angivet farvandsområde. Dette kan ske afhængig af artssammensætningen i industrifiskeriet i dette område og udnyttelsen af den samlede rådighedsmængde for bifangster.</w:t>
      </w:r>
    </w:p>
    <w:p w14:paraId="719ED5F2"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kan i overensstemmelse med bilag 6 meddele, at industrifiskeriet i en nærmere fastsat periode skal ske efter en særlig fiskeplan.</w:t>
      </w:r>
    </w:p>
    <w:p w14:paraId="758298FA"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Det i stk. 1 nævnte farvandsområde vil fremgå af meddelelsen.</w:t>
      </w:r>
    </w:p>
    <w:p w14:paraId="2E339699"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Bestemmelser for enkelte industrifiskerier, der udøves på rationsvilkår</w:t>
      </w:r>
    </w:p>
    <w:p w14:paraId="0C253517"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Brisling i Den Engelske Kanal</w:t>
      </w:r>
    </w:p>
    <w:p w14:paraId="0A726E1A" w14:textId="5C2A25E1"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654E01">
        <w:rPr>
          <w:rFonts w:ascii="Tahoma" w:eastAsia="Times New Roman" w:hAnsi="Tahoma" w:cs="Tahoma"/>
          <w:b/>
          <w:bCs/>
          <w:color w:val="000000"/>
          <w:sz w:val="19"/>
          <w:szCs w:val="19"/>
          <w:lang w:eastAsia="da-DK"/>
        </w:rPr>
        <w:t>147</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Kun fartøjer, hvis ejere har en tilladelse udstedt i henhold til § 14, må fiske, medbringe og lande brisling fra Den Engelske Kanal.</w:t>
      </w:r>
    </w:p>
    <w:p w14:paraId="62F69E81" w14:textId="57FC0EDD" w:rsidR="00A720B5" w:rsidRPr="00A720B5" w:rsidRDefault="00A720B5" w:rsidP="00A720B5">
      <w:pPr>
        <w:shd w:val="clear" w:color="auto" w:fill="FFFFFF"/>
        <w:spacing w:before="400" w:after="100" w:line="240" w:lineRule="auto"/>
        <w:jc w:val="center"/>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1</w:t>
      </w:r>
      <w:r w:rsidR="00770B1C">
        <w:rPr>
          <w:rFonts w:ascii="Tahoma" w:eastAsia="Times New Roman" w:hAnsi="Tahoma" w:cs="Tahoma"/>
          <w:color w:val="000000"/>
          <w:sz w:val="19"/>
          <w:szCs w:val="19"/>
          <w:lang w:eastAsia="da-DK"/>
        </w:rPr>
        <w:t>7</w:t>
      </w:r>
    </w:p>
    <w:p w14:paraId="2A2BAA82" w14:textId="77777777" w:rsidR="00A720B5" w:rsidRPr="00A720B5" w:rsidRDefault="00A720B5" w:rsidP="00A720B5">
      <w:pPr>
        <w:shd w:val="clear" w:color="auto" w:fill="FFFFFF"/>
        <w:spacing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Rationsfiskeri</w:t>
      </w:r>
    </w:p>
    <w:p w14:paraId="6839096D"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Generelle regler for rationsfiskeri</w:t>
      </w:r>
    </w:p>
    <w:p w14:paraId="6F2B9062" w14:textId="1CFC49D2"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lastRenderedPageBreak/>
        <w:t xml:space="preserve">§ </w:t>
      </w:r>
      <w:r w:rsidR="00654E01">
        <w:rPr>
          <w:rFonts w:ascii="Tahoma" w:eastAsia="Times New Roman" w:hAnsi="Tahoma" w:cs="Tahoma"/>
          <w:b/>
          <w:bCs/>
          <w:color w:val="000000"/>
          <w:sz w:val="19"/>
          <w:szCs w:val="19"/>
          <w:lang w:eastAsia="da-DK"/>
        </w:rPr>
        <w:t>148</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I fiskerier, der er reguleret som rationsfiskeri, må en fisker i en rationsperiode, uanset periodens længde, kun deltage i fiskeriet som fartøjsfører på ét fartøj. En fører af et MAF-fartøj må ikke i samme rationsperiode være fartøjsfører på et FKA-fartøj eller et Øvrigt Fartøj, der fisker på regulerede arter. En fartøjsfører kan være fører på flere FKA-fartøjer under den forudsætning, at ingen af fartøjerne deltager i rationsfiskeri.</w:t>
      </w:r>
    </w:p>
    <w:p w14:paraId="754EEE1E"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kan uanset stk. 1 meddele tilladelse til, at en fartøjsfører skifter fartøj i løbet af en reguleringsperiode.</w:t>
      </w:r>
    </w:p>
    <w:p w14:paraId="7011F21A"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Ved beslutning om udstedelse af og indholdet af tilladelser i de fiskerier, der reguleres ved rationsvilkår, herunder antallet af tilladelser og omfanget af indsats i det enkelte fiskeri, lægger Fiskeristyrelsen vægt på de hensyn, der er nævnt i § 32, stk. 2, fiskeriloven, herunder på forsyningssituationen og rationel udnyttelse af de mængder, der er til rådighed på et givent tidspunkt. I tilfælde, hvor der skal foretages udvælgelse blandt ansøgere, kan Fiskeristyrelsen foretage en prioritering, hvor der bl.a. kan tages hensyn til ansøgernes afhængighed af det pågældende fiskeri og mulighed for at afsætte fangsten til konsum. Der kan endvidere lægges vægt på rådgivning fra organisationerne, der er repræsenteret i Erhvervsfiskeriudvalget.</w:t>
      </w:r>
    </w:p>
    <w:p w14:paraId="7B81BD5D"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Generelle rationsbegrænsninger og mængdeopgørelser</w:t>
      </w:r>
    </w:p>
    <w:p w14:paraId="3B4A849C" w14:textId="17495C20"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654E01">
        <w:rPr>
          <w:rFonts w:ascii="Tahoma" w:eastAsia="Times New Roman" w:hAnsi="Tahoma" w:cs="Tahoma"/>
          <w:b/>
          <w:bCs/>
          <w:color w:val="000000"/>
          <w:sz w:val="19"/>
          <w:szCs w:val="19"/>
          <w:lang w:eastAsia="da-DK"/>
        </w:rPr>
        <w:t>149</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Fisk, der landes i en given rationsperiode, afskrives på denne periodes ration.</w:t>
      </w:r>
    </w:p>
    <w:p w14:paraId="34CE16D6"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Når et fartøjs perioderation for en fiskeart i et reguleringsområde er opfisket, er det ikke tilladt inden for rationsperioden at indlede fiskeri efter den pågældende art ved udsætning af fangstredskaber.</w:t>
      </w:r>
    </w:p>
    <w:p w14:paraId="614ED220"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Uanset stk. 2, er det for arter, der reguleres ved kalenderugerationer, tilladt at påbegynde fiskeri af den til enhver tid gældende kalenderugeration fra og med fredag i den nærmest forudgående kalenderuge.</w:t>
      </w:r>
    </w:p>
    <w:p w14:paraId="27E01348" w14:textId="21B394A0"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654E01">
        <w:rPr>
          <w:rFonts w:ascii="Tahoma" w:eastAsia="Times New Roman" w:hAnsi="Tahoma" w:cs="Tahoma"/>
          <w:b/>
          <w:bCs/>
          <w:color w:val="000000"/>
          <w:sz w:val="19"/>
          <w:szCs w:val="19"/>
          <w:lang w:eastAsia="da-DK"/>
        </w:rPr>
        <w:t>150</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For fiskerier, der er reguleret på rationsvilkår, kan framelding af tilladelse eller skifte fra et reguleringsområde til et andet kun ske, hvis der på skiftetidspunktet højst er landet en andel af de tilladte fangstmængder, der forholdsmæssigt svarer til det forløbne antal dage i rationsperioden i det fiskeri, der forlades. Denne betingelse gælder dog ikke ved skifte til uregulerede fiskerier eller ved skifte til fiskerier af de årsmængder, som det pågældende fartøj kan fiske, medbringe og lande i medfør af reglerne om FKA og IOK.</w:t>
      </w:r>
    </w:p>
    <w:p w14:paraId="5A507C15"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Efter skifte er det tilladt at fiske, medbringe og lande en andel af den rationsmængde, der forholdsmæssigt svarer til det antal dage, der er tilbage af rationsperioden i det fiskeri, der skiftes til.</w:t>
      </w:r>
    </w:p>
    <w:p w14:paraId="5CB5240B"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Skiftetidspunktet betragtes som værende tidspunktet, hvor fiskeriet i et andet reguleringsområde påbegyndes.</w:t>
      </w:r>
    </w:p>
    <w:p w14:paraId="2C34A1D9"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4.</w:t>
      </w:r>
      <w:r w:rsidRPr="00A720B5">
        <w:rPr>
          <w:rFonts w:ascii="Tahoma" w:eastAsia="Times New Roman" w:hAnsi="Tahoma" w:cs="Tahoma"/>
          <w:color w:val="000000"/>
          <w:sz w:val="19"/>
          <w:szCs w:val="19"/>
          <w:lang w:eastAsia="da-DK"/>
        </w:rPr>
        <w:t> Framelding skal foretages som angivet i bilag 2.</w:t>
      </w:r>
    </w:p>
    <w:p w14:paraId="7A31D23A" w14:textId="3D7B0363"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654E01">
        <w:rPr>
          <w:rFonts w:ascii="Tahoma" w:eastAsia="Times New Roman" w:hAnsi="Tahoma" w:cs="Tahoma"/>
          <w:b/>
          <w:bCs/>
          <w:color w:val="000000"/>
          <w:sz w:val="19"/>
          <w:szCs w:val="19"/>
          <w:lang w:eastAsia="da-DK"/>
        </w:rPr>
        <w:t>151</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Medmindre det meddeles i medfør af bilag 6, at der gælder andre regler, må fartøjer, der ifølge Fiskeristyrelsens fartøjsregister ejes af en eller flere bierhvervsfiskere, højst fiske, medbringe og lande 1/3 af fartøjsrationerne for alle arter. For torskefiskerier gælder dog, medmindre andet meddeles i medfør af bilag 6, at fartøjerne må lande halve fartøjsrationer. For rødspættefiskerier og laks i Østersøen må disse fartøjer, medmindre andet meddeles i henhold til bilag 6, lande samme rationer som fartøjer ejet af erhvervsfiskere.</w:t>
      </w:r>
    </w:p>
    <w:p w14:paraId="645AF773"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Rationsfiskeri på FKA</w:t>
      </w:r>
      <w:r w:rsidR="00461861">
        <w:rPr>
          <w:rFonts w:ascii="Tahoma" w:eastAsia="Times New Roman" w:hAnsi="Tahoma" w:cs="Tahoma"/>
          <w:i/>
          <w:iCs/>
          <w:color w:val="000000"/>
          <w:sz w:val="19"/>
          <w:szCs w:val="19"/>
          <w:lang w:eastAsia="da-DK"/>
        </w:rPr>
        <w:t xml:space="preserve"> og IOK</w:t>
      </w:r>
      <w:r w:rsidRPr="00A720B5">
        <w:rPr>
          <w:rFonts w:ascii="Tahoma" w:eastAsia="Times New Roman" w:hAnsi="Tahoma" w:cs="Tahoma"/>
          <w:i/>
          <w:iCs/>
          <w:color w:val="000000"/>
          <w:sz w:val="19"/>
          <w:szCs w:val="19"/>
          <w:lang w:eastAsia="da-DK"/>
        </w:rPr>
        <w:t>-kvoter for MAF-fartøjer</w:t>
      </w:r>
    </w:p>
    <w:p w14:paraId="10D3E4B3" w14:textId="57B2FBCD"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654E01">
        <w:rPr>
          <w:rFonts w:ascii="Tahoma" w:eastAsia="Times New Roman" w:hAnsi="Tahoma" w:cs="Tahoma"/>
          <w:b/>
          <w:bCs/>
          <w:color w:val="000000"/>
          <w:sz w:val="19"/>
          <w:szCs w:val="19"/>
          <w:lang w:eastAsia="da-DK"/>
        </w:rPr>
        <w:t>152</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For de fartøjer, der er indplaceret som MAF-fartøjer, meddeles i overensstemmelse med bilag 6, hvilke mængder af de kvoter der er nævnt i § 40, stk. 1, og i § 40, stk. 2, nr. 4 og 7 det er tilladt at fiske, medbringe og lande pr. kvartal for fartøjer med følgende længde:</w:t>
      </w:r>
    </w:p>
    <w:p w14:paraId="2BF96C6A" w14:textId="77777777" w:rsidR="00A720B5" w:rsidRPr="00A720B5" w:rsidRDefault="00A720B5" w:rsidP="00D23B1D">
      <w:pPr>
        <w:pStyle w:val="Listeafsnit"/>
        <w:numPr>
          <w:ilvl w:val="0"/>
          <w:numId w:val="38"/>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Under 6 m.</w:t>
      </w:r>
    </w:p>
    <w:p w14:paraId="1AC0D9A1" w14:textId="77777777" w:rsidR="00A720B5" w:rsidRPr="00A720B5" w:rsidRDefault="00A720B5" w:rsidP="00D23B1D">
      <w:pPr>
        <w:pStyle w:val="Listeafsnit"/>
        <w:numPr>
          <w:ilvl w:val="0"/>
          <w:numId w:val="38"/>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Mindst 6 m og under 9 m.</w:t>
      </w:r>
    </w:p>
    <w:p w14:paraId="7369B506" w14:textId="77777777" w:rsidR="00A720B5" w:rsidRPr="00A720B5" w:rsidRDefault="00A720B5" w:rsidP="00D23B1D">
      <w:pPr>
        <w:pStyle w:val="Listeafsnit"/>
        <w:numPr>
          <w:ilvl w:val="0"/>
          <w:numId w:val="38"/>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9 m og derover.</w:t>
      </w:r>
    </w:p>
    <w:p w14:paraId="3952A895"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Afhængig af udviklingen i fiskeriet i forhold til de mængder, der er til rådighed, kan der meddeles ændringer i vilkårene for fiskeriet på de enkelte kvoter. Eventuelle ændringer vil blive meddelt i overensstemmelse med bilag 6.</w:t>
      </w:r>
    </w:p>
    <w:p w14:paraId="331A2A48"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Hvis det på baggrund af fangstudviklingen efter rådgivning fra Erhvervsfiskeriudvalget vurderes, at de disponible mængder til MAF-fartøjer ikke opfiskes, kan mængderne ved regler, der meddeles i medfør af bilag 6, stilles til rådighed for andre fartøjskategorier.</w:t>
      </w:r>
    </w:p>
    <w:p w14:paraId="0DD4D0F2"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Overførelse af årsmængde fra FKA-fartøj til MAF-fartøj</w:t>
      </w:r>
    </w:p>
    <w:p w14:paraId="38607DA6" w14:textId="58025593"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lastRenderedPageBreak/>
        <w:t xml:space="preserve">§ </w:t>
      </w:r>
      <w:r w:rsidR="00654E01">
        <w:rPr>
          <w:rFonts w:ascii="Tahoma" w:eastAsia="Times New Roman" w:hAnsi="Tahoma" w:cs="Tahoma"/>
          <w:b/>
          <w:bCs/>
          <w:color w:val="000000"/>
          <w:sz w:val="19"/>
          <w:szCs w:val="19"/>
          <w:lang w:eastAsia="da-DK"/>
        </w:rPr>
        <w:t>153</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Inden for den del af årsmængderne det enkelte FKA-fartøj i et givent år kan overføre til andre fartøjer, jf. § 49, kan der overføres årsmængder fra et eller flere FKA-fartøjer til et MAF-fartøj. Overførelserne kan vedrøre årsmængder i flere farvande / reguleringsområder.</w:t>
      </w:r>
    </w:p>
    <w:p w14:paraId="68C129CF"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Fiskeri på de overførte årsmængder må først påbegyndes, når Fiskeristyrelsen har udstedt tilladelse hertil. Det er en betingelse for tilladelsen, at MAF-fartøjet resten af i det pågældende år, kun fisker, medbringer og lander fisk fra et reguleringsområde i hver rationsperiode.</w:t>
      </w:r>
    </w:p>
    <w:p w14:paraId="556DE89A"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Efter udstedelse af tilladelse i medfør af stk. 2, har fartøjet status som MAF-ekstra fartøj resten af det pågældende år. Det er tilladt med fartøjet at fiske, medbringe og lande de rationer, der til hver en tid er gældende for MAF-fartøjer i det eller de farvande, hvor fartøjet har fået tilført ekstra årsmængder. De ekstra årsmængder, jf. stk. 1, kan fiskes på hvilket som helst tidspunkt resten af året.</w:t>
      </w:r>
    </w:p>
    <w:p w14:paraId="74814631"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4.</w:t>
      </w:r>
      <w:r w:rsidRPr="00A720B5">
        <w:rPr>
          <w:rFonts w:ascii="Tahoma" w:eastAsia="Times New Roman" w:hAnsi="Tahoma" w:cs="Tahoma"/>
          <w:color w:val="000000"/>
          <w:sz w:val="19"/>
          <w:szCs w:val="19"/>
          <w:lang w:eastAsia="da-DK"/>
        </w:rPr>
        <w:t> Der kan ikke meddeles tilladelse til, at et MAF-fartøj videreoverfører de i stk. 1 nævnte årsmængder, medmindre der er tale om en fartøjsudskiftning.</w:t>
      </w:r>
    </w:p>
    <w:p w14:paraId="1E6EB55F"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5.</w:t>
      </w:r>
      <w:r w:rsidRPr="00A720B5">
        <w:rPr>
          <w:rFonts w:ascii="Tahoma" w:eastAsia="Times New Roman" w:hAnsi="Tahoma" w:cs="Tahoma"/>
          <w:color w:val="000000"/>
          <w:sz w:val="19"/>
          <w:szCs w:val="19"/>
          <w:lang w:eastAsia="da-DK"/>
        </w:rPr>
        <w:t> Ansøgning om overførelse af årsmængde til et MAF-fartøj kan tidligst indgives til Fiskeristyrelsen den 1. februar.</w:t>
      </w:r>
    </w:p>
    <w:p w14:paraId="1830C2D3"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Rationsfiskeri for bundgarnsfiskere, der har valgt indplacering med ret til at fiske på andele af torske- og sildekvoterne i Østersøen i stedet for FKA</w:t>
      </w:r>
    </w:p>
    <w:p w14:paraId="21AECCCE" w14:textId="58C534F6"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654E01">
        <w:rPr>
          <w:rFonts w:ascii="Tahoma" w:eastAsia="Times New Roman" w:hAnsi="Tahoma" w:cs="Tahoma"/>
          <w:b/>
          <w:bCs/>
          <w:color w:val="000000"/>
          <w:sz w:val="19"/>
          <w:szCs w:val="19"/>
          <w:lang w:eastAsia="da-DK"/>
        </w:rPr>
        <w:t>154</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For en bundgarnsbedrift, der i løbet af året ikke anvender andre redskaber end bundgarn, og hvor hovedfartøjet ikke er indplaceret som FKA-fartøj, kan der opnås tilladelse til rationsfiskeri. Tildeling sker på grundlag af det længste fartøj i bedriften. Der kan kun opnås én tilladelse for et fartøj fra hver bundgarnsbedrift i løbet af året.</w:t>
      </w:r>
    </w:p>
    <w:p w14:paraId="49F3BE7F" w14:textId="77454A78"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654E01">
        <w:rPr>
          <w:rFonts w:ascii="Tahoma" w:eastAsia="Times New Roman" w:hAnsi="Tahoma" w:cs="Tahoma"/>
          <w:b/>
          <w:bCs/>
          <w:color w:val="000000"/>
          <w:sz w:val="19"/>
          <w:szCs w:val="19"/>
          <w:lang w:eastAsia="da-DK"/>
        </w:rPr>
        <w:t>155</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Ejere af fartøjer, der i løbet af 2006 har valgt indplacering med ret til at fiske på andele af torske- og sildekvoterne i Østersøen i stedet for FKA, og som fortsat udelukkende benyttes til fiskeri med bundgarn og bundgarnslignende redskaber, kan opnå tilladelse til torske- og eller sildefiskeri på rationsvilkår inden for den mængde, der er afsat i henhold til § 41, stk. 1, nr. 6.</w:t>
      </w:r>
    </w:p>
    <w:p w14:paraId="26DFE8CD"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Rationsfiskeri på FKA-kvoter for FKA-fartøjer</w:t>
      </w:r>
    </w:p>
    <w:p w14:paraId="76F2D211" w14:textId="7F70D0CB"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654E01">
        <w:rPr>
          <w:rFonts w:ascii="Tahoma" w:eastAsia="Times New Roman" w:hAnsi="Tahoma" w:cs="Tahoma"/>
          <w:b/>
          <w:bCs/>
          <w:color w:val="000000"/>
          <w:sz w:val="19"/>
          <w:szCs w:val="19"/>
          <w:lang w:eastAsia="da-DK"/>
        </w:rPr>
        <w:t>156</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Kun med FKA-fartøjer, for hvilke der er ansøgt og opnået tilladelse, er det tilladt at deltage i rationsfiskeri på en kvote, der er omfattet af § 40, stk. 1. Tilladelse kan ikke opnås, såfremt der efter den 1. januar 2014 er overført kvoteandele af den pågældende kvote fra fartøjet, eller såfremt der i det pågældende år er overført årsmængde af den pågældende kvote fra fartøjet.</w:t>
      </w:r>
    </w:p>
    <w:p w14:paraId="5C71CEF5" w14:textId="77777777" w:rsid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w:t>
      </w:r>
      <w:r w:rsidR="00037B43" w:rsidRPr="003E7C50">
        <w:rPr>
          <w:rFonts w:ascii="Tahoma" w:eastAsia="Times New Roman" w:hAnsi="Tahoma" w:cs="Tahoma"/>
          <w:color w:val="000000"/>
          <w:sz w:val="19"/>
          <w:szCs w:val="19"/>
        </w:rPr>
        <w:t>Hvis en ejer af et FKA-fartøj, er ejer eller medejer af andre FKA-fartøjer, kan der først udstedes tilladelse til deltagelse i et rationsfiskeri, når årsmængderne på de fartøjer en fartøjsejer er ejer eller medejer af, er opfisket af ejeren i forhold til ejerens ejerandele. Ejeren skal ved ansøgning om tilladelse til rationsfiskeri, dokumentere at de nævnte årsmængder er opfisket i forhold til ejerens ejerandele.</w:t>
      </w:r>
    </w:p>
    <w:p w14:paraId="151D85B7" w14:textId="77777777" w:rsidR="00225BB8" w:rsidRDefault="00037B43"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 xml:space="preserve">Stk. </w:t>
      </w:r>
      <w:r>
        <w:rPr>
          <w:rFonts w:ascii="Tahoma" w:eastAsia="Times New Roman" w:hAnsi="Tahoma" w:cs="Tahoma"/>
          <w:i/>
          <w:iCs/>
          <w:color w:val="000000"/>
          <w:sz w:val="19"/>
          <w:szCs w:val="19"/>
          <w:lang w:eastAsia="da-DK"/>
        </w:rPr>
        <w:t>3</w:t>
      </w:r>
      <w:r w:rsidRPr="00A720B5">
        <w:rPr>
          <w:rFonts w:ascii="Tahoma" w:eastAsia="Times New Roman" w:hAnsi="Tahoma" w:cs="Tahoma"/>
          <w:i/>
          <w:iCs/>
          <w:color w:val="000000"/>
          <w:sz w:val="19"/>
          <w:szCs w:val="19"/>
          <w:lang w:eastAsia="da-DK"/>
        </w:rPr>
        <w:t>.</w:t>
      </w:r>
      <w:r w:rsidRPr="00A720B5">
        <w:rPr>
          <w:rFonts w:ascii="Tahoma" w:eastAsia="Times New Roman" w:hAnsi="Tahoma" w:cs="Tahoma"/>
          <w:color w:val="000000"/>
          <w:sz w:val="19"/>
          <w:szCs w:val="19"/>
          <w:lang w:eastAsia="da-DK"/>
        </w:rPr>
        <w:t> FKA-fartøjer til hvilke, der er opnået tilladelse til at deltage i rationsfiskeri, må i tilladelsesperioden ikke fiske uden for det farvand, tilladelsen omhandler.</w:t>
      </w:r>
      <w:r w:rsidR="000123E3">
        <w:rPr>
          <w:rFonts w:ascii="Tahoma" w:eastAsia="Times New Roman" w:hAnsi="Tahoma" w:cs="Tahoma"/>
          <w:color w:val="000000"/>
          <w:sz w:val="19"/>
          <w:szCs w:val="19"/>
          <w:lang w:eastAsia="da-DK"/>
        </w:rPr>
        <w:t xml:space="preserve"> </w:t>
      </w:r>
    </w:p>
    <w:p w14:paraId="289F88DC"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 xml:space="preserve">Stk. </w:t>
      </w:r>
      <w:r w:rsidR="00037B43">
        <w:rPr>
          <w:rFonts w:ascii="Tahoma" w:eastAsia="Times New Roman" w:hAnsi="Tahoma" w:cs="Tahoma"/>
          <w:i/>
          <w:iCs/>
          <w:color w:val="000000"/>
          <w:sz w:val="19"/>
          <w:szCs w:val="19"/>
          <w:lang w:eastAsia="da-DK"/>
        </w:rPr>
        <w:t>4</w:t>
      </w:r>
      <w:r w:rsidRPr="00A720B5">
        <w:rPr>
          <w:rFonts w:ascii="Tahoma" w:eastAsia="Times New Roman" w:hAnsi="Tahoma" w:cs="Tahoma"/>
          <w:i/>
          <w:iCs/>
          <w:color w:val="000000"/>
          <w:sz w:val="19"/>
          <w:szCs w:val="19"/>
          <w:lang w:eastAsia="da-DK"/>
        </w:rPr>
        <w:t>.</w:t>
      </w:r>
      <w:r w:rsidRPr="00A720B5">
        <w:rPr>
          <w:rFonts w:ascii="Tahoma" w:eastAsia="Times New Roman" w:hAnsi="Tahoma" w:cs="Tahoma"/>
          <w:color w:val="000000"/>
          <w:sz w:val="19"/>
          <w:szCs w:val="19"/>
          <w:lang w:eastAsia="da-DK"/>
        </w:rPr>
        <w:t> Uanset der for et FKA-fartøj er ansøgt og opnået tilladelse til deltagelse i rationsfiskeri, vil landede mængder af den pågældende kvote til enhver tid først fragå fartøjets aktuelle årsmængde, hvis ikke denne allerede er opfisket.</w:t>
      </w:r>
    </w:p>
    <w:p w14:paraId="0B522F6D"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w:t>
      </w:r>
      <w:r w:rsidR="00225BB8">
        <w:rPr>
          <w:rFonts w:ascii="Tahoma" w:eastAsia="Times New Roman" w:hAnsi="Tahoma" w:cs="Tahoma"/>
          <w:i/>
          <w:iCs/>
          <w:color w:val="000000"/>
          <w:sz w:val="19"/>
          <w:szCs w:val="19"/>
          <w:lang w:eastAsia="da-DK"/>
        </w:rPr>
        <w:t xml:space="preserve"> </w:t>
      </w:r>
      <w:r w:rsidR="00037B43">
        <w:rPr>
          <w:rFonts w:ascii="Tahoma" w:eastAsia="Times New Roman" w:hAnsi="Tahoma" w:cs="Tahoma"/>
          <w:i/>
          <w:iCs/>
          <w:color w:val="000000"/>
          <w:sz w:val="19"/>
          <w:szCs w:val="19"/>
          <w:lang w:eastAsia="da-DK"/>
        </w:rPr>
        <w:t>5</w:t>
      </w:r>
      <w:r w:rsidRPr="00A720B5">
        <w:rPr>
          <w:rFonts w:ascii="Tahoma" w:eastAsia="Times New Roman" w:hAnsi="Tahoma" w:cs="Tahoma"/>
          <w:i/>
          <w:iCs/>
          <w:color w:val="000000"/>
          <w:sz w:val="19"/>
          <w:szCs w:val="19"/>
          <w:lang w:eastAsia="da-DK"/>
        </w:rPr>
        <w:t>.</w:t>
      </w:r>
      <w:r w:rsidRPr="00A720B5">
        <w:rPr>
          <w:rFonts w:ascii="Tahoma" w:eastAsia="Times New Roman" w:hAnsi="Tahoma" w:cs="Tahoma"/>
          <w:color w:val="000000"/>
          <w:sz w:val="19"/>
          <w:szCs w:val="19"/>
          <w:lang w:eastAsia="da-DK"/>
        </w:rPr>
        <w:t> Ansøgning om tilladelse til rationsfiskeri med et fartøj, der deltager i puljefiskeri, skal indeholde samtykke fra de øvrige deltagere i puljefiskeriet. Samtykket kan gives af puljebestyreren på vegne af de øvrige puljedeltagere eller dennes stedfortræder.</w:t>
      </w:r>
    </w:p>
    <w:p w14:paraId="6AF2115B"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Rationsfiskeri på FKA-kvoter for Øvrige Fartøjer</w:t>
      </w:r>
    </w:p>
    <w:p w14:paraId="6390C911" w14:textId="05142EE1"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654E01">
        <w:rPr>
          <w:rFonts w:ascii="Tahoma" w:eastAsia="Times New Roman" w:hAnsi="Tahoma" w:cs="Tahoma"/>
          <w:b/>
          <w:bCs/>
          <w:color w:val="000000"/>
          <w:sz w:val="19"/>
          <w:szCs w:val="19"/>
          <w:lang w:eastAsia="da-DK"/>
        </w:rPr>
        <w:t>157</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Medmindre andet fastsættes ved regler, der meddeles i medfør af bilag 6, kan fartøjer, som er indplaceret som Øvrige Fartøjer, ikke deltage i rationsfiskeriet på de kvoter, der er afsat til MAF-fartøjer.</w:t>
      </w:r>
    </w:p>
    <w:p w14:paraId="447E7880"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Ved regler, der meddeles i overensstemmelse med bilag 6, kan det fastsættes, at ejere af Øvrige Fartøjer vil kunne ansøge om at deltage i rationsfiskeri på FKA-kvoter på nærmere fastlagte vilkår.</w:t>
      </w:r>
    </w:p>
    <w:p w14:paraId="42E1B2D9"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Rationsfiskeri for de konsumkvoter, der ikke er FKA-kvoter</w:t>
      </w:r>
    </w:p>
    <w:p w14:paraId="6796FB55"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Torsk ved Svalbard og Bjørneø (ICES-underområde II a og b)</w:t>
      </w:r>
    </w:p>
    <w:p w14:paraId="2634D72E" w14:textId="2AE89DE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lastRenderedPageBreak/>
        <w:t xml:space="preserve">§ </w:t>
      </w:r>
      <w:r w:rsidR="00654E01">
        <w:rPr>
          <w:rFonts w:ascii="Tahoma" w:eastAsia="Times New Roman" w:hAnsi="Tahoma" w:cs="Tahoma"/>
          <w:b/>
          <w:bCs/>
          <w:color w:val="000000"/>
          <w:sz w:val="19"/>
          <w:szCs w:val="19"/>
          <w:lang w:eastAsia="da-DK"/>
        </w:rPr>
        <w:t>158</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Kun fartøjer, hvis ejere har tilladelse udstedt af Fiskeristyrelsen, jf. § 14, må fiske, medbringe og lande torsk fra farvandene ved Svalbard og Bjørneø.</w:t>
      </w:r>
    </w:p>
    <w:p w14:paraId="542FB762"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Ansøgning om tilladelse skal være Fiskeristyrelsen i hænde senest den 1. februar.</w:t>
      </w:r>
    </w:p>
    <w:p w14:paraId="459B02DE"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Hvilling i Nordsøen og i Skagerrak/Kattegat</w:t>
      </w:r>
    </w:p>
    <w:p w14:paraId="66C9D770" w14:textId="76E20A3D"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654E01">
        <w:rPr>
          <w:rFonts w:ascii="Tahoma" w:eastAsia="Times New Roman" w:hAnsi="Tahoma" w:cs="Tahoma"/>
          <w:b/>
          <w:bCs/>
          <w:color w:val="000000"/>
          <w:sz w:val="19"/>
          <w:szCs w:val="19"/>
          <w:lang w:eastAsia="da-DK"/>
        </w:rPr>
        <w:t>159</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Det er ikke tilladt at fiske, medbringe og lande hvilling til andre formål end afsætning til konsum. Undtaget herfra er tilladte bifangster i industrifiskeri.</w:t>
      </w:r>
    </w:p>
    <w:p w14:paraId="685AC6E4"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Fjæsing</w:t>
      </w:r>
    </w:p>
    <w:p w14:paraId="7D8D058C" w14:textId="702F8EF3"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654E01">
        <w:rPr>
          <w:rFonts w:ascii="Tahoma" w:eastAsia="Times New Roman" w:hAnsi="Tahoma" w:cs="Tahoma"/>
          <w:b/>
          <w:bCs/>
          <w:color w:val="000000"/>
          <w:sz w:val="19"/>
          <w:szCs w:val="19"/>
          <w:lang w:eastAsia="da-DK"/>
        </w:rPr>
        <w:t>160</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Kun fartøjer, hvis ejere har tilladelse udstedt af Fiskeristyrelsen, jf. § 14, må fiske, medbringe og lande fjæsing.</w:t>
      </w:r>
    </w:p>
    <w:p w14:paraId="261ABB34"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Uanset stk. 1, er det tilladt uden særskilt tilladelse at fiske, medbringe og lande fjæsing, hvis</w:t>
      </w:r>
    </w:p>
    <w:p w14:paraId="6A8C90BB" w14:textId="77777777" w:rsidR="00A720B5" w:rsidRPr="00A720B5" w:rsidRDefault="00A720B5" w:rsidP="00D23B1D">
      <w:pPr>
        <w:pStyle w:val="Listeafsnit"/>
        <w:numPr>
          <w:ilvl w:val="0"/>
          <w:numId w:val="3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der ikke medbringes redskaber med maskestørrelser på mindre end 90 mm på den pågældende fangstrejse eller</w:t>
      </w:r>
    </w:p>
    <w:p w14:paraId="2D9943C8" w14:textId="77777777" w:rsidR="00A720B5" w:rsidRPr="00A720B5" w:rsidRDefault="00A720B5" w:rsidP="00D23B1D">
      <w:pPr>
        <w:pStyle w:val="Listeafsnit"/>
        <w:numPr>
          <w:ilvl w:val="0"/>
          <w:numId w:val="3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den fjæsing, der medbringes og landes, er fisket i bundgarn.</w:t>
      </w:r>
    </w:p>
    <w:p w14:paraId="6BCA0E12"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Specialfiskerier og fiskeri i tredjelandes fiskerizoner og i internationalt farvand</w:t>
      </w:r>
    </w:p>
    <w:p w14:paraId="418AAE24"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Fiskeri i internationalt farvand, aktiviteter i forbindelse med fiskeri reguleret af regionale fiskeriorganisationer eller fiskeri i et tredjelandsfarvand reguleret af en partnerskabsaftale mellem EU og tredjelandet om bæredygtigt fiskeri</w:t>
      </w:r>
    </w:p>
    <w:p w14:paraId="0047809C" w14:textId="5C9F6249"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654E01">
        <w:rPr>
          <w:rFonts w:ascii="Tahoma" w:eastAsia="Times New Roman" w:hAnsi="Tahoma" w:cs="Tahoma"/>
          <w:b/>
          <w:bCs/>
          <w:color w:val="000000"/>
          <w:sz w:val="19"/>
          <w:szCs w:val="19"/>
          <w:lang w:eastAsia="da-DK"/>
        </w:rPr>
        <w:t>161</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Kun fartøjer, hvis ejere har tilladelse udstedt i henhold til § 14, må fiske, medbringe og lande fisk fra internationalt farvand. Ansøgning indgives til Fiskeristyrelsen med nærmere angivelse af, hvilket fiskeri der planlægges drevet.</w:t>
      </w:r>
    </w:p>
    <w:p w14:paraId="521D98DE"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Kun fartøjer, hvis ejere har tilladelse udstedt i henhold til § 14, må fiske, medbringe og lande fisk eller deltage i andre aktiviteter i forbindelse hermed, når aktiviteten er omfattet af regelsæt reguleret af regionale fiskeriorganisationer.</w:t>
      </w:r>
    </w:p>
    <w:p w14:paraId="547E5F54" w14:textId="3632AC44"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xml:space="preserve"> Kun fartøjer, hvis ejere har tilladelse udstedt i henhold til § 14, må fiske, medbringe og lande fisk eller deltage i andre aktiviteter i forbindelse hermed, når aktiviteten er omfattet af regelsæt reguleret af en partnerskabsaftale om bæredygtigt fiskeri mellem EU og tredjelandet. For så vidt angår fiskeri i grønlandsk farvand se dog §§ </w:t>
      </w:r>
      <w:r w:rsidR="00270A2E">
        <w:rPr>
          <w:rFonts w:ascii="Tahoma" w:eastAsia="Times New Roman" w:hAnsi="Tahoma" w:cs="Tahoma"/>
          <w:color w:val="000000"/>
          <w:sz w:val="19"/>
          <w:szCs w:val="19"/>
          <w:lang w:eastAsia="da-DK"/>
        </w:rPr>
        <w:t>163 og 164</w:t>
      </w:r>
      <w:r w:rsidRPr="00A720B5">
        <w:rPr>
          <w:rFonts w:ascii="Tahoma" w:eastAsia="Times New Roman" w:hAnsi="Tahoma" w:cs="Tahoma"/>
          <w:color w:val="000000"/>
          <w:sz w:val="19"/>
          <w:szCs w:val="19"/>
          <w:lang w:eastAsia="da-DK"/>
        </w:rPr>
        <w:t>. Ansøgning indgives til</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med nærmere angivelse af, hvilket fiskeri der planlægges drevet.</w:t>
      </w:r>
    </w:p>
    <w:p w14:paraId="0F1C0A36"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Fiskeri under indsatsregulering i farvandet vest og syd for De Britiske Øer</w:t>
      </w:r>
    </w:p>
    <w:p w14:paraId="41C07449" w14:textId="33C00480"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654E01">
        <w:rPr>
          <w:rFonts w:ascii="Tahoma" w:eastAsia="Times New Roman" w:hAnsi="Tahoma" w:cs="Tahoma"/>
          <w:b/>
          <w:bCs/>
          <w:color w:val="000000"/>
          <w:sz w:val="19"/>
          <w:szCs w:val="19"/>
          <w:lang w:eastAsia="da-DK"/>
        </w:rPr>
        <w:t>162</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Kun fartøjer, hvis ejere har tilladelse udstedt i henhold til § 14, må fiske, medbringe og lande fisk fra ICES-områderne V-X samt CECAF 34.1.1., 34.1.2. og 34.2.0.</w:t>
      </w:r>
    </w:p>
    <w:p w14:paraId="0F39F6FB"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Tilladelse til fiskeri efter demersale arter i ICES-områderne V-X samt CECAF 34.1.1., 34.1.2. og 34.2.0 kan bl.a. indeholde regler om højst tilladte indsatsdage i de enkelte indsatsområder.</w:t>
      </w:r>
    </w:p>
    <w:p w14:paraId="3DC4A239"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Dybvandsrejer i grønlandske farvande</w:t>
      </w:r>
    </w:p>
    <w:p w14:paraId="3B903089" w14:textId="60370811"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654E01">
        <w:rPr>
          <w:rFonts w:ascii="Tahoma" w:eastAsia="Times New Roman" w:hAnsi="Tahoma" w:cs="Tahoma"/>
          <w:b/>
          <w:bCs/>
          <w:color w:val="000000"/>
          <w:sz w:val="19"/>
          <w:szCs w:val="19"/>
          <w:lang w:eastAsia="da-DK"/>
        </w:rPr>
        <w:t>163</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Kun fartøjer, hvis ejere har tilladelse udstedt i henhold til § 14, må fiske, medbringe og lande dybvandsrejer fra ICES-områderne XIV og V samt NAFO-områderne 0 og 1.</w:t>
      </w:r>
    </w:p>
    <w:p w14:paraId="25A2CAB8"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Lodde i grønlandske farvande</w:t>
      </w:r>
    </w:p>
    <w:p w14:paraId="7147AB3D" w14:textId="5FD087BF"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654E01">
        <w:rPr>
          <w:rFonts w:ascii="Tahoma" w:eastAsia="Times New Roman" w:hAnsi="Tahoma" w:cs="Tahoma"/>
          <w:b/>
          <w:bCs/>
          <w:color w:val="000000"/>
          <w:sz w:val="19"/>
          <w:szCs w:val="19"/>
          <w:lang w:eastAsia="da-DK"/>
        </w:rPr>
        <w:t>164</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Kun fartøjer, hvis ejere har tilladelse udstedt i henhold til § 14, må fiske, medbringe og lande lodde fra ICES-områderne XIV og V samt NAFO-områderne 0 og 1.</w:t>
      </w:r>
    </w:p>
    <w:p w14:paraId="65813E6A"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Blåhvilling i færøske farvande</w:t>
      </w:r>
    </w:p>
    <w:p w14:paraId="2A446112" w14:textId="53EF97F6"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654E01">
        <w:rPr>
          <w:rFonts w:ascii="Tahoma" w:eastAsia="Times New Roman" w:hAnsi="Tahoma" w:cs="Tahoma"/>
          <w:b/>
          <w:bCs/>
          <w:color w:val="000000"/>
          <w:sz w:val="19"/>
          <w:szCs w:val="19"/>
          <w:lang w:eastAsia="da-DK"/>
        </w:rPr>
        <w:t>165</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Kun fartøjer, hvis ejere har tilladelse udstedt i henhold til § 14, må fiske, medbringe og lande blåhvilling fra færøsk farvand.</w:t>
      </w:r>
    </w:p>
    <w:p w14:paraId="1C4CACFC"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lastRenderedPageBreak/>
        <w:t>Rejer i NAFO-område i Nordatlanten</w:t>
      </w:r>
    </w:p>
    <w:p w14:paraId="4494F0ED" w14:textId="32D2622E"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654E01">
        <w:rPr>
          <w:rFonts w:ascii="Tahoma" w:eastAsia="Times New Roman" w:hAnsi="Tahoma" w:cs="Tahoma"/>
          <w:b/>
          <w:bCs/>
          <w:color w:val="000000"/>
          <w:sz w:val="19"/>
          <w:szCs w:val="19"/>
          <w:lang w:eastAsia="da-DK"/>
        </w:rPr>
        <w:t>166</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Kun fartøjer, hvis ejere har tilladelse udstedt i henhold til § 14, må fiske, medbringe og lande dybvandsrejer i det område, der er reguleret af NAFO.</w:t>
      </w:r>
    </w:p>
    <w:p w14:paraId="20EB827A"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Dybhavsarter</w:t>
      </w:r>
    </w:p>
    <w:p w14:paraId="05F935A6" w14:textId="6FF5D2F8"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654E01">
        <w:rPr>
          <w:rFonts w:ascii="Tahoma" w:eastAsia="Times New Roman" w:hAnsi="Tahoma" w:cs="Tahoma"/>
          <w:b/>
          <w:bCs/>
          <w:color w:val="000000"/>
          <w:sz w:val="19"/>
          <w:szCs w:val="19"/>
          <w:lang w:eastAsia="da-DK"/>
        </w:rPr>
        <w:t>167</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Kun fartøjer, der har tilladelse hertil udstedt i henhold til § 14, må fiske, medbringe og lande dybhavsarter. Listen over dybhavsarter fremgår af bilag 10.</w:t>
      </w:r>
    </w:p>
    <w:p w14:paraId="448BE50A"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udsteder tilladelsen inden for Den Europæiske Unions regler for danske fartøjers udøvelse af dette fiskeri. Ved udstedelse af tilladelse lægges vægt på fartøjernes hidtidige afhængighed af dette fiskeri.</w:t>
      </w:r>
    </w:p>
    <w:p w14:paraId="45DE9244"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Andre arter i norsk fiskerizone</w:t>
      </w:r>
    </w:p>
    <w:p w14:paraId="069E082F" w14:textId="64C5FB52"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654E01">
        <w:rPr>
          <w:rFonts w:ascii="Tahoma" w:eastAsia="Times New Roman" w:hAnsi="Tahoma" w:cs="Tahoma"/>
          <w:b/>
          <w:bCs/>
          <w:color w:val="000000"/>
          <w:sz w:val="19"/>
          <w:szCs w:val="19"/>
          <w:lang w:eastAsia="da-DK"/>
        </w:rPr>
        <w:t>168</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Ved andre arter i den norske fiskerizone i Nordsøen forstås i denne bekendtgørelse alle andre arter af fisk, skaldyr og bløddyr end torsk, kuller, mørksej, hvilling, rødspætte, makrel, sild, tobis, sperling, blåhvilling, rejer, lange, brosme, havtaske og dybvandshummer.</w:t>
      </w:r>
    </w:p>
    <w:p w14:paraId="77AC9F81" w14:textId="62BE402D"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654E01">
        <w:rPr>
          <w:rFonts w:ascii="Tahoma" w:eastAsia="Times New Roman" w:hAnsi="Tahoma" w:cs="Tahoma"/>
          <w:b/>
          <w:bCs/>
          <w:color w:val="000000"/>
          <w:sz w:val="19"/>
          <w:szCs w:val="19"/>
          <w:lang w:eastAsia="da-DK"/>
        </w:rPr>
        <w:t>169</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w:t>
      </w:r>
      <w:r w:rsidR="00ED29CF">
        <w:rPr>
          <w:rFonts w:ascii="Tahoma" w:eastAsia="Times New Roman" w:hAnsi="Tahoma" w:cs="Tahoma"/>
          <w:color w:val="000000"/>
          <w:sz w:val="19"/>
          <w:szCs w:val="19"/>
          <w:lang w:eastAsia="da-DK"/>
        </w:rPr>
        <w:t>Efter høring af det rådgivende Erhvervsfiskeriudvalg,</w:t>
      </w:r>
      <w:r w:rsidR="00ED29CF" w:rsidRPr="00A720B5">
        <w:rPr>
          <w:rFonts w:ascii="Tahoma" w:eastAsia="Times New Roman" w:hAnsi="Tahoma" w:cs="Tahoma"/>
          <w:color w:val="000000"/>
          <w:sz w:val="19"/>
          <w:szCs w:val="19"/>
          <w:lang w:eastAsia="da-DK"/>
        </w:rPr>
        <w:t xml:space="preserve"> </w:t>
      </w:r>
      <w:r w:rsidR="007857DB">
        <w:rPr>
          <w:rFonts w:ascii="Tahoma" w:eastAsia="Times New Roman" w:hAnsi="Tahoma" w:cs="Tahoma"/>
          <w:color w:val="000000"/>
          <w:sz w:val="19"/>
          <w:szCs w:val="19"/>
          <w:lang w:eastAsia="da-DK"/>
        </w:rPr>
        <w:t>beslutte</w:t>
      </w:r>
      <w:r w:rsidR="007223BB">
        <w:rPr>
          <w:rFonts w:ascii="Tahoma" w:eastAsia="Times New Roman" w:hAnsi="Tahoma" w:cs="Tahoma"/>
          <w:color w:val="000000"/>
          <w:sz w:val="19"/>
          <w:szCs w:val="19"/>
          <w:lang w:eastAsia="da-DK"/>
        </w:rPr>
        <w:t>r Fiskeristyrelsen</w:t>
      </w:r>
      <w:r w:rsidR="00524BAD">
        <w:rPr>
          <w:rFonts w:ascii="Tahoma" w:eastAsia="Times New Roman" w:hAnsi="Tahoma" w:cs="Tahoma"/>
          <w:color w:val="000000"/>
          <w:sz w:val="19"/>
          <w:szCs w:val="19"/>
          <w:lang w:eastAsia="da-DK"/>
        </w:rPr>
        <w:t>,</w:t>
      </w:r>
      <w:r w:rsidR="00ED29CF" w:rsidRPr="00A720B5">
        <w:rPr>
          <w:rFonts w:ascii="Tahoma" w:eastAsia="Times New Roman" w:hAnsi="Tahoma" w:cs="Tahoma"/>
          <w:color w:val="000000"/>
          <w:sz w:val="19"/>
          <w:szCs w:val="19"/>
          <w:lang w:eastAsia="da-DK"/>
        </w:rPr>
        <w:t xml:space="preserve"> hvorvidt der </w:t>
      </w:r>
      <w:r w:rsidR="00ED29CF">
        <w:rPr>
          <w:rFonts w:ascii="Tahoma" w:eastAsia="Times New Roman" w:hAnsi="Tahoma" w:cs="Tahoma"/>
          <w:color w:val="000000"/>
          <w:sz w:val="19"/>
          <w:szCs w:val="19"/>
          <w:lang w:eastAsia="da-DK"/>
        </w:rPr>
        <w:t xml:space="preserve">for </w:t>
      </w:r>
      <w:r w:rsidR="00ED29CF" w:rsidRPr="00A720B5">
        <w:rPr>
          <w:rFonts w:ascii="Tahoma" w:eastAsia="Times New Roman" w:hAnsi="Tahoma" w:cs="Tahoma"/>
          <w:color w:val="000000"/>
          <w:sz w:val="19"/>
          <w:szCs w:val="19"/>
          <w:lang w:eastAsia="da-DK"/>
        </w:rPr>
        <w:t>andre arter i den norske fiskerizone i Nordsøen skal indføres en regulering</w:t>
      </w:r>
      <w:r w:rsidR="00ED29CF">
        <w:rPr>
          <w:rFonts w:ascii="Tahoma" w:eastAsia="Times New Roman" w:hAnsi="Tahoma" w:cs="Tahoma"/>
          <w:color w:val="000000"/>
          <w:sz w:val="19"/>
          <w:szCs w:val="19"/>
          <w:lang w:eastAsia="da-DK"/>
        </w:rPr>
        <w:t xml:space="preserve">. </w:t>
      </w:r>
      <w:r w:rsidR="00ED29CF" w:rsidRPr="00A720B5">
        <w:rPr>
          <w:rFonts w:ascii="Tahoma" w:eastAsia="Times New Roman" w:hAnsi="Tahoma" w:cs="Tahoma"/>
          <w:color w:val="000000"/>
          <w:sz w:val="19"/>
          <w:szCs w:val="19"/>
          <w:lang w:eastAsia="da-DK"/>
        </w:rPr>
        <w:t xml:space="preserve">Eventuelle vilkår </w:t>
      </w:r>
      <w:r w:rsidR="00ED29CF">
        <w:rPr>
          <w:rFonts w:ascii="Tahoma" w:eastAsia="Times New Roman" w:hAnsi="Tahoma" w:cs="Tahoma"/>
          <w:color w:val="000000"/>
          <w:sz w:val="19"/>
          <w:szCs w:val="19"/>
          <w:lang w:eastAsia="da-DK"/>
        </w:rPr>
        <w:t xml:space="preserve">og rationsmængder </w:t>
      </w:r>
      <w:r w:rsidR="00ED29CF" w:rsidRPr="00A720B5">
        <w:rPr>
          <w:rFonts w:ascii="Tahoma" w:eastAsia="Times New Roman" w:hAnsi="Tahoma" w:cs="Tahoma"/>
          <w:color w:val="000000"/>
          <w:sz w:val="19"/>
          <w:szCs w:val="19"/>
          <w:lang w:eastAsia="da-DK"/>
        </w:rPr>
        <w:t>vil blive meddelt i overensstemmelse med bilag 6.</w:t>
      </w:r>
    </w:p>
    <w:p w14:paraId="34700D0D"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Fartøjer, der udøver krog og langlinefiskeri, er ved dette fiskeri undtaget fra den i stk. 1 nævnte regulering.</w:t>
      </w:r>
    </w:p>
    <w:p w14:paraId="49B188DC" w14:textId="412902AA"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654E01">
        <w:rPr>
          <w:rFonts w:ascii="Tahoma" w:eastAsia="Times New Roman" w:hAnsi="Tahoma" w:cs="Tahoma"/>
          <w:b/>
          <w:bCs/>
          <w:color w:val="000000"/>
          <w:sz w:val="19"/>
          <w:szCs w:val="19"/>
          <w:lang w:eastAsia="da-DK"/>
        </w:rPr>
        <w:t>170</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Det er kun tilladt fartøjer, hvis ejere har en tilladelse udstedt af Fiskeristyrelsen i henhold til § 14, at fiske, medbringe og lande hestemakrel, knurhane, strømsild, skolæst og brisling fra den norske fiskerizone i Nordsøen.</w:t>
      </w:r>
    </w:p>
    <w:p w14:paraId="3ADC314B"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Fisk og krebsdyr omfattet af norsk forbud mod genudsætning</w:t>
      </w:r>
    </w:p>
    <w:p w14:paraId="54A44D7F" w14:textId="79CFB69D" w:rsidR="00A720B5" w:rsidRPr="00A720B5" w:rsidRDefault="00A720B5" w:rsidP="00A75A4E">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654E01">
        <w:rPr>
          <w:rFonts w:ascii="Tahoma" w:eastAsia="Times New Roman" w:hAnsi="Tahoma" w:cs="Tahoma"/>
          <w:b/>
          <w:bCs/>
          <w:color w:val="000000"/>
          <w:sz w:val="19"/>
          <w:szCs w:val="19"/>
          <w:lang w:eastAsia="da-DK"/>
        </w:rPr>
        <w:t>171</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w:t>
      </w:r>
      <w:r w:rsidR="00A75A4E" w:rsidRPr="00A720B5">
        <w:rPr>
          <w:rFonts w:ascii="Tahoma" w:eastAsia="Times New Roman" w:hAnsi="Tahoma" w:cs="Tahoma"/>
          <w:color w:val="000000"/>
          <w:sz w:val="19"/>
          <w:szCs w:val="19"/>
          <w:lang w:eastAsia="da-DK"/>
        </w:rPr>
        <w:t>Fangster omfattet af forbud mod genudsætning i den norske fiskerizone</w:t>
      </w:r>
      <w:r w:rsidR="00A75A4E">
        <w:rPr>
          <w:rFonts w:ascii="Tahoma" w:eastAsia="Times New Roman" w:hAnsi="Tahoma" w:cs="Tahoma"/>
          <w:color w:val="000000"/>
          <w:sz w:val="19"/>
          <w:szCs w:val="19"/>
          <w:lang w:eastAsia="da-DK"/>
        </w:rPr>
        <w:t xml:space="preserve">, </w:t>
      </w:r>
      <w:r w:rsidR="00461861">
        <w:rPr>
          <w:rFonts w:ascii="Tahoma" w:eastAsia="Times New Roman" w:hAnsi="Tahoma" w:cs="Tahoma"/>
          <w:color w:val="000000"/>
          <w:sz w:val="19"/>
          <w:szCs w:val="19"/>
          <w:lang w:eastAsia="da-DK"/>
        </w:rPr>
        <w:t xml:space="preserve">og </w:t>
      </w:r>
      <w:r w:rsidR="00A75A4E">
        <w:rPr>
          <w:rFonts w:ascii="Tahoma" w:eastAsia="Times New Roman" w:hAnsi="Tahoma" w:cs="Tahoma"/>
          <w:color w:val="000000"/>
          <w:sz w:val="19"/>
          <w:szCs w:val="19"/>
          <w:lang w:eastAsia="da-DK"/>
        </w:rPr>
        <w:t>som ikke er omfattet af EU’s landingsforpligtigelse,</w:t>
      </w:r>
      <w:r w:rsidR="00A75A4E" w:rsidRPr="00A720B5">
        <w:rPr>
          <w:rFonts w:ascii="Tahoma" w:eastAsia="Times New Roman" w:hAnsi="Tahoma" w:cs="Tahoma"/>
          <w:color w:val="000000"/>
          <w:sz w:val="19"/>
          <w:szCs w:val="19"/>
          <w:lang w:eastAsia="da-DK"/>
        </w:rPr>
        <w:t xml:space="preserve"> skal straks efter indsejling i EU-farvande genudsættes, såfremt fisken ikke vil kunne</w:t>
      </w:r>
      <w:r w:rsidR="00461861">
        <w:rPr>
          <w:rFonts w:ascii="Tahoma" w:eastAsia="Times New Roman" w:hAnsi="Tahoma" w:cs="Tahoma"/>
          <w:color w:val="000000"/>
          <w:sz w:val="19"/>
          <w:szCs w:val="19"/>
          <w:lang w:eastAsia="da-DK"/>
        </w:rPr>
        <w:t xml:space="preserve"> </w:t>
      </w:r>
      <w:r w:rsidR="00A75A4E" w:rsidRPr="00A720B5">
        <w:rPr>
          <w:rFonts w:ascii="Tahoma" w:eastAsia="Times New Roman" w:hAnsi="Tahoma" w:cs="Tahoma"/>
          <w:color w:val="000000"/>
          <w:sz w:val="19"/>
          <w:szCs w:val="19"/>
          <w:lang w:eastAsia="da-DK"/>
        </w:rPr>
        <w:t xml:space="preserve">medbringes og landes </w:t>
      </w:r>
      <w:r w:rsidR="00A75A4E">
        <w:rPr>
          <w:rFonts w:ascii="Tahoma" w:eastAsia="Times New Roman" w:hAnsi="Tahoma" w:cs="Tahoma"/>
          <w:color w:val="000000"/>
          <w:sz w:val="19"/>
          <w:szCs w:val="19"/>
          <w:lang w:eastAsia="da-DK"/>
        </w:rPr>
        <w:t>lovligt i EU</w:t>
      </w:r>
      <w:r w:rsidR="00461861">
        <w:rPr>
          <w:rFonts w:ascii="Tahoma" w:eastAsia="Times New Roman" w:hAnsi="Tahoma" w:cs="Tahoma"/>
          <w:color w:val="000000"/>
          <w:sz w:val="19"/>
          <w:szCs w:val="19"/>
          <w:lang w:eastAsia="da-DK"/>
        </w:rPr>
        <w:t>.</w:t>
      </w:r>
    </w:p>
    <w:p w14:paraId="3E3DDB33"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Sild i Den Engelske Kanal (ICES-underområde VII d)</w:t>
      </w:r>
    </w:p>
    <w:p w14:paraId="660F1A1A" w14:textId="379C496C"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2723AB">
        <w:rPr>
          <w:rFonts w:ascii="Tahoma" w:eastAsia="Times New Roman" w:hAnsi="Tahoma" w:cs="Tahoma"/>
          <w:b/>
          <w:bCs/>
          <w:color w:val="000000"/>
          <w:sz w:val="19"/>
          <w:szCs w:val="19"/>
          <w:lang w:eastAsia="da-DK"/>
        </w:rPr>
        <w:t>172</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Kun fartøjer, hvis ejere har en tilladelse udstedt i henhold til § 14, må fiske, medbringe og lande sild fra Den Engelske Kanal. § </w:t>
      </w:r>
      <w:r w:rsidR="00270A2E">
        <w:rPr>
          <w:rFonts w:ascii="Tahoma" w:eastAsia="Times New Roman" w:hAnsi="Tahoma" w:cs="Tahoma"/>
          <w:color w:val="000000"/>
          <w:sz w:val="19"/>
          <w:szCs w:val="19"/>
          <w:lang w:eastAsia="da-DK"/>
        </w:rPr>
        <w:t>127</w:t>
      </w:r>
      <w:r w:rsidR="00270A2E" w:rsidRPr="00A720B5">
        <w:rPr>
          <w:rFonts w:ascii="Tahoma" w:eastAsia="Times New Roman" w:hAnsi="Tahoma" w:cs="Tahoma"/>
          <w:color w:val="000000"/>
          <w:sz w:val="19"/>
          <w:szCs w:val="19"/>
          <w:lang w:eastAsia="da-DK"/>
        </w:rPr>
        <w:t xml:space="preserve"> </w:t>
      </w:r>
      <w:r w:rsidRPr="00A720B5">
        <w:rPr>
          <w:rFonts w:ascii="Tahoma" w:eastAsia="Times New Roman" w:hAnsi="Tahoma" w:cs="Tahoma"/>
          <w:color w:val="000000"/>
          <w:sz w:val="19"/>
          <w:szCs w:val="19"/>
          <w:lang w:eastAsia="da-DK"/>
        </w:rPr>
        <w:t>gælder tillige ved fiskeri efter sild i Den Engelske Kanal.</w:t>
      </w:r>
    </w:p>
    <w:p w14:paraId="18D413BB" w14:textId="681E6954"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p>
    <w:p w14:paraId="1B05AAC1" w14:textId="3E3AE98D" w:rsidR="00A720B5" w:rsidRPr="00A720B5" w:rsidRDefault="00A720B5" w:rsidP="00A720B5">
      <w:pPr>
        <w:shd w:val="clear" w:color="auto" w:fill="FFFFFF"/>
        <w:spacing w:before="400" w:after="100" w:line="240" w:lineRule="auto"/>
        <w:jc w:val="center"/>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18</w:t>
      </w:r>
    </w:p>
    <w:p w14:paraId="43745BF8" w14:textId="77777777" w:rsidR="00A720B5" w:rsidRPr="00A720B5" w:rsidRDefault="00A720B5" w:rsidP="00A720B5">
      <w:pPr>
        <w:shd w:val="clear" w:color="auto" w:fill="FFFFFF"/>
        <w:spacing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Maksimumskapaciteten målt i kW for fartøjer med tilladelse til at fiske i et indsatsområde (kW-loft)</w:t>
      </w:r>
    </w:p>
    <w:p w14:paraId="61F9193A" w14:textId="60903BAC"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70097C">
        <w:rPr>
          <w:rFonts w:ascii="Tahoma" w:eastAsia="Times New Roman" w:hAnsi="Tahoma" w:cs="Tahoma"/>
          <w:b/>
          <w:bCs/>
          <w:color w:val="000000"/>
          <w:sz w:val="19"/>
          <w:szCs w:val="19"/>
          <w:lang w:eastAsia="da-DK"/>
        </w:rPr>
        <w:t>173</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Den samlede kapacitet udtrykt i kW for de fartøjer, der kan opnå kW tilladelse, må ikke overstige det loft, der efter Den Europæiske Unions regler gælder for fartøjer til fiskeri i et af områderne Nordsøen/Skagerrak eller Kattegat.</w:t>
      </w:r>
    </w:p>
    <w:p w14:paraId="2C49A1A2"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tager inden udstedelse af kW-tilladelse stilling til, om der er plads til udstedelse af tilladelsen inden for det i stk. 1 nævnte loft. Samtidig med udstedelse af kW tilladelse optager Fiskeristyrelsen fartøjet på den liste, medlemsstaten ifølge Den Europæiske Unions regler skal opstille og ajourføre.</w:t>
      </w:r>
    </w:p>
    <w:p w14:paraId="1FCA9C58" w14:textId="0943AB93"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Ved afgørelse af hvilke fartøjer, der kan meddeles kW-tilladelse til samt optages og beholde plads på listen, anvender</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den prioritering, der er angivet i § </w:t>
      </w:r>
      <w:r w:rsidR="00886B01">
        <w:rPr>
          <w:rFonts w:ascii="Tahoma" w:eastAsia="Times New Roman" w:hAnsi="Tahoma" w:cs="Tahoma"/>
          <w:color w:val="000000"/>
          <w:sz w:val="19"/>
          <w:szCs w:val="19"/>
          <w:lang w:eastAsia="da-DK"/>
        </w:rPr>
        <w:t>17</w:t>
      </w:r>
      <w:r w:rsidR="0070097C">
        <w:rPr>
          <w:rFonts w:ascii="Tahoma" w:eastAsia="Times New Roman" w:hAnsi="Tahoma" w:cs="Tahoma"/>
          <w:color w:val="000000"/>
          <w:sz w:val="19"/>
          <w:szCs w:val="19"/>
          <w:lang w:eastAsia="da-DK"/>
        </w:rPr>
        <w:t>4</w:t>
      </w:r>
      <w:r w:rsidRPr="00A720B5">
        <w:rPr>
          <w:rFonts w:ascii="Tahoma" w:eastAsia="Times New Roman" w:hAnsi="Tahoma" w:cs="Tahoma"/>
          <w:color w:val="000000"/>
          <w:sz w:val="19"/>
          <w:szCs w:val="19"/>
          <w:lang w:eastAsia="da-DK"/>
        </w:rPr>
        <w:t>. Hvis et fartøj ikke kan optages på listen, meddeler Fiskeristyrelsen afslag på ansøgningen om kW-dage tilladelse.</w:t>
      </w:r>
    </w:p>
    <w:p w14:paraId="3ADCA34D" w14:textId="6D2D50E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4.</w:t>
      </w:r>
      <w:r w:rsidRPr="00A720B5">
        <w:rPr>
          <w:rFonts w:ascii="Tahoma" w:eastAsia="Times New Roman" w:hAnsi="Tahoma" w:cs="Tahoma"/>
          <w:color w:val="000000"/>
          <w:sz w:val="19"/>
          <w:szCs w:val="19"/>
          <w:lang w:eastAsia="da-DK"/>
        </w:rPr>
        <w:t xml:space="preserve"> Retten til optagelse på listen kan ikke overdrages, men afgøres for det enkelte fartøj udelukkende efter reglen i § </w:t>
      </w:r>
      <w:r w:rsidR="00886B01">
        <w:rPr>
          <w:rFonts w:ascii="Tahoma" w:eastAsia="Times New Roman" w:hAnsi="Tahoma" w:cs="Tahoma"/>
          <w:color w:val="000000"/>
          <w:sz w:val="19"/>
          <w:szCs w:val="19"/>
          <w:lang w:eastAsia="da-DK"/>
        </w:rPr>
        <w:t>17</w:t>
      </w:r>
      <w:r w:rsidR="0070097C">
        <w:rPr>
          <w:rFonts w:ascii="Tahoma" w:eastAsia="Times New Roman" w:hAnsi="Tahoma" w:cs="Tahoma"/>
          <w:color w:val="000000"/>
          <w:sz w:val="19"/>
          <w:szCs w:val="19"/>
          <w:lang w:eastAsia="da-DK"/>
        </w:rPr>
        <w:t>4</w:t>
      </w:r>
      <w:r w:rsidRPr="00A720B5">
        <w:rPr>
          <w:rFonts w:ascii="Tahoma" w:eastAsia="Times New Roman" w:hAnsi="Tahoma" w:cs="Tahoma"/>
          <w:color w:val="000000"/>
          <w:sz w:val="19"/>
          <w:szCs w:val="19"/>
          <w:lang w:eastAsia="da-DK"/>
        </w:rPr>
        <w:t xml:space="preserve">. Dog kan retten til optagelse på listen overføres til et andet fartøj, der indsættes i dansk fiskeri i stedet for et fartøj, der samtidig udgår. Det er en forudsætning for dette, at de FKA eller IOK, der er knyttet til det </w:t>
      </w:r>
      <w:r w:rsidRPr="00A720B5">
        <w:rPr>
          <w:rFonts w:ascii="Tahoma" w:eastAsia="Times New Roman" w:hAnsi="Tahoma" w:cs="Tahoma"/>
          <w:color w:val="000000"/>
          <w:sz w:val="19"/>
          <w:szCs w:val="19"/>
          <w:lang w:eastAsia="da-DK"/>
        </w:rPr>
        <w:lastRenderedPageBreak/>
        <w:t>fartøj, der udskiftes, samtidig flyttes til erstatningsfartøjet, og at dette indsættes med kapacitet (BT og kW) fra det udskiftede fartøj.</w:t>
      </w:r>
    </w:p>
    <w:p w14:paraId="3D7197D1" w14:textId="458CD394"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2723AB">
        <w:rPr>
          <w:rFonts w:ascii="Tahoma" w:eastAsia="Times New Roman" w:hAnsi="Tahoma" w:cs="Tahoma"/>
          <w:b/>
          <w:bCs/>
          <w:color w:val="000000"/>
          <w:sz w:val="19"/>
          <w:szCs w:val="19"/>
          <w:lang w:eastAsia="da-DK"/>
        </w:rPr>
        <w:t>17</w:t>
      </w:r>
      <w:r w:rsidR="0070097C">
        <w:rPr>
          <w:rFonts w:ascii="Tahoma" w:eastAsia="Times New Roman" w:hAnsi="Tahoma" w:cs="Tahoma"/>
          <w:b/>
          <w:bCs/>
          <w:color w:val="000000"/>
          <w:sz w:val="19"/>
          <w:szCs w:val="19"/>
          <w:lang w:eastAsia="da-DK"/>
        </w:rPr>
        <w:t>4</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Hvis der er flere ansøgninger om optagelse på listen over fartøjer med kW tilladelse end, der er plads til inden for indsatsloftet, jf. § </w:t>
      </w:r>
      <w:r w:rsidR="00886B01">
        <w:rPr>
          <w:rFonts w:ascii="Tahoma" w:eastAsia="Times New Roman" w:hAnsi="Tahoma" w:cs="Tahoma"/>
          <w:color w:val="000000"/>
          <w:sz w:val="19"/>
          <w:szCs w:val="19"/>
          <w:lang w:eastAsia="da-DK"/>
        </w:rPr>
        <w:t>17</w:t>
      </w:r>
      <w:r w:rsidR="0070097C">
        <w:rPr>
          <w:rFonts w:ascii="Tahoma" w:eastAsia="Times New Roman" w:hAnsi="Tahoma" w:cs="Tahoma"/>
          <w:color w:val="000000"/>
          <w:sz w:val="19"/>
          <w:szCs w:val="19"/>
          <w:lang w:eastAsia="da-DK"/>
        </w:rPr>
        <w:t>3</w:t>
      </w:r>
      <w:r w:rsidRPr="00A720B5">
        <w:rPr>
          <w:rFonts w:ascii="Tahoma" w:eastAsia="Times New Roman" w:hAnsi="Tahoma" w:cs="Tahoma"/>
          <w:color w:val="000000"/>
          <w:sz w:val="19"/>
          <w:szCs w:val="19"/>
          <w:lang w:eastAsia="da-DK"/>
        </w:rPr>
        <w:t>, stk.1, prioriterer Fiskeristyrelsen fartøjerne i den i stk. 2, nr. 1-2, nævnte rækkefølge. Fartøjer, der er optaget på listen, beholder de rettigheder, der er knyttet hertil under forudsætning af, at fartøjet fortsat disponerer over årsmængder.</w:t>
      </w:r>
    </w:p>
    <w:p w14:paraId="49D9F468"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I forhold til optagelse på listen over indsatsloftet prioriteres fartøjer i følgende rækkefølge:</w:t>
      </w:r>
    </w:p>
    <w:p w14:paraId="49821E8F" w14:textId="3CD80CCC" w:rsidR="00A720B5" w:rsidRPr="00A720B5" w:rsidRDefault="00A720B5" w:rsidP="00C92E62">
      <w:pPr>
        <w:pStyle w:val="Listeafsnit"/>
        <w:numPr>
          <w:ilvl w:val="0"/>
          <w:numId w:val="40"/>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Fartøjer, der har anvendt de i §§ </w:t>
      </w:r>
      <w:r w:rsidR="00886B01">
        <w:rPr>
          <w:rFonts w:ascii="Tahoma" w:eastAsia="Times New Roman" w:hAnsi="Tahoma" w:cs="Tahoma"/>
          <w:color w:val="000000"/>
          <w:sz w:val="19"/>
          <w:szCs w:val="19"/>
          <w:lang w:eastAsia="da-DK"/>
        </w:rPr>
        <w:t>174</w:t>
      </w:r>
      <w:r w:rsidR="00886B01" w:rsidRPr="00A720B5">
        <w:rPr>
          <w:rFonts w:ascii="Tahoma" w:eastAsia="Times New Roman" w:hAnsi="Tahoma" w:cs="Tahoma"/>
          <w:color w:val="000000"/>
          <w:sz w:val="19"/>
          <w:szCs w:val="19"/>
          <w:lang w:eastAsia="da-DK"/>
        </w:rPr>
        <w:t xml:space="preserve"> </w:t>
      </w:r>
      <w:r w:rsidRPr="00A720B5">
        <w:rPr>
          <w:rFonts w:ascii="Tahoma" w:eastAsia="Times New Roman" w:hAnsi="Tahoma" w:cs="Tahoma"/>
          <w:color w:val="000000"/>
          <w:sz w:val="19"/>
          <w:szCs w:val="19"/>
          <w:lang w:eastAsia="da-DK"/>
        </w:rPr>
        <w:t xml:space="preserve">og </w:t>
      </w:r>
      <w:r w:rsidR="00886B01">
        <w:rPr>
          <w:rFonts w:ascii="Tahoma" w:eastAsia="Times New Roman" w:hAnsi="Tahoma" w:cs="Tahoma"/>
          <w:color w:val="000000"/>
          <w:sz w:val="19"/>
          <w:szCs w:val="19"/>
          <w:lang w:eastAsia="da-DK"/>
        </w:rPr>
        <w:t>175</w:t>
      </w:r>
      <w:r w:rsidR="00886B01" w:rsidRPr="00A720B5">
        <w:rPr>
          <w:rFonts w:ascii="Tahoma" w:eastAsia="Times New Roman" w:hAnsi="Tahoma" w:cs="Tahoma"/>
          <w:color w:val="000000"/>
          <w:sz w:val="19"/>
          <w:szCs w:val="19"/>
          <w:lang w:eastAsia="da-DK"/>
        </w:rPr>
        <w:t xml:space="preserve"> </w:t>
      </w:r>
      <w:r w:rsidRPr="00A720B5">
        <w:rPr>
          <w:rFonts w:ascii="Tahoma" w:eastAsia="Times New Roman" w:hAnsi="Tahoma" w:cs="Tahoma"/>
          <w:color w:val="000000"/>
          <w:sz w:val="19"/>
          <w:szCs w:val="19"/>
          <w:lang w:eastAsia="da-DK"/>
        </w:rPr>
        <w:t xml:space="preserve">nævnte redskaber i andre farvandsområder eller fartøjer, der indgår i en fartøjsudskiftning, jf. § </w:t>
      </w:r>
      <w:r w:rsidR="00886B01">
        <w:rPr>
          <w:rFonts w:ascii="Tahoma" w:eastAsia="Times New Roman" w:hAnsi="Tahoma" w:cs="Tahoma"/>
          <w:color w:val="000000"/>
          <w:sz w:val="19"/>
          <w:szCs w:val="19"/>
          <w:lang w:eastAsia="da-DK"/>
        </w:rPr>
        <w:t>17</w:t>
      </w:r>
      <w:r w:rsidR="0070097C">
        <w:rPr>
          <w:rFonts w:ascii="Tahoma" w:eastAsia="Times New Roman" w:hAnsi="Tahoma" w:cs="Tahoma"/>
          <w:color w:val="000000"/>
          <w:sz w:val="19"/>
          <w:szCs w:val="19"/>
          <w:lang w:eastAsia="da-DK"/>
        </w:rPr>
        <w:t>3</w:t>
      </w:r>
      <w:r w:rsidRPr="00A720B5">
        <w:rPr>
          <w:rFonts w:ascii="Tahoma" w:eastAsia="Times New Roman" w:hAnsi="Tahoma" w:cs="Tahoma"/>
          <w:color w:val="000000"/>
          <w:sz w:val="19"/>
          <w:szCs w:val="19"/>
          <w:lang w:eastAsia="da-DK"/>
        </w:rPr>
        <w:t>, stk. 4, med et sådant fartøj.</w:t>
      </w:r>
    </w:p>
    <w:p w14:paraId="1FDB398E" w14:textId="77777777" w:rsidR="00A720B5" w:rsidRPr="00A720B5" w:rsidRDefault="00A720B5" w:rsidP="00C92E62">
      <w:pPr>
        <w:pStyle w:val="Listeafsnit"/>
        <w:numPr>
          <w:ilvl w:val="0"/>
          <w:numId w:val="40"/>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Øvrige fartøjer, som disponerer over årsmængder, optages på listen i det omfang, der er ledig kapacitet.</w:t>
      </w:r>
    </w:p>
    <w:p w14:paraId="383BBBC0" w14:textId="317C968E" w:rsidR="00A720B5" w:rsidRPr="00A720B5" w:rsidRDefault="00A720B5" w:rsidP="00A720B5">
      <w:pPr>
        <w:shd w:val="clear" w:color="auto" w:fill="FFFFFF"/>
        <w:spacing w:before="400" w:after="100" w:line="240" w:lineRule="auto"/>
        <w:jc w:val="center"/>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19</w:t>
      </w:r>
    </w:p>
    <w:p w14:paraId="669E934F" w14:textId="77777777" w:rsidR="00A720B5" w:rsidRPr="00A720B5" w:rsidRDefault="00A720B5" w:rsidP="00A720B5">
      <w:pPr>
        <w:shd w:val="clear" w:color="auto" w:fill="FFFFFF"/>
        <w:spacing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Fiskeri reguleret ved fangstkvoter</w:t>
      </w:r>
    </w:p>
    <w:p w14:paraId="6C862061" w14:textId="466421EB"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2723AB">
        <w:rPr>
          <w:rFonts w:ascii="Tahoma" w:eastAsia="Times New Roman" w:hAnsi="Tahoma" w:cs="Tahoma"/>
          <w:b/>
          <w:bCs/>
          <w:color w:val="000000"/>
          <w:sz w:val="19"/>
          <w:szCs w:val="19"/>
          <w:lang w:eastAsia="da-DK"/>
        </w:rPr>
        <w:t>17</w:t>
      </w:r>
      <w:r w:rsidR="0070097C">
        <w:rPr>
          <w:rFonts w:ascii="Tahoma" w:eastAsia="Times New Roman" w:hAnsi="Tahoma" w:cs="Tahoma"/>
          <w:b/>
          <w:bCs/>
          <w:color w:val="000000"/>
          <w:sz w:val="19"/>
          <w:szCs w:val="19"/>
          <w:lang w:eastAsia="da-DK"/>
        </w:rPr>
        <w:t>5</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I det omfang, der i et givent år efter EU-reglerne åbnes mulighed for, at medlemslandene kan tildele fartøjer ekstra fangstmængder med henblik på fiskeri med fangstkvoter, kan Fiskeristyrelsen i henhold til reglerne i bilag 6 meddele tilladelse til fiskeri med fangstkvoter.</w:t>
      </w:r>
    </w:p>
    <w:p w14:paraId="70950B8B" w14:textId="45E87C33" w:rsidR="00A720B5" w:rsidRPr="00A720B5" w:rsidRDefault="00A720B5" w:rsidP="00A720B5">
      <w:pPr>
        <w:shd w:val="clear" w:color="auto" w:fill="FFFFFF"/>
        <w:spacing w:before="400" w:after="100" w:line="240" w:lineRule="auto"/>
        <w:jc w:val="center"/>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20</w:t>
      </w:r>
    </w:p>
    <w:p w14:paraId="20E8B953" w14:textId="77777777" w:rsidR="00A720B5" w:rsidRPr="00A720B5" w:rsidRDefault="00A720B5" w:rsidP="00A720B5">
      <w:pPr>
        <w:shd w:val="clear" w:color="auto" w:fill="FFFFFF"/>
        <w:spacing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Kvoteloft for bierhvervsfiskere</w:t>
      </w:r>
    </w:p>
    <w:p w14:paraId="1B1A794D" w14:textId="77A9E7B0"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020074">
        <w:rPr>
          <w:rFonts w:ascii="Tahoma" w:eastAsia="Times New Roman" w:hAnsi="Tahoma" w:cs="Tahoma"/>
          <w:b/>
          <w:bCs/>
          <w:color w:val="000000"/>
          <w:sz w:val="19"/>
          <w:szCs w:val="19"/>
          <w:lang w:eastAsia="da-DK"/>
        </w:rPr>
        <w:t>176</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Det er en betingelse for registrering som bierhvervsfisker, at den pågældende fisker ikke ejer kvoteandele, jf. § 13, nr. 30, som til sammen overstiger en værdi på 250.000 kr. Værdien af kvoteandelene fastsættes ved registrering til bierhvervsfiskeri på grundlag af de gennemsnitlige afregningspriser, der fastsættes i bilag 6 meddelelse, jf. § </w:t>
      </w:r>
      <w:r w:rsidR="00886B01">
        <w:rPr>
          <w:rFonts w:ascii="Tahoma" w:eastAsia="Times New Roman" w:hAnsi="Tahoma" w:cs="Tahoma"/>
          <w:color w:val="000000"/>
          <w:sz w:val="19"/>
          <w:szCs w:val="19"/>
          <w:lang w:eastAsia="da-DK"/>
        </w:rPr>
        <w:t>101</w:t>
      </w:r>
      <w:r w:rsidRPr="00A720B5">
        <w:rPr>
          <w:rFonts w:ascii="Tahoma" w:eastAsia="Times New Roman" w:hAnsi="Tahoma" w:cs="Tahoma"/>
          <w:color w:val="000000"/>
          <w:sz w:val="19"/>
          <w:szCs w:val="19"/>
          <w:lang w:eastAsia="da-DK"/>
        </w:rPr>
        <w:t>, stk. 3, gældende for det forudgående år.</w:t>
      </w:r>
    </w:p>
    <w:p w14:paraId="61AC31C6"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Efter registrering som bierhvervsfisker er det ikke tilladt at købe yderligere kvoteandele.</w:t>
      </w:r>
    </w:p>
    <w:p w14:paraId="25FE589D" w14:textId="02F193F6" w:rsidR="00A720B5" w:rsidRPr="00A720B5" w:rsidRDefault="00A720B5" w:rsidP="00A720B5">
      <w:pPr>
        <w:shd w:val="clear" w:color="auto" w:fill="FFFFFF"/>
        <w:spacing w:before="400" w:after="100" w:line="240" w:lineRule="auto"/>
        <w:jc w:val="center"/>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21</w:t>
      </w:r>
    </w:p>
    <w:p w14:paraId="299A5727" w14:textId="77777777" w:rsidR="00A720B5" w:rsidRPr="00A720B5" w:rsidRDefault="00A720B5" w:rsidP="00A720B5">
      <w:pPr>
        <w:shd w:val="clear" w:color="auto" w:fill="FFFFFF"/>
        <w:spacing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Erhvervsfiskerselskaber</w:t>
      </w:r>
    </w:p>
    <w:p w14:paraId="210E3E06" w14:textId="736C5F78"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020074">
        <w:rPr>
          <w:rFonts w:ascii="Tahoma" w:eastAsia="Times New Roman" w:hAnsi="Tahoma" w:cs="Tahoma"/>
          <w:b/>
          <w:bCs/>
          <w:color w:val="000000"/>
          <w:sz w:val="19"/>
          <w:szCs w:val="19"/>
          <w:lang w:eastAsia="da-DK"/>
        </w:rPr>
        <w:t>177</w:t>
      </w:r>
      <w:r w:rsidRPr="00A720B5">
        <w:rPr>
          <w:rFonts w:ascii="Tahoma" w:eastAsia="Times New Roman" w:hAnsi="Tahoma" w:cs="Tahoma"/>
          <w:b/>
          <w:bCs/>
          <w:color w:val="000000"/>
          <w:sz w:val="19"/>
          <w:szCs w:val="19"/>
          <w:lang w:eastAsia="da-DK"/>
        </w:rPr>
        <w:t>.</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kan træffe afgørelse om, at et aktie- eller anpartsselskabs registrering som berettiget til at drive erhvervsmæssigt fiskeri i henhold til fiskerilovens § 16, stk. 1 eller 4 bortfalder, hvis anmeldelse af overdragelse af noterede aktier eller anparter ikke er meddelt Fiskeristyrelsen senest 30 dage efter overdragelsen.</w:t>
      </w:r>
    </w:p>
    <w:p w14:paraId="3A6E3144" w14:textId="4E8D6916" w:rsidR="00A720B5" w:rsidRPr="00A720B5" w:rsidRDefault="00A720B5" w:rsidP="00A720B5">
      <w:pPr>
        <w:shd w:val="clear" w:color="auto" w:fill="FFFFFF"/>
        <w:spacing w:before="400" w:after="100" w:line="240" w:lineRule="auto"/>
        <w:jc w:val="center"/>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22</w:t>
      </w:r>
    </w:p>
    <w:p w14:paraId="3064C350" w14:textId="77777777" w:rsidR="00A720B5" w:rsidRPr="00A720B5" w:rsidRDefault="00A720B5" w:rsidP="00A720B5">
      <w:pPr>
        <w:shd w:val="clear" w:color="auto" w:fill="FFFFFF"/>
        <w:spacing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Kontrol- og straffebestemmelser m.v.</w:t>
      </w:r>
    </w:p>
    <w:p w14:paraId="24A5A417"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Kontrolbestemmelser</w:t>
      </w:r>
    </w:p>
    <w:p w14:paraId="0194B989" w14:textId="55B3273A"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020074">
        <w:rPr>
          <w:rFonts w:ascii="Tahoma" w:eastAsia="Times New Roman" w:hAnsi="Tahoma" w:cs="Tahoma"/>
          <w:b/>
          <w:bCs/>
          <w:color w:val="000000"/>
          <w:sz w:val="19"/>
          <w:szCs w:val="19"/>
          <w:lang w:eastAsia="da-DK"/>
        </w:rPr>
        <w:t>178</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Føreren af et fiskerfartøj skal stoppe dette, når Fiskeristyrelsen giver påbud om det, og skal lette kontrolmyndighedens adgang til fartøjet.</w:t>
      </w:r>
    </w:p>
    <w:p w14:paraId="419E7291"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Føreren af et fiskerfartøj skal endvidere være behjælpelig ved de undersøgelser af fangst og redskaber samt af skibsdokumenter, Fiskeristyrelsen finder nødvendige.</w:t>
      </w:r>
    </w:p>
    <w:p w14:paraId="769E0E8C"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er berettiget til at afkræve forklaringer, forlange udskrifter af skibsdokumenter og foretage fotografering af fartøj, redskaber og last.</w:t>
      </w:r>
    </w:p>
    <w:p w14:paraId="28A10F6A" w14:textId="60A72258"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020074">
        <w:rPr>
          <w:rFonts w:ascii="Tahoma" w:eastAsia="Times New Roman" w:hAnsi="Tahoma" w:cs="Tahoma"/>
          <w:b/>
          <w:bCs/>
          <w:color w:val="000000"/>
          <w:sz w:val="19"/>
          <w:szCs w:val="19"/>
          <w:lang w:eastAsia="da-DK"/>
        </w:rPr>
        <w:t>179</w:t>
      </w:r>
      <w:r w:rsidRPr="00A720B5">
        <w:rPr>
          <w:rFonts w:ascii="Tahoma" w:eastAsia="Times New Roman" w:hAnsi="Tahoma" w:cs="Tahoma"/>
          <w:b/>
          <w:bCs/>
          <w:color w:val="000000"/>
          <w:sz w:val="19"/>
          <w:szCs w:val="19"/>
          <w:lang w:eastAsia="da-DK"/>
        </w:rPr>
        <w:t>.</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kan som led i tilrettelæggelsen af kontrolindsatsen påbyde, at der ved ankomst, losning og farvandsskift i givne fiskerier, i givne områder, inden for givne tidsrum eller for enkelte fartøjer afgives melding i overensstemmelse med bilag 5a eller 5b, eller at losning ikke må finde sted uden forudgående tilladelse fra</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w:t>
      </w:r>
    </w:p>
    <w:p w14:paraId="45D92768"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kan dispensere fra krav i denne bekendtgørelse om melding om losning.</w:t>
      </w:r>
    </w:p>
    <w:p w14:paraId="36C988B7" w14:textId="77B51702"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lastRenderedPageBreak/>
        <w:t xml:space="preserve">§ </w:t>
      </w:r>
      <w:r w:rsidR="00020074">
        <w:rPr>
          <w:rFonts w:ascii="Tahoma" w:eastAsia="Times New Roman" w:hAnsi="Tahoma" w:cs="Tahoma"/>
          <w:b/>
          <w:bCs/>
          <w:color w:val="000000"/>
          <w:sz w:val="19"/>
          <w:szCs w:val="19"/>
          <w:lang w:eastAsia="da-DK"/>
        </w:rPr>
        <w:t>180</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I farvande og farvandsområder, hvor der er meddelt forbud mod fiskeri af en fiskeart, må den pågældende fiskeart ikke uden tilladelse fra Fiskeristyrelsen medbringes og landes i havne beliggende ud til dette farvand.</w:t>
      </w:r>
    </w:p>
    <w:p w14:paraId="6C8E9657" w14:textId="77777777" w:rsidR="00A720B5" w:rsidRPr="003324A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xml:space="preserve"> I farvande, hvor fiskeriet reguleres med mere end en af følgende reguleringsformer: Rationer, </w:t>
      </w:r>
      <w:r w:rsidRPr="003324A5">
        <w:rPr>
          <w:rFonts w:ascii="Tahoma" w:eastAsia="Times New Roman" w:hAnsi="Tahoma" w:cs="Tahoma"/>
          <w:color w:val="000000"/>
          <w:sz w:val="19"/>
          <w:szCs w:val="19"/>
          <w:lang w:eastAsia="da-DK"/>
        </w:rPr>
        <w:t>årsmængder eller højst tilladte antal fiskedage, kan det pålægges fartøjer, der fisker under en bestemt reguleringsform i dette eller i andre farvande, at melde farvandsskift i overensstemmelse med bilag 5b.</w:t>
      </w:r>
    </w:p>
    <w:p w14:paraId="352A7AD9" w14:textId="3CDF5098" w:rsidR="00A720B5" w:rsidRPr="003324A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3324A5">
        <w:rPr>
          <w:rFonts w:ascii="Tahoma" w:eastAsia="Times New Roman" w:hAnsi="Tahoma" w:cs="Tahoma"/>
          <w:b/>
          <w:bCs/>
          <w:color w:val="000000"/>
          <w:sz w:val="19"/>
          <w:szCs w:val="19"/>
          <w:lang w:eastAsia="da-DK"/>
        </w:rPr>
        <w:t xml:space="preserve">§ </w:t>
      </w:r>
      <w:r w:rsidR="00020074" w:rsidRPr="003324A5">
        <w:rPr>
          <w:rFonts w:ascii="Tahoma" w:eastAsia="Times New Roman" w:hAnsi="Tahoma" w:cs="Tahoma"/>
          <w:b/>
          <w:bCs/>
          <w:color w:val="000000"/>
          <w:sz w:val="19"/>
          <w:szCs w:val="19"/>
          <w:lang w:eastAsia="da-DK"/>
        </w:rPr>
        <w:t>181</w:t>
      </w:r>
      <w:r w:rsidRPr="003324A5">
        <w:rPr>
          <w:rFonts w:ascii="Tahoma" w:eastAsia="Times New Roman" w:hAnsi="Tahoma" w:cs="Tahoma"/>
          <w:b/>
          <w:bCs/>
          <w:color w:val="000000"/>
          <w:sz w:val="19"/>
          <w:szCs w:val="19"/>
          <w:lang w:eastAsia="da-DK"/>
        </w:rPr>
        <w:t>.</w:t>
      </w:r>
      <w:r w:rsidRPr="003324A5">
        <w:rPr>
          <w:rFonts w:ascii="Tahoma" w:eastAsia="Times New Roman" w:hAnsi="Tahoma" w:cs="Tahoma"/>
          <w:color w:val="000000"/>
          <w:sz w:val="19"/>
          <w:szCs w:val="19"/>
          <w:lang w:eastAsia="da-DK"/>
        </w:rPr>
        <w:t> Modtagere af fisk, der oplosses i kasser, skal straks efter modtagelsen placere sedler i alle topkasser (kasser i øverste lag) med oplysning om havnekendingsbogstav og -nummer for det fartøj, hvormed fisken er fanget.</w:t>
      </w:r>
    </w:p>
    <w:p w14:paraId="5A555C9F" w14:textId="77777777" w:rsidR="00020074" w:rsidRPr="003324A5" w:rsidRDefault="00020074" w:rsidP="00A720B5">
      <w:pPr>
        <w:shd w:val="clear" w:color="auto" w:fill="FFFFFF"/>
        <w:spacing w:before="200" w:line="240" w:lineRule="auto"/>
        <w:ind w:firstLine="240"/>
        <w:rPr>
          <w:rFonts w:ascii="Tahoma" w:eastAsia="Times New Roman" w:hAnsi="Tahoma" w:cs="Tahoma"/>
          <w:color w:val="000000"/>
          <w:sz w:val="19"/>
          <w:szCs w:val="19"/>
          <w:lang w:eastAsia="da-DK"/>
        </w:rPr>
      </w:pPr>
    </w:p>
    <w:p w14:paraId="39B79865" w14:textId="5E239FAC" w:rsidR="002759A0" w:rsidRPr="003324A5" w:rsidRDefault="002759A0" w:rsidP="002759A0">
      <w:pPr>
        <w:shd w:val="clear" w:color="auto" w:fill="FFFFFF"/>
        <w:ind w:firstLine="238"/>
        <w:rPr>
          <w:rFonts w:ascii="Tahoma" w:hAnsi="Tahoma" w:cs="Tahoma"/>
          <w:sz w:val="19"/>
          <w:szCs w:val="19"/>
        </w:rPr>
      </w:pPr>
      <w:r w:rsidRPr="003324A5">
        <w:rPr>
          <w:rFonts w:ascii="Tahoma" w:hAnsi="Tahoma" w:cs="Tahoma"/>
          <w:b/>
          <w:bCs/>
          <w:color w:val="000000"/>
          <w:sz w:val="19"/>
          <w:szCs w:val="19"/>
          <w:lang w:eastAsia="da-DK"/>
        </w:rPr>
        <w:t xml:space="preserve">§ </w:t>
      </w:r>
      <w:r w:rsidR="00020074" w:rsidRPr="003324A5">
        <w:rPr>
          <w:rFonts w:ascii="Tahoma" w:hAnsi="Tahoma" w:cs="Tahoma"/>
          <w:b/>
          <w:bCs/>
          <w:color w:val="000000"/>
          <w:sz w:val="19"/>
          <w:szCs w:val="19"/>
          <w:lang w:eastAsia="da-DK"/>
        </w:rPr>
        <w:t>182</w:t>
      </w:r>
      <w:r w:rsidRPr="003324A5">
        <w:rPr>
          <w:rFonts w:ascii="Tahoma" w:hAnsi="Tahoma" w:cs="Tahoma"/>
          <w:b/>
          <w:bCs/>
          <w:color w:val="000000"/>
          <w:sz w:val="19"/>
          <w:szCs w:val="19"/>
          <w:lang w:eastAsia="da-DK"/>
        </w:rPr>
        <w:t>.</w:t>
      </w:r>
      <w:r w:rsidRPr="003324A5">
        <w:rPr>
          <w:rFonts w:ascii="Tahoma" w:hAnsi="Tahoma" w:cs="Tahoma"/>
          <w:color w:val="000000"/>
          <w:sz w:val="19"/>
          <w:szCs w:val="19"/>
          <w:lang w:eastAsia="da-DK"/>
        </w:rPr>
        <w:t> </w:t>
      </w:r>
      <w:r w:rsidRPr="003324A5">
        <w:rPr>
          <w:rFonts w:ascii="Tahoma" w:hAnsi="Tahoma" w:cs="Tahoma"/>
          <w:sz w:val="19"/>
          <w:szCs w:val="19"/>
        </w:rPr>
        <w:t>Fartøjer, der på fangstrejser søpakker, skal have tilladelse hertil udstedt af Fiskeristyrelsen.</w:t>
      </w:r>
    </w:p>
    <w:p w14:paraId="535E320F" w14:textId="77777777" w:rsidR="002759A0" w:rsidRPr="003324A5" w:rsidRDefault="002759A0" w:rsidP="002759A0">
      <w:pPr>
        <w:shd w:val="clear" w:color="auto" w:fill="FFFFFF"/>
        <w:ind w:firstLine="238"/>
        <w:rPr>
          <w:rFonts w:ascii="Tahoma" w:hAnsi="Tahoma" w:cs="Tahoma"/>
          <w:sz w:val="19"/>
          <w:szCs w:val="19"/>
        </w:rPr>
      </w:pPr>
      <w:r w:rsidRPr="003324A5">
        <w:rPr>
          <w:rFonts w:ascii="Tahoma" w:hAnsi="Tahoma" w:cs="Tahoma"/>
          <w:i/>
          <w:iCs/>
          <w:sz w:val="19"/>
          <w:szCs w:val="19"/>
        </w:rPr>
        <w:t>Stk. 2.</w:t>
      </w:r>
      <w:r w:rsidRPr="003324A5">
        <w:rPr>
          <w:rFonts w:ascii="Tahoma" w:hAnsi="Tahoma" w:cs="Tahoma"/>
          <w:sz w:val="19"/>
          <w:szCs w:val="19"/>
        </w:rPr>
        <w:t> Fartøjer til hvilke der er udstedt tilladelse til søpakning, er undtaget for kravet om vejning ved landing.</w:t>
      </w:r>
    </w:p>
    <w:p w14:paraId="5FB33B58" w14:textId="77777777" w:rsidR="00397C96" w:rsidRPr="003324A5" w:rsidRDefault="002759A0" w:rsidP="002759A0">
      <w:pPr>
        <w:shd w:val="clear" w:color="auto" w:fill="FFFFFF"/>
        <w:spacing w:line="240" w:lineRule="auto"/>
        <w:ind w:firstLine="238"/>
        <w:rPr>
          <w:rFonts w:ascii="Tahoma" w:hAnsi="Tahoma" w:cs="Tahoma"/>
          <w:sz w:val="19"/>
          <w:szCs w:val="19"/>
        </w:rPr>
      </w:pPr>
      <w:r w:rsidRPr="003324A5">
        <w:rPr>
          <w:rFonts w:ascii="Tahoma" w:hAnsi="Tahoma" w:cs="Tahoma"/>
          <w:i/>
          <w:iCs/>
          <w:sz w:val="19"/>
          <w:szCs w:val="19"/>
        </w:rPr>
        <w:t>Stk. 3.</w:t>
      </w:r>
      <w:r w:rsidRPr="003324A5">
        <w:rPr>
          <w:rFonts w:ascii="Tahoma" w:hAnsi="Tahoma" w:cs="Tahoma"/>
          <w:sz w:val="19"/>
          <w:szCs w:val="19"/>
        </w:rPr>
        <w:t xml:space="preserve"> Ansøgning om tilladelse til søpakning, skal indsendes til Fiskeristyrelsen på </w:t>
      </w:r>
      <w:hyperlink r:id="rId8" w:history="1">
        <w:r w:rsidRPr="003324A5">
          <w:rPr>
            <w:rStyle w:val="Hyperlink"/>
            <w:rFonts w:ascii="Tahoma" w:hAnsi="Tahoma" w:cs="Tahoma"/>
            <w:sz w:val="19"/>
            <w:szCs w:val="19"/>
          </w:rPr>
          <w:t>licensadm@fiskeristyrelsen.dk</w:t>
        </w:r>
      </w:hyperlink>
      <w:r w:rsidRPr="003324A5">
        <w:rPr>
          <w:rFonts w:ascii="Tahoma" w:hAnsi="Tahoma" w:cs="Tahoma"/>
          <w:sz w:val="19"/>
          <w:szCs w:val="19"/>
        </w:rPr>
        <w:t>.</w:t>
      </w:r>
    </w:p>
    <w:p w14:paraId="4F502B91"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Straffebestemmelser og ikrafttræden</w:t>
      </w:r>
    </w:p>
    <w:p w14:paraId="51A426A0" w14:textId="156062C8"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020074">
        <w:rPr>
          <w:rFonts w:ascii="Tahoma" w:eastAsia="Times New Roman" w:hAnsi="Tahoma" w:cs="Tahoma"/>
          <w:b/>
          <w:bCs/>
          <w:color w:val="000000"/>
          <w:sz w:val="19"/>
          <w:szCs w:val="19"/>
          <w:lang w:eastAsia="da-DK"/>
        </w:rPr>
        <w:t>183</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Med bøde straffes den, der</w:t>
      </w:r>
    </w:p>
    <w:p w14:paraId="216AB6DF" w14:textId="77777777" w:rsidR="00A720B5" w:rsidRPr="00A720B5" w:rsidRDefault="00A720B5" w:rsidP="00C92E62">
      <w:pPr>
        <w:pStyle w:val="Listeafsnit"/>
        <w:numPr>
          <w:ilvl w:val="0"/>
          <w:numId w:val="4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overtræder eller forsøger at overtræde bestemmelserne i denne bekendtgørelse og de bestemmelser, der fremgår af meddelelser om ændrede regler og vilkår udstedt i henhold til § 2 i overensstemmelse med bilag 6,</w:t>
      </w:r>
    </w:p>
    <w:p w14:paraId="15F64E53" w14:textId="77777777" w:rsidR="00A720B5" w:rsidRPr="00A720B5" w:rsidRDefault="00A720B5" w:rsidP="00C92E62">
      <w:pPr>
        <w:pStyle w:val="Listeafsnit"/>
        <w:numPr>
          <w:ilvl w:val="0"/>
          <w:numId w:val="4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tilsidesætter eller forsøger at tilsidesætte vilkår knyttet til en tilladelse udstedt efter bekendtgørelsen,</w:t>
      </w:r>
    </w:p>
    <w:p w14:paraId="25277A4E" w14:textId="77777777" w:rsidR="00A720B5" w:rsidRPr="00A720B5" w:rsidRDefault="00A720B5" w:rsidP="00C92E62">
      <w:pPr>
        <w:pStyle w:val="Listeafsnit"/>
        <w:numPr>
          <w:ilvl w:val="0"/>
          <w:numId w:val="4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forsøger at overtræde eller undlader at efterkomme et påbud eller forbud meddelt i henhold til bekendtgørelsen, eller</w:t>
      </w:r>
    </w:p>
    <w:p w14:paraId="768BC5FE" w14:textId="77777777" w:rsidR="00A720B5" w:rsidRPr="00A720B5" w:rsidRDefault="00A720B5" w:rsidP="00C92E62">
      <w:pPr>
        <w:pStyle w:val="Listeafsnit"/>
        <w:numPr>
          <w:ilvl w:val="0"/>
          <w:numId w:val="4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afgiver eller forsøger at afgive urigtige eller vildledende oplysninger eller fortier eller forsøger at fortie oplysninger, som afkræves efter bekendtgørelsen.</w:t>
      </w:r>
    </w:p>
    <w:p w14:paraId="6B37A24C"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Der kan pålægges selskaber m.v. (juridiske personer) strafansvar efter reglerne i straffelovens 5. kapitel.</w:t>
      </w:r>
    </w:p>
    <w:p w14:paraId="505A35B8" w14:textId="37C55B91"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r w:rsidR="00020074">
        <w:rPr>
          <w:rFonts w:ascii="Tahoma" w:eastAsia="Times New Roman" w:hAnsi="Tahoma" w:cs="Tahoma"/>
          <w:b/>
          <w:bCs/>
          <w:color w:val="000000"/>
          <w:sz w:val="19"/>
          <w:szCs w:val="19"/>
          <w:lang w:eastAsia="da-DK"/>
        </w:rPr>
        <w:t>184</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Bekendtgørelsen træder i kraft den </w:t>
      </w:r>
      <w:r w:rsidR="00225BB8">
        <w:rPr>
          <w:rFonts w:ascii="Tahoma" w:eastAsia="Times New Roman" w:hAnsi="Tahoma" w:cs="Tahoma"/>
          <w:color w:val="000000"/>
          <w:sz w:val="19"/>
          <w:szCs w:val="19"/>
          <w:lang w:eastAsia="da-DK"/>
        </w:rPr>
        <w:t>xx</w:t>
      </w:r>
      <w:r>
        <w:rPr>
          <w:rFonts w:ascii="Tahoma" w:eastAsia="Times New Roman" w:hAnsi="Tahoma" w:cs="Tahoma"/>
          <w:color w:val="000000"/>
          <w:sz w:val="19"/>
          <w:szCs w:val="19"/>
          <w:lang w:eastAsia="da-DK"/>
        </w:rPr>
        <w:t xml:space="preserve">. </w:t>
      </w:r>
      <w:r w:rsidR="00225BB8">
        <w:rPr>
          <w:rFonts w:ascii="Tahoma" w:eastAsia="Times New Roman" w:hAnsi="Tahoma" w:cs="Tahoma"/>
          <w:color w:val="000000"/>
          <w:sz w:val="19"/>
          <w:szCs w:val="19"/>
          <w:lang w:eastAsia="da-DK"/>
        </w:rPr>
        <w:t xml:space="preserve">xxxx </w:t>
      </w:r>
      <w:r>
        <w:rPr>
          <w:rFonts w:ascii="Tahoma" w:eastAsia="Times New Roman" w:hAnsi="Tahoma" w:cs="Tahoma"/>
          <w:color w:val="000000"/>
          <w:sz w:val="19"/>
          <w:szCs w:val="19"/>
          <w:lang w:eastAsia="da-DK"/>
        </w:rPr>
        <w:t>2018.</w:t>
      </w:r>
    </w:p>
    <w:p w14:paraId="2FCBB447" w14:textId="77777777" w:rsidR="00A720B5" w:rsidRPr="003F3790" w:rsidRDefault="00A720B5" w:rsidP="003F3790">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w:t>
      </w:r>
      <w:r>
        <w:rPr>
          <w:rFonts w:ascii="Tahoma" w:eastAsia="Times New Roman" w:hAnsi="Tahoma" w:cs="Tahoma"/>
          <w:color w:val="000000"/>
          <w:sz w:val="19"/>
          <w:szCs w:val="19"/>
          <w:lang w:eastAsia="da-DK"/>
        </w:rPr>
        <w:t xml:space="preserve">Bekendtgørelse nr. </w:t>
      </w:r>
      <w:r w:rsidR="00225BB8">
        <w:rPr>
          <w:rFonts w:ascii="Tahoma" w:eastAsia="Times New Roman" w:hAnsi="Tahoma" w:cs="Tahoma"/>
          <w:color w:val="000000"/>
          <w:sz w:val="19"/>
          <w:szCs w:val="19"/>
          <w:lang w:eastAsia="da-DK"/>
        </w:rPr>
        <w:t>1604 af 19. december 2017</w:t>
      </w:r>
      <w:r>
        <w:rPr>
          <w:rFonts w:ascii="Tahoma" w:eastAsia="Times New Roman" w:hAnsi="Tahoma" w:cs="Tahoma"/>
          <w:color w:val="000000"/>
          <w:sz w:val="19"/>
          <w:szCs w:val="19"/>
          <w:lang w:eastAsia="da-DK"/>
        </w:rPr>
        <w:t xml:space="preserve"> </w:t>
      </w:r>
      <w:r w:rsidR="00225BB8">
        <w:rPr>
          <w:rFonts w:ascii="Tahoma" w:eastAsia="Times New Roman" w:hAnsi="Tahoma" w:cs="Tahoma"/>
          <w:color w:val="000000"/>
          <w:sz w:val="19"/>
          <w:szCs w:val="19"/>
          <w:lang w:eastAsia="da-DK"/>
        </w:rPr>
        <w:t xml:space="preserve">om regulering af fiskeriet i 2014-2020 </w:t>
      </w:r>
      <w:r>
        <w:rPr>
          <w:rFonts w:ascii="Tahoma" w:eastAsia="Times New Roman" w:hAnsi="Tahoma" w:cs="Tahoma"/>
          <w:color w:val="000000"/>
          <w:sz w:val="19"/>
          <w:szCs w:val="19"/>
          <w:lang w:eastAsia="da-DK"/>
        </w:rPr>
        <w:t>ophæves.</w:t>
      </w:r>
    </w:p>
    <w:p w14:paraId="34CFD8DE" w14:textId="77777777" w:rsidR="00A720B5" w:rsidRDefault="00A720B5" w:rsidP="00A720B5">
      <w:pPr>
        <w:spacing w:before="120" w:line="240" w:lineRule="auto"/>
        <w:jc w:val="center"/>
        <w:rPr>
          <w:rFonts w:ascii="Tahoma" w:eastAsia="Times New Roman" w:hAnsi="Tahoma" w:cs="Tahoma"/>
          <w:i/>
          <w:iCs/>
          <w:color w:val="000000"/>
          <w:sz w:val="19"/>
          <w:szCs w:val="19"/>
          <w:lang w:eastAsia="da-DK"/>
        </w:rPr>
      </w:pPr>
      <w:r>
        <w:rPr>
          <w:rFonts w:ascii="Tahoma" w:eastAsia="Times New Roman" w:hAnsi="Tahoma" w:cs="Tahoma"/>
          <w:i/>
          <w:iCs/>
          <w:color w:val="000000"/>
          <w:sz w:val="19"/>
          <w:szCs w:val="19"/>
          <w:lang w:eastAsia="da-DK"/>
        </w:rPr>
        <w:t>Udenrigsministeriet</w:t>
      </w:r>
      <w:r w:rsidRPr="00A720B5">
        <w:rPr>
          <w:rFonts w:ascii="Tahoma" w:eastAsia="Times New Roman" w:hAnsi="Tahoma" w:cs="Tahoma"/>
          <w:i/>
          <w:iCs/>
          <w:color w:val="000000"/>
          <w:sz w:val="19"/>
          <w:szCs w:val="19"/>
          <w:lang w:eastAsia="da-DK"/>
        </w:rPr>
        <w:t xml:space="preserve">, den </w:t>
      </w:r>
      <w:r>
        <w:rPr>
          <w:rFonts w:ascii="Tahoma" w:eastAsia="Times New Roman" w:hAnsi="Tahoma" w:cs="Tahoma"/>
          <w:i/>
          <w:iCs/>
          <w:color w:val="000000"/>
          <w:sz w:val="19"/>
          <w:szCs w:val="19"/>
          <w:lang w:eastAsia="da-DK"/>
        </w:rPr>
        <w:t>xx</w:t>
      </w:r>
      <w:r w:rsidR="00D23B1D">
        <w:rPr>
          <w:rFonts w:ascii="Tahoma" w:eastAsia="Times New Roman" w:hAnsi="Tahoma" w:cs="Tahoma"/>
          <w:i/>
          <w:iCs/>
          <w:color w:val="000000"/>
          <w:sz w:val="19"/>
          <w:szCs w:val="19"/>
          <w:lang w:eastAsia="da-DK"/>
        </w:rPr>
        <w:t xml:space="preserve">. </w:t>
      </w:r>
      <w:r w:rsidR="002723AB">
        <w:rPr>
          <w:rFonts w:ascii="Tahoma" w:eastAsia="Times New Roman" w:hAnsi="Tahoma" w:cs="Tahoma"/>
          <w:i/>
          <w:iCs/>
          <w:color w:val="000000"/>
          <w:sz w:val="19"/>
          <w:szCs w:val="19"/>
          <w:lang w:eastAsia="da-DK"/>
        </w:rPr>
        <w:t>xxxx</w:t>
      </w:r>
      <w:r w:rsidR="00225BB8">
        <w:rPr>
          <w:rFonts w:ascii="Tahoma" w:eastAsia="Times New Roman" w:hAnsi="Tahoma" w:cs="Tahoma"/>
          <w:i/>
          <w:iCs/>
          <w:color w:val="000000"/>
          <w:sz w:val="19"/>
          <w:szCs w:val="19"/>
          <w:lang w:eastAsia="da-DK"/>
        </w:rPr>
        <w:t xml:space="preserve"> 2018</w:t>
      </w:r>
    </w:p>
    <w:p w14:paraId="24BF84A8" w14:textId="77777777" w:rsidR="00D23B1D" w:rsidRPr="00A720B5" w:rsidRDefault="00D23B1D" w:rsidP="00A720B5">
      <w:pPr>
        <w:spacing w:before="120" w:line="240" w:lineRule="auto"/>
        <w:jc w:val="center"/>
        <w:rPr>
          <w:rFonts w:ascii="Tahoma" w:eastAsia="Times New Roman" w:hAnsi="Tahoma" w:cs="Tahoma"/>
          <w:i/>
          <w:iCs/>
          <w:color w:val="000000"/>
          <w:sz w:val="19"/>
          <w:szCs w:val="19"/>
          <w:lang w:eastAsia="da-DK"/>
        </w:rPr>
      </w:pPr>
    </w:p>
    <w:p w14:paraId="6250E9DC" w14:textId="77777777" w:rsidR="00A720B5" w:rsidRPr="00A720B5" w:rsidRDefault="00A720B5" w:rsidP="00A720B5">
      <w:pPr>
        <w:spacing w:before="100" w:beforeAutospacing="1" w:line="240" w:lineRule="auto"/>
        <w:jc w:val="right"/>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p>
    <w:p w14:paraId="55288C0A" w14:textId="77777777" w:rsidR="00A720B5" w:rsidRPr="00A720B5" w:rsidRDefault="00A720B5" w:rsidP="00A720B5">
      <w:pPr>
        <w:spacing w:before="200" w:after="200" w:line="240" w:lineRule="auto"/>
        <w:rPr>
          <w:rFonts w:ascii="Times New Roman" w:eastAsia="Times New Roman" w:hAnsi="Times New Roman" w:cs="Times New Roman"/>
          <w:sz w:val="24"/>
          <w:szCs w:val="24"/>
          <w:lang w:eastAsia="da-DK"/>
        </w:rPr>
      </w:pPr>
    </w:p>
    <w:p w14:paraId="0F9143C9" w14:textId="77777777" w:rsidR="00BC06B6" w:rsidRDefault="00BC06B6">
      <w:pPr>
        <w:rPr>
          <w:rFonts w:ascii="Tahoma" w:eastAsia="Times New Roman" w:hAnsi="Tahoma" w:cs="Tahoma"/>
          <w:b/>
          <w:bCs/>
          <w:color w:val="000000"/>
          <w:sz w:val="28"/>
          <w:szCs w:val="28"/>
          <w:lang w:eastAsia="da-DK"/>
        </w:rPr>
      </w:pPr>
      <w:r>
        <w:rPr>
          <w:rFonts w:ascii="Tahoma" w:eastAsia="Times New Roman" w:hAnsi="Tahoma" w:cs="Tahoma"/>
          <w:b/>
          <w:bCs/>
          <w:color w:val="000000"/>
          <w:sz w:val="28"/>
          <w:szCs w:val="28"/>
          <w:lang w:eastAsia="da-DK"/>
        </w:rPr>
        <w:br w:type="page"/>
      </w:r>
    </w:p>
    <w:p w14:paraId="52E23BED" w14:textId="77777777" w:rsidR="00A720B5" w:rsidRPr="00A720B5" w:rsidRDefault="00A720B5" w:rsidP="00A720B5">
      <w:pPr>
        <w:shd w:val="clear" w:color="auto" w:fill="FFFFFF"/>
        <w:spacing w:before="400" w:after="120" w:line="240" w:lineRule="auto"/>
        <w:jc w:val="right"/>
        <w:rPr>
          <w:rFonts w:ascii="Tahoma" w:eastAsia="Times New Roman" w:hAnsi="Tahoma" w:cs="Tahoma"/>
          <w:b/>
          <w:bCs/>
          <w:color w:val="000000"/>
          <w:sz w:val="28"/>
          <w:szCs w:val="28"/>
          <w:lang w:eastAsia="da-DK"/>
        </w:rPr>
      </w:pPr>
      <w:r w:rsidRPr="00A720B5">
        <w:rPr>
          <w:rFonts w:ascii="Tahoma" w:eastAsia="Times New Roman" w:hAnsi="Tahoma" w:cs="Tahoma"/>
          <w:b/>
          <w:bCs/>
          <w:color w:val="000000"/>
          <w:sz w:val="28"/>
          <w:szCs w:val="28"/>
          <w:lang w:eastAsia="da-DK"/>
        </w:rPr>
        <w:lastRenderedPageBreak/>
        <w:t>Bilag 1</w:t>
      </w:r>
    </w:p>
    <w:p w14:paraId="4C21DEFE" w14:textId="77777777" w:rsidR="00A720B5" w:rsidRPr="00A720B5" w:rsidRDefault="00A720B5" w:rsidP="00A720B5">
      <w:pPr>
        <w:shd w:val="clear" w:color="auto" w:fill="FFFFFF"/>
        <w:spacing w:after="120" w:line="240" w:lineRule="auto"/>
        <w:jc w:val="center"/>
        <w:rPr>
          <w:rFonts w:ascii="Tahoma" w:eastAsia="Times New Roman" w:hAnsi="Tahoma" w:cs="Tahoma"/>
          <w:b/>
          <w:bCs/>
          <w:color w:val="000000"/>
          <w:sz w:val="24"/>
          <w:szCs w:val="24"/>
          <w:lang w:eastAsia="da-DK"/>
        </w:rPr>
      </w:pPr>
      <w:r w:rsidRPr="00A720B5">
        <w:rPr>
          <w:rFonts w:ascii="Tahoma" w:eastAsia="Times New Roman" w:hAnsi="Tahoma" w:cs="Tahoma"/>
          <w:b/>
          <w:bCs/>
          <w:color w:val="000000"/>
          <w:sz w:val="24"/>
          <w:szCs w:val="24"/>
          <w:lang w:eastAsia="da-DK"/>
        </w:rPr>
        <w:t>Farvande i Nordsøen, Den Engelske Kanal, Skagerrak, Kattegat samt Østersøen og Bælterne med ICES-underområder</w:t>
      </w:r>
    </w:p>
    <w:p w14:paraId="4A74A5B1"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Kattegat (ICES underområde III a, syd):</w:t>
      </w:r>
    </w:p>
    <w:p w14:paraId="780554F5"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Farvandet afgrænses mod syd af linjer mellem Hasenøre og Gnibens spids samt Gilbjerg Hoved og Kullen, og mod nord af en ret linje fra Skagen fyr til Tistlarne Fyr og derfra til det nærmeste punkt på den svenske kyst. Isefjorden og Roskilde Fjord henføres til Kattegat.</w:t>
      </w:r>
    </w:p>
    <w:p w14:paraId="7F993D27"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Skagerrak (ICES underområde III a, nord):</w:t>
      </w:r>
    </w:p>
    <w:p w14:paraId="34CBEEA4"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Farvandet afgrænset mod syd og øst af Kattegat, jf. ovenfor, og mod vest af en ret linje mellem Hanstholm fyr og Lindesnes fyr.</w:t>
      </w:r>
    </w:p>
    <w:p w14:paraId="0E8ECB98"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Nordsøen (ICES område IV og EU-farvandene i ICES underområde II a):</w:t>
      </w:r>
    </w:p>
    <w:p w14:paraId="17253AAC"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ICES-område IV afgrænset mod nord af 62º00' nordlig bredde, mod vest af 4º00' vestlig længde fra 62º00' nordlig bredde til den skotske kyst, i syd af 51º00' nordlig bredde og i øst af Skagerrak, jf. ovenfor.</w:t>
      </w:r>
    </w:p>
    <w:p w14:paraId="0A4891A9"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ICES område IV inddeles i:</w:t>
      </w:r>
    </w:p>
    <w:p w14:paraId="1D08A436"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ICES underområde IV a, der omfatter Nordsøen mellem 62º00' nordlig bredde og 57º30' nordlig bredde,</w:t>
      </w:r>
    </w:p>
    <w:p w14:paraId="6F907EB6"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ICES underområde IV b, der omfatter Nordsøen mellem 57º30' nordlig bredde og 53º30' nordlig bredde, og</w:t>
      </w:r>
    </w:p>
    <w:p w14:paraId="1559F6D1"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ICES underområde IV c, der omfatter Nordsøen syd for 53º30' nordlig bredde.</w:t>
      </w:r>
    </w:p>
    <w:p w14:paraId="375E7C94"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EU-farvandene i ICES underområde II a, der er beliggende mellem 64º00' nordlig bredde og 62º00' nordlig bredde.</w:t>
      </w:r>
    </w:p>
    <w:p w14:paraId="3EDE0CA3"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Ringkøbing Fjord, Nissum Fjord og Limfjorden henføres til ICES-underområde IV b.</w:t>
      </w:r>
    </w:p>
    <w:p w14:paraId="67979F01"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Den Engelske Kanal (ICES underområde VII d og VII e):</w:t>
      </w:r>
    </w:p>
    <w:p w14:paraId="3EBBE8BE"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Farvandet afgrænset mod øst og nord af 51º00' nordlig bredde og mod vest af en linje fra den engelske kyst ret vest langs 50º00' nordlig bredde til 7º00' vestlig længde, derfra ret syd til 49º30' nordlig bredde, derfra ret øst til 5º00' vestlig længde, derfra ret syd til 48º00' nordlig bredde og derfra ret øst til den franske kyst.</w:t>
      </w:r>
    </w:p>
    <w:p w14:paraId="49DC92C5"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Den engelske Kanal inddeles i ICES underområde VII d, der omfatter Den Engelske Kanal øst for 2º00' vestlig længde, og ICES underområde VII e, der omfatter Den Engelske Kanal vest for 2º00' vestlig længde.</w:t>
      </w:r>
    </w:p>
    <w:p w14:paraId="2DF76FED"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Østersøen og Bælterne (ICES underområde III b, c og d) inddeles i følgende ICES-underområder:</w:t>
      </w:r>
    </w:p>
    <w:p w14:paraId="088DA135"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Underområde 22</w:t>
      </w:r>
    </w:p>
    <w:p w14:paraId="3C6E1405"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Nordlig grænse: En linje fra Hasenøre til Gnibens spids.</w:t>
      </w:r>
    </w:p>
    <w:p w14:paraId="6602CC45"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Østlig grænse: Farø linjen samt en linje fra Gedser ret øst til 12º00' østlig længde og ret syd langs 12º00' østlig længde.</w:t>
      </w:r>
    </w:p>
    <w:p w14:paraId="146365B6"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Underområde 23</w:t>
      </w:r>
    </w:p>
    <w:p w14:paraId="4441A725"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lastRenderedPageBreak/>
        <w:t>Nordlig grænse: En linje fra Gilbjerg Hoved til Kullen.</w:t>
      </w:r>
    </w:p>
    <w:p w14:paraId="25B620D7"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Sydlig grænse: En linje fra Stevns Røde Fyr til Falsterbo Fyr.</w:t>
      </w:r>
    </w:p>
    <w:p w14:paraId="5716AF3F"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Underområde 24</w:t>
      </w:r>
    </w:p>
    <w:p w14:paraId="1C4DE73E"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Vestlig grænse: Svarer til den østlige grænse for ICES-underområde 22 og den sydlige grænse for ICES-underområde 23.</w:t>
      </w:r>
    </w:p>
    <w:p w14:paraId="73AD09D1"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Østlig grænse: En linje fra Sandhammaren Fyr til Hammerodde Fyr og en linje fra sydkysten af Bornholm ret syd langs 15º00' østlig længde.</w:t>
      </w:r>
    </w:p>
    <w:p w14:paraId="505E7E07"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Underområde 25</w:t>
      </w:r>
    </w:p>
    <w:p w14:paraId="5415A9FC"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Nordlig grænse: 56º30' nordlig bredde.</w:t>
      </w:r>
    </w:p>
    <w:p w14:paraId="5E270169"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Vestlig grænse: Svarer til den østlige grænse for ICES-underområde 24.</w:t>
      </w:r>
    </w:p>
    <w:p w14:paraId="196E0352"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Østlig grænse: 18º00' østlig længde.</w:t>
      </w:r>
    </w:p>
    <w:p w14:paraId="2C822307"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Underområde 26</w:t>
      </w:r>
    </w:p>
    <w:p w14:paraId="17868CE7"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Nordlig grænse: 56º30' nordlig bredde.</w:t>
      </w:r>
    </w:p>
    <w:p w14:paraId="1FD826BA"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Vestlig grænse: 18º00' østlig længde.</w:t>
      </w:r>
    </w:p>
    <w:p w14:paraId="425278E0"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Underområde 27</w:t>
      </w:r>
    </w:p>
    <w:p w14:paraId="70F3F1E7"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Østlig grænse: En linje fra 59º41' nordlig bredde ret til syd langs 19º00' østlig længde til Gotland og en linje fra sydkysten af Gotland ret vest langs 57º00' nordlig bredde til 18º00' østlig længde og derfra ret syd.</w:t>
      </w:r>
    </w:p>
    <w:p w14:paraId="59942486"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Sydlig grænse: 56º30' nordlig bredde.</w:t>
      </w:r>
    </w:p>
    <w:p w14:paraId="234A2164"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Underområde 28</w:t>
      </w:r>
    </w:p>
    <w:p w14:paraId="6DEFC4B4"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Nordlig grænse: 58º30' nordlig bredde.</w:t>
      </w:r>
    </w:p>
    <w:p w14:paraId="225A2341"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Sydlig grænse: 56º30' nordlig bredde.</w:t>
      </w:r>
    </w:p>
    <w:p w14:paraId="770743CF"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Vestlig grænse: Nord for Gotland: 19º00' østlig længde</w:t>
      </w:r>
    </w:p>
    <w:p w14:paraId="6CC15C2D"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Syd for Gotland: en linje ret vest langs 57º00' nordlig bredde indtil 18º00' østlig længde og derfra ret syd.</w:t>
      </w:r>
    </w:p>
    <w:p w14:paraId="50FA0D7A"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Underområde 29</w:t>
      </w:r>
    </w:p>
    <w:p w14:paraId="23E3E726"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Nordlig grænse: 60º30' nordlig bredde.</w:t>
      </w:r>
    </w:p>
    <w:p w14:paraId="792770DF"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Sydlig grænse: 58º30' nordlig bredde.</w:t>
      </w:r>
    </w:p>
    <w:p w14:paraId="79221391"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Vestlig grænse: En linje fra 59º41' nordlig bredde ret syd langs 19º00' østlig længde.</w:t>
      </w:r>
    </w:p>
    <w:p w14:paraId="2B55ABEC"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Østlig grænse: En linje ret syd langs 23º00' østlig længde indtil 59º00' nordlig bredde og derfra ret øst.</w:t>
      </w:r>
    </w:p>
    <w:p w14:paraId="10B13529"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lastRenderedPageBreak/>
        <w:t>Underområde 30</w:t>
      </w:r>
    </w:p>
    <w:p w14:paraId="795110C0"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Nordlig grænse: 63º30' nordlig bredde.</w:t>
      </w:r>
    </w:p>
    <w:p w14:paraId="35FC920F"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Sydlig grænse: 60º30' nordlig bredde.</w:t>
      </w:r>
    </w:p>
    <w:p w14:paraId="357C0A1D"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Underområde 31</w:t>
      </w:r>
    </w:p>
    <w:p w14:paraId="729CCB01"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Sydlig grænse: 63º30' nordlig bredde.</w:t>
      </w:r>
    </w:p>
    <w:p w14:paraId="0424E8B7"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Underområde 32</w:t>
      </w:r>
    </w:p>
    <w:p w14:paraId="170077FE"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Vestlig grænse: Svarer til den østlige grænse for ICES-underområde 29.</w:t>
      </w:r>
    </w:p>
    <w:p w14:paraId="08081801" w14:textId="77777777" w:rsidR="00A720B5" w:rsidRPr="00A720B5" w:rsidRDefault="001354F6" w:rsidP="00A720B5">
      <w:pPr>
        <w:spacing w:before="200" w:after="200" w:line="240" w:lineRule="auto"/>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pict w14:anchorId="6D54F1DD">
          <v:rect id="_x0000_i1025" style="width:374.85pt;height:.75pt" o:hrpct="0" o:hralign="center" o:hrstd="t" o:hrnoshade="t" o:hr="t" fillcolor="#dedede" stroked="f"/>
        </w:pict>
      </w:r>
    </w:p>
    <w:p w14:paraId="398D91D7" w14:textId="77777777" w:rsidR="00A720B5" w:rsidRPr="00A720B5" w:rsidRDefault="00A720B5" w:rsidP="00A720B5">
      <w:pPr>
        <w:shd w:val="clear" w:color="auto" w:fill="FFFFFF"/>
        <w:spacing w:before="400" w:after="120" w:line="240" w:lineRule="auto"/>
        <w:jc w:val="right"/>
        <w:rPr>
          <w:rFonts w:ascii="Tahoma" w:eastAsia="Times New Roman" w:hAnsi="Tahoma" w:cs="Tahoma"/>
          <w:b/>
          <w:bCs/>
          <w:color w:val="000000"/>
          <w:sz w:val="28"/>
          <w:szCs w:val="28"/>
          <w:lang w:eastAsia="da-DK"/>
        </w:rPr>
      </w:pPr>
      <w:r w:rsidRPr="00A720B5">
        <w:rPr>
          <w:rFonts w:ascii="Tahoma" w:eastAsia="Times New Roman" w:hAnsi="Tahoma" w:cs="Tahoma"/>
          <w:b/>
          <w:bCs/>
          <w:color w:val="000000"/>
          <w:sz w:val="28"/>
          <w:szCs w:val="28"/>
          <w:lang w:eastAsia="da-DK"/>
        </w:rPr>
        <w:t>Bilag 2</w:t>
      </w:r>
    </w:p>
    <w:p w14:paraId="0720B6C8" w14:textId="77777777" w:rsidR="00A720B5" w:rsidRPr="00A720B5" w:rsidRDefault="00A720B5" w:rsidP="00A720B5">
      <w:pPr>
        <w:shd w:val="clear" w:color="auto" w:fill="FFFFFF"/>
        <w:spacing w:after="120" w:line="240" w:lineRule="auto"/>
        <w:jc w:val="center"/>
        <w:rPr>
          <w:rFonts w:ascii="Tahoma" w:eastAsia="Times New Roman" w:hAnsi="Tahoma" w:cs="Tahoma"/>
          <w:b/>
          <w:bCs/>
          <w:color w:val="000000"/>
          <w:sz w:val="24"/>
          <w:szCs w:val="24"/>
          <w:lang w:eastAsia="da-DK"/>
        </w:rPr>
      </w:pPr>
      <w:r w:rsidRPr="00A720B5">
        <w:rPr>
          <w:rFonts w:ascii="Tahoma" w:eastAsia="Times New Roman" w:hAnsi="Tahoma" w:cs="Tahoma"/>
          <w:b/>
          <w:bCs/>
          <w:color w:val="000000"/>
          <w:sz w:val="24"/>
          <w:szCs w:val="24"/>
          <w:lang w:eastAsia="da-DK"/>
        </w:rPr>
        <w:t>Ansøgning om tilladelse og framelding af tilladelse</w:t>
      </w:r>
    </w:p>
    <w:p w14:paraId="0D10C9B0" w14:textId="77777777" w:rsidR="00A720B5" w:rsidRPr="00750427" w:rsidRDefault="00A720B5" w:rsidP="00C92E62">
      <w:pPr>
        <w:pStyle w:val="Listeafsnit"/>
        <w:numPr>
          <w:ilvl w:val="0"/>
          <w:numId w:val="53"/>
        </w:numPr>
        <w:shd w:val="clear" w:color="auto" w:fill="FFFFFF"/>
        <w:spacing w:line="240" w:lineRule="auto"/>
        <w:rPr>
          <w:rFonts w:ascii="Tahoma" w:eastAsia="Times New Roman" w:hAnsi="Tahoma" w:cs="Tahoma"/>
          <w:color w:val="000000"/>
          <w:sz w:val="19"/>
          <w:szCs w:val="19"/>
          <w:lang w:eastAsia="da-DK"/>
        </w:rPr>
      </w:pPr>
      <w:r w:rsidRPr="00750427">
        <w:rPr>
          <w:rFonts w:ascii="Tahoma" w:eastAsia="Times New Roman" w:hAnsi="Tahoma" w:cs="Tahoma"/>
          <w:color w:val="000000"/>
          <w:sz w:val="19"/>
          <w:szCs w:val="19"/>
          <w:lang w:eastAsia="da-DK"/>
        </w:rPr>
        <w:t>Ansøgning om tilladelse og framelding af tilladelse sker ved skriftlig henvendelse til Fiskeristyrelsen, Nyropsgade 30, 1780 København V eller ved e-mail til licensadm@lfst.dk.</w:t>
      </w:r>
    </w:p>
    <w:p w14:paraId="58160CCC" w14:textId="77777777" w:rsidR="00A720B5" w:rsidRPr="00750427" w:rsidRDefault="00A720B5" w:rsidP="00C92E62">
      <w:pPr>
        <w:pStyle w:val="Listeafsnit"/>
        <w:numPr>
          <w:ilvl w:val="0"/>
          <w:numId w:val="53"/>
        </w:numPr>
        <w:shd w:val="clear" w:color="auto" w:fill="FFFFFF"/>
        <w:spacing w:line="240" w:lineRule="auto"/>
        <w:rPr>
          <w:rFonts w:ascii="Tahoma" w:eastAsia="Times New Roman" w:hAnsi="Tahoma" w:cs="Tahoma"/>
          <w:color w:val="000000"/>
          <w:sz w:val="19"/>
          <w:szCs w:val="19"/>
          <w:lang w:eastAsia="da-DK"/>
        </w:rPr>
      </w:pPr>
      <w:r w:rsidRPr="00750427">
        <w:rPr>
          <w:rFonts w:ascii="Tahoma" w:eastAsia="Times New Roman" w:hAnsi="Tahoma" w:cs="Tahoma"/>
          <w:color w:val="000000"/>
          <w:sz w:val="19"/>
          <w:szCs w:val="19"/>
          <w:lang w:eastAsia="da-DK"/>
        </w:rPr>
        <w:t>Ansøgning om tilladelse skal være Fiskeristyrelsen i hænde 3 arbejdsdage forud for begyndelsen af den periode, hvor tilladelsen skal gælde.</w:t>
      </w:r>
    </w:p>
    <w:p w14:paraId="60F5E039" w14:textId="77777777" w:rsidR="00A720B5" w:rsidRPr="00750427" w:rsidRDefault="00A720B5" w:rsidP="00C92E62">
      <w:pPr>
        <w:pStyle w:val="Listeafsnit"/>
        <w:numPr>
          <w:ilvl w:val="0"/>
          <w:numId w:val="53"/>
        </w:numPr>
        <w:shd w:val="clear" w:color="auto" w:fill="FFFFFF"/>
        <w:spacing w:line="240" w:lineRule="auto"/>
        <w:rPr>
          <w:rFonts w:ascii="Tahoma" w:eastAsia="Times New Roman" w:hAnsi="Tahoma" w:cs="Tahoma"/>
          <w:color w:val="000000"/>
          <w:sz w:val="19"/>
          <w:szCs w:val="19"/>
          <w:lang w:eastAsia="da-DK"/>
        </w:rPr>
      </w:pPr>
      <w:r w:rsidRPr="00750427">
        <w:rPr>
          <w:rFonts w:ascii="Tahoma" w:eastAsia="Times New Roman" w:hAnsi="Tahoma" w:cs="Tahoma"/>
          <w:color w:val="000000"/>
          <w:sz w:val="19"/>
          <w:szCs w:val="19"/>
          <w:lang w:eastAsia="da-DK"/>
        </w:rPr>
        <w:t>Framelding af tilladelse skal være Fiskeristyrelsen i hænde senest 3 arbejdsdage, før frameldingen skal være effektiv. Ved overgang fra et tilladelsesfiskeri til et andet skal framelding og ansøgning om ny tilladelse indsendes samlet senest 3 arbejdsdage, før overgangen skal være effektiv. I forbindelse med frameldingen skal det samtidig angives, hvilken fangstmængde, der er landet i den rations- eller tilladelsesperiode, som frameldes.</w:t>
      </w:r>
    </w:p>
    <w:p w14:paraId="53A7DD0C" w14:textId="77777777" w:rsidR="00A720B5" w:rsidRPr="00750427" w:rsidRDefault="00A720B5" w:rsidP="00C92E62">
      <w:pPr>
        <w:pStyle w:val="Listeafsnit"/>
        <w:numPr>
          <w:ilvl w:val="0"/>
          <w:numId w:val="53"/>
        </w:numPr>
        <w:shd w:val="clear" w:color="auto" w:fill="FFFFFF"/>
        <w:spacing w:line="240" w:lineRule="auto"/>
        <w:rPr>
          <w:rFonts w:ascii="Tahoma" w:eastAsia="Times New Roman" w:hAnsi="Tahoma" w:cs="Tahoma"/>
          <w:color w:val="000000"/>
          <w:sz w:val="19"/>
          <w:szCs w:val="19"/>
          <w:lang w:eastAsia="da-DK"/>
        </w:rPr>
      </w:pPr>
      <w:r w:rsidRPr="00750427">
        <w:rPr>
          <w:rFonts w:ascii="Tahoma" w:eastAsia="Times New Roman" w:hAnsi="Tahoma" w:cs="Tahoma"/>
          <w:color w:val="000000"/>
          <w:sz w:val="19"/>
          <w:szCs w:val="19"/>
          <w:lang w:eastAsia="da-DK"/>
        </w:rPr>
        <w:t>Ved visse tilladelser kan der ske tilmelding og framelding via SMS. Fiskeristyrelsens SMS numre er: 2124 3319 eller 2523 7390</w:t>
      </w:r>
    </w:p>
    <w:tbl>
      <w:tblPr>
        <w:tblW w:w="0" w:type="auto"/>
        <w:tblCellMar>
          <w:left w:w="0" w:type="dxa"/>
          <w:right w:w="0" w:type="dxa"/>
        </w:tblCellMar>
        <w:tblLook w:val="04A0" w:firstRow="1" w:lastRow="0" w:firstColumn="1" w:lastColumn="0" w:noHBand="0" w:noVBand="1"/>
      </w:tblPr>
      <w:tblGrid>
        <w:gridCol w:w="9360"/>
      </w:tblGrid>
      <w:tr w:rsidR="00A720B5" w:rsidRPr="00A720B5" w14:paraId="5A83ADAB" w14:textId="77777777" w:rsidTr="00A720B5">
        <w:tc>
          <w:tcPr>
            <w:tcW w:w="0" w:type="auto"/>
            <w:tcBorders>
              <w:top w:val="nil"/>
              <w:left w:val="nil"/>
              <w:bottom w:val="nil"/>
              <w:right w:val="nil"/>
            </w:tcBorders>
            <w:hideMark/>
          </w:tcPr>
          <w:tbl>
            <w:tblPr>
              <w:tblW w:w="9360" w:type="dxa"/>
              <w:tblCellMar>
                <w:top w:w="15" w:type="dxa"/>
                <w:left w:w="15" w:type="dxa"/>
                <w:bottom w:w="15" w:type="dxa"/>
                <w:right w:w="15" w:type="dxa"/>
              </w:tblCellMar>
              <w:tblLook w:val="04A0" w:firstRow="1" w:lastRow="0" w:firstColumn="1" w:lastColumn="0" w:noHBand="0" w:noVBand="1"/>
            </w:tblPr>
            <w:tblGrid>
              <w:gridCol w:w="1321"/>
              <w:gridCol w:w="8039"/>
            </w:tblGrid>
            <w:tr w:rsidR="00A720B5" w:rsidRPr="00A720B5" w14:paraId="1D0E7D0C" w14:textId="77777777">
              <w:tc>
                <w:tcPr>
                  <w:tcW w:w="0" w:type="auto"/>
                  <w:gridSpan w:val="2"/>
                  <w:tcBorders>
                    <w:top w:val="nil"/>
                    <w:left w:val="nil"/>
                    <w:bottom w:val="nil"/>
                    <w:right w:val="nil"/>
                  </w:tcBorders>
                  <w:vAlign w:val="center"/>
                  <w:hideMark/>
                </w:tcPr>
                <w:p w14:paraId="69D7F63D" w14:textId="77777777" w:rsidR="00A720B5" w:rsidRPr="00A720B5" w:rsidRDefault="00A720B5" w:rsidP="00A720B5">
                  <w:pPr>
                    <w:spacing w:line="240" w:lineRule="auto"/>
                    <w:divId w:val="2045514474"/>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Liste over hvilke tilladelser, som kan til- og frameldes via SMS:</w:t>
                  </w:r>
                </w:p>
              </w:tc>
            </w:tr>
            <w:tr w:rsidR="00A720B5" w:rsidRPr="00A720B5" w14:paraId="21CB3106" w14:textId="77777777">
              <w:tc>
                <w:tcPr>
                  <w:tcW w:w="0" w:type="auto"/>
                  <w:tcBorders>
                    <w:top w:val="nil"/>
                    <w:left w:val="nil"/>
                    <w:bottom w:val="nil"/>
                    <w:right w:val="nil"/>
                  </w:tcBorders>
                  <w:hideMark/>
                </w:tcPr>
                <w:p w14:paraId="4FDFE4A3"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Licens 1200</w:t>
                  </w:r>
                </w:p>
              </w:tc>
              <w:tc>
                <w:tcPr>
                  <w:tcW w:w="0" w:type="auto"/>
                  <w:tcBorders>
                    <w:top w:val="nil"/>
                    <w:left w:val="nil"/>
                    <w:bottom w:val="nil"/>
                    <w:right w:val="nil"/>
                  </w:tcBorders>
                  <w:hideMark/>
                </w:tcPr>
                <w:p w14:paraId="5B5332A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Torsk i Østersøen og Bælterne</w:t>
                  </w:r>
                </w:p>
              </w:tc>
            </w:tr>
            <w:tr w:rsidR="00A720B5" w:rsidRPr="00A720B5" w14:paraId="7FB9085C" w14:textId="77777777">
              <w:tc>
                <w:tcPr>
                  <w:tcW w:w="0" w:type="auto"/>
                  <w:tcBorders>
                    <w:top w:val="nil"/>
                    <w:left w:val="nil"/>
                    <w:bottom w:val="nil"/>
                    <w:right w:val="nil"/>
                  </w:tcBorders>
                  <w:hideMark/>
                </w:tcPr>
                <w:p w14:paraId="0B246C6E"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Licens 1201</w:t>
                  </w:r>
                </w:p>
              </w:tc>
              <w:tc>
                <w:tcPr>
                  <w:tcW w:w="0" w:type="auto"/>
                  <w:tcBorders>
                    <w:top w:val="nil"/>
                    <w:left w:val="nil"/>
                    <w:bottom w:val="nil"/>
                    <w:right w:val="nil"/>
                  </w:tcBorders>
                  <w:hideMark/>
                </w:tcPr>
                <w:p w14:paraId="0F6062C0"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Brisling i Østersøen og Bælterne</w:t>
                  </w:r>
                </w:p>
              </w:tc>
            </w:tr>
            <w:tr w:rsidR="00A720B5" w:rsidRPr="00A720B5" w14:paraId="1E675E48" w14:textId="77777777">
              <w:tc>
                <w:tcPr>
                  <w:tcW w:w="0" w:type="auto"/>
                  <w:tcBorders>
                    <w:top w:val="nil"/>
                    <w:left w:val="nil"/>
                    <w:bottom w:val="nil"/>
                    <w:right w:val="nil"/>
                  </w:tcBorders>
                  <w:hideMark/>
                </w:tcPr>
                <w:p w14:paraId="78829C7E"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Licens 1202</w:t>
                  </w:r>
                </w:p>
              </w:tc>
              <w:tc>
                <w:tcPr>
                  <w:tcW w:w="0" w:type="auto"/>
                  <w:tcBorders>
                    <w:top w:val="nil"/>
                    <w:left w:val="nil"/>
                    <w:bottom w:val="nil"/>
                    <w:right w:val="nil"/>
                  </w:tcBorders>
                  <w:hideMark/>
                </w:tcPr>
                <w:p w14:paraId="45BA7D57"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Sild i Østersøen og Bælterne</w:t>
                  </w:r>
                </w:p>
              </w:tc>
            </w:tr>
            <w:tr w:rsidR="00A720B5" w:rsidRPr="00A720B5" w14:paraId="0CD35A2A" w14:textId="77777777">
              <w:tc>
                <w:tcPr>
                  <w:tcW w:w="0" w:type="auto"/>
                  <w:tcBorders>
                    <w:top w:val="nil"/>
                    <w:left w:val="nil"/>
                    <w:bottom w:val="nil"/>
                    <w:right w:val="nil"/>
                  </w:tcBorders>
                  <w:hideMark/>
                </w:tcPr>
                <w:p w14:paraId="7E98A44E"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Licens 1203</w:t>
                  </w:r>
                </w:p>
              </w:tc>
              <w:tc>
                <w:tcPr>
                  <w:tcW w:w="0" w:type="auto"/>
                  <w:tcBorders>
                    <w:top w:val="nil"/>
                    <w:left w:val="nil"/>
                    <w:bottom w:val="nil"/>
                    <w:right w:val="nil"/>
                  </w:tcBorders>
                  <w:hideMark/>
                </w:tcPr>
                <w:p w14:paraId="40E42E5C"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Laks i Østersøen og Bælterne</w:t>
                  </w:r>
                </w:p>
              </w:tc>
            </w:tr>
            <w:tr w:rsidR="00A720B5" w:rsidRPr="00A720B5" w14:paraId="11D71458" w14:textId="77777777">
              <w:tc>
                <w:tcPr>
                  <w:tcW w:w="0" w:type="auto"/>
                  <w:tcBorders>
                    <w:top w:val="nil"/>
                    <w:left w:val="nil"/>
                    <w:bottom w:val="nil"/>
                    <w:right w:val="nil"/>
                  </w:tcBorders>
                  <w:hideMark/>
                </w:tcPr>
                <w:p w14:paraId="2336AF7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Licens 1209</w:t>
                  </w:r>
                </w:p>
              </w:tc>
              <w:tc>
                <w:tcPr>
                  <w:tcW w:w="0" w:type="auto"/>
                  <w:tcBorders>
                    <w:top w:val="nil"/>
                    <w:left w:val="nil"/>
                    <w:bottom w:val="nil"/>
                    <w:right w:val="nil"/>
                  </w:tcBorders>
                  <w:hideMark/>
                </w:tcPr>
                <w:p w14:paraId="03F6102C"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Rationstilladelse efter tunge i Nordsøen</w:t>
                  </w:r>
                </w:p>
              </w:tc>
            </w:tr>
            <w:tr w:rsidR="00A720B5" w:rsidRPr="00A720B5" w14:paraId="2DC531A5" w14:textId="77777777">
              <w:tc>
                <w:tcPr>
                  <w:tcW w:w="0" w:type="auto"/>
                  <w:tcBorders>
                    <w:top w:val="nil"/>
                    <w:left w:val="nil"/>
                    <w:bottom w:val="nil"/>
                    <w:right w:val="nil"/>
                  </w:tcBorders>
                  <w:hideMark/>
                </w:tcPr>
                <w:p w14:paraId="03343BD4"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Licens 1211</w:t>
                  </w:r>
                </w:p>
              </w:tc>
              <w:tc>
                <w:tcPr>
                  <w:tcW w:w="0" w:type="auto"/>
                  <w:tcBorders>
                    <w:top w:val="nil"/>
                    <w:left w:val="nil"/>
                    <w:bottom w:val="nil"/>
                    <w:right w:val="nil"/>
                  </w:tcBorders>
                  <w:hideMark/>
                </w:tcPr>
                <w:p w14:paraId="05E7EEEA"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Rationstilladelse efter rødspætte i Kattegat</w:t>
                  </w:r>
                </w:p>
              </w:tc>
            </w:tr>
            <w:tr w:rsidR="00A720B5" w:rsidRPr="00A720B5" w14:paraId="0067D348" w14:textId="77777777">
              <w:tc>
                <w:tcPr>
                  <w:tcW w:w="0" w:type="auto"/>
                  <w:tcBorders>
                    <w:top w:val="nil"/>
                    <w:left w:val="nil"/>
                    <w:bottom w:val="nil"/>
                    <w:right w:val="nil"/>
                  </w:tcBorders>
                  <w:hideMark/>
                </w:tcPr>
                <w:p w14:paraId="010E5EFA"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Licens 1212</w:t>
                  </w:r>
                </w:p>
              </w:tc>
              <w:tc>
                <w:tcPr>
                  <w:tcW w:w="0" w:type="auto"/>
                  <w:tcBorders>
                    <w:top w:val="nil"/>
                    <w:left w:val="nil"/>
                    <w:bottom w:val="nil"/>
                    <w:right w:val="nil"/>
                  </w:tcBorders>
                  <w:hideMark/>
                </w:tcPr>
                <w:p w14:paraId="1F5E517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Rationstilladelse efter rødspætte i Skagerrak</w:t>
                  </w:r>
                </w:p>
              </w:tc>
            </w:tr>
            <w:tr w:rsidR="00A720B5" w:rsidRPr="00A720B5" w14:paraId="04180792" w14:textId="77777777">
              <w:tc>
                <w:tcPr>
                  <w:tcW w:w="0" w:type="auto"/>
                  <w:tcBorders>
                    <w:top w:val="nil"/>
                    <w:left w:val="nil"/>
                    <w:bottom w:val="nil"/>
                    <w:right w:val="nil"/>
                  </w:tcBorders>
                  <w:hideMark/>
                </w:tcPr>
                <w:p w14:paraId="2A21295B"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Licens 1213</w:t>
                  </w:r>
                </w:p>
              </w:tc>
              <w:tc>
                <w:tcPr>
                  <w:tcW w:w="0" w:type="auto"/>
                  <w:tcBorders>
                    <w:top w:val="nil"/>
                    <w:left w:val="nil"/>
                    <w:bottom w:val="nil"/>
                    <w:right w:val="nil"/>
                  </w:tcBorders>
                  <w:hideMark/>
                </w:tcPr>
                <w:p w14:paraId="553C4460"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Rationstilladelse efter rødspætte i Østersøen</w:t>
                  </w:r>
                </w:p>
              </w:tc>
            </w:tr>
            <w:tr w:rsidR="00A720B5" w:rsidRPr="00A720B5" w14:paraId="07747506" w14:textId="77777777">
              <w:tc>
                <w:tcPr>
                  <w:tcW w:w="0" w:type="auto"/>
                  <w:tcBorders>
                    <w:top w:val="nil"/>
                    <w:left w:val="nil"/>
                    <w:bottom w:val="nil"/>
                    <w:right w:val="nil"/>
                  </w:tcBorders>
                  <w:hideMark/>
                </w:tcPr>
                <w:p w14:paraId="28E726B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Licens 1218</w:t>
                  </w:r>
                </w:p>
              </w:tc>
              <w:tc>
                <w:tcPr>
                  <w:tcW w:w="0" w:type="auto"/>
                  <w:tcBorders>
                    <w:top w:val="nil"/>
                    <w:left w:val="nil"/>
                    <w:bottom w:val="nil"/>
                    <w:right w:val="nil"/>
                  </w:tcBorders>
                  <w:hideMark/>
                </w:tcPr>
                <w:p w14:paraId="46C4D03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Rationstilladelse efter kuller i Skagerrak, Kattegat, Østersøen og Bælterne</w:t>
                  </w:r>
                </w:p>
              </w:tc>
            </w:tr>
            <w:tr w:rsidR="00A720B5" w:rsidRPr="00A720B5" w14:paraId="0C8A293B" w14:textId="77777777">
              <w:tc>
                <w:tcPr>
                  <w:tcW w:w="0" w:type="auto"/>
                  <w:tcBorders>
                    <w:top w:val="nil"/>
                    <w:left w:val="nil"/>
                    <w:bottom w:val="nil"/>
                    <w:right w:val="nil"/>
                  </w:tcBorders>
                  <w:hideMark/>
                </w:tcPr>
                <w:p w14:paraId="19BA0CA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Licens 1223</w:t>
                  </w:r>
                </w:p>
              </w:tc>
              <w:tc>
                <w:tcPr>
                  <w:tcW w:w="0" w:type="auto"/>
                  <w:tcBorders>
                    <w:top w:val="nil"/>
                    <w:left w:val="nil"/>
                    <w:bottom w:val="nil"/>
                    <w:right w:val="nil"/>
                  </w:tcBorders>
                  <w:hideMark/>
                </w:tcPr>
                <w:p w14:paraId="1183E8E4"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Rationstilladelse efter kulmule i Nordsøen</w:t>
                  </w:r>
                </w:p>
              </w:tc>
            </w:tr>
            <w:tr w:rsidR="00A720B5" w:rsidRPr="00A720B5" w14:paraId="3DB72308" w14:textId="77777777">
              <w:tc>
                <w:tcPr>
                  <w:tcW w:w="0" w:type="auto"/>
                  <w:tcBorders>
                    <w:top w:val="nil"/>
                    <w:left w:val="nil"/>
                    <w:bottom w:val="nil"/>
                    <w:right w:val="nil"/>
                  </w:tcBorders>
                  <w:hideMark/>
                </w:tcPr>
                <w:p w14:paraId="2B5C6AF7"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Licens 1224</w:t>
                  </w:r>
                </w:p>
              </w:tc>
              <w:tc>
                <w:tcPr>
                  <w:tcW w:w="0" w:type="auto"/>
                  <w:tcBorders>
                    <w:top w:val="nil"/>
                    <w:left w:val="nil"/>
                    <w:bottom w:val="nil"/>
                    <w:right w:val="nil"/>
                  </w:tcBorders>
                  <w:hideMark/>
                </w:tcPr>
                <w:p w14:paraId="138057DB"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Rationstilladelse efter pighvar og slethvar i Nordsøen</w:t>
                  </w:r>
                </w:p>
              </w:tc>
            </w:tr>
            <w:tr w:rsidR="00A720B5" w:rsidRPr="00A720B5" w14:paraId="731F6BE2" w14:textId="77777777">
              <w:tc>
                <w:tcPr>
                  <w:tcW w:w="0" w:type="auto"/>
                  <w:tcBorders>
                    <w:top w:val="nil"/>
                    <w:left w:val="nil"/>
                    <w:bottom w:val="nil"/>
                    <w:right w:val="nil"/>
                  </w:tcBorders>
                  <w:hideMark/>
                </w:tcPr>
                <w:p w14:paraId="35C7C5C5"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Licens 1232</w:t>
                  </w:r>
                </w:p>
              </w:tc>
              <w:tc>
                <w:tcPr>
                  <w:tcW w:w="0" w:type="auto"/>
                  <w:tcBorders>
                    <w:top w:val="nil"/>
                    <w:left w:val="nil"/>
                    <w:bottom w:val="nil"/>
                    <w:right w:val="nil"/>
                  </w:tcBorders>
                  <w:hideMark/>
                </w:tcPr>
                <w:p w14:paraId="4BFAE491"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Rationstilladelse efter laks i Østersøen</w:t>
                  </w:r>
                </w:p>
              </w:tc>
            </w:tr>
          </w:tbl>
          <w:p w14:paraId="177ABBCF" w14:textId="77777777" w:rsidR="00A720B5" w:rsidRPr="00A720B5" w:rsidRDefault="00A720B5" w:rsidP="00A720B5">
            <w:pPr>
              <w:spacing w:before="200" w:after="200" w:line="240" w:lineRule="auto"/>
              <w:rPr>
                <w:rFonts w:ascii="Times New Roman" w:eastAsia="Times New Roman" w:hAnsi="Times New Roman" w:cs="Times New Roman"/>
                <w:sz w:val="19"/>
                <w:szCs w:val="19"/>
                <w:lang w:eastAsia="da-DK"/>
              </w:rPr>
            </w:pPr>
          </w:p>
        </w:tc>
      </w:tr>
    </w:tbl>
    <w:p w14:paraId="08AA5F2D"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En tilmelding, der afgives via SMS, skal indeholde:</w:t>
      </w:r>
    </w:p>
    <w:tbl>
      <w:tblPr>
        <w:tblW w:w="0" w:type="auto"/>
        <w:tblCellMar>
          <w:left w:w="0" w:type="dxa"/>
          <w:right w:w="0" w:type="dxa"/>
        </w:tblCellMar>
        <w:tblLook w:val="04A0" w:firstRow="1" w:lastRow="0" w:firstColumn="1" w:lastColumn="0" w:noHBand="0" w:noVBand="1"/>
      </w:tblPr>
      <w:tblGrid>
        <w:gridCol w:w="9395"/>
      </w:tblGrid>
      <w:tr w:rsidR="00A720B5" w:rsidRPr="00A720B5" w14:paraId="4DBF438E" w14:textId="77777777" w:rsidTr="00A720B5">
        <w:tc>
          <w:tcPr>
            <w:tcW w:w="0" w:type="auto"/>
            <w:tcBorders>
              <w:top w:val="nil"/>
              <w:left w:val="nil"/>
              <w:bottom w:val="nil"/>
              <w:right w:val="nil"/>
            </w:tcBorders>
            <w:hideMark/>
          </w:tcPr>
          <w:tbl>
            <w:tblPr>
              <w:tblW w:w="9375" w:type="dxa"/>
              <w:tblCellMar>
                <w:top w:w="15" w:type="dxa"/>
                <w:left w:w="15" w:type="dxa"/>
                <w:bottom w:w="15" w:type="dxa"/>
                <w:right w:w="15" w:type="dxa"/>
              </w:tblCellMar>
              <w:tblLook w:val="04A0" w:firstRow="1" w:lastRow="0" w:firstColumn="1" w:lastColumn="0" w:noHBand="0" w:noVBand="1"/>
            </w:tblPr>
            <w:tblGrid>
              <w:gridCol w:w="1615"/>
              <w:gridCol w:w="1834"/>
              <w:gridCol w:w="1467"/>
              <w:gridCol w:w="4459"/>
            </w:tblGrid>
            <w:tr w:rsidR="00A720B5" w:rsidRPr="00A720B5" w14:paraId="6A48047F" w14:textId="77777777">
              <w:tc>
                <w:tcPr>
                  <w:tcW w:w="0" w:type="auto"/>
                  <w:tcBorders>
                    <w:top w:val="single" w:sz="8" w:space="0" w:color="000000"/>
                    <w:left w:val="single" w:sz="8" w:space="0" w:color="000000"/>
                    <w:bottom w:val="single" w:sz="8" w:space="0" w:color="000000"/>
                    <w:right w:val="single" w:sz="8" w:space="0" w:color="000000"/>
                  </w:tcBorders>
                  <w:hideMark/>
                </w:tcPr>
                <w:p w14:paraId="0B1203F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Tilmelding</w:t>
                  </w:r>
                </w:p>
              </w:tc>
              <w:tc>
                <w:tcPr>
                  <w:tcW w:w="0" w:type="auto"/>
                  <w:tcBorders>
                    <w:top w:val="single" w:sz="8" w:space="0" w:color="000000"/>
                    <w:left w:val="single" w:sz="8" w:space="0" w:color="000000"/>
                    <w:bottom w:val="single" w:sz="8" w:space="0" w:color="000000"/>
                    <w:right w:val="single" w:sz="8" w:space="0" w:color="000000"/>
                  </w:tcBorders>
                  <w:hideMark/>
                </w:tcPr>
                <w:p w14:paraId="4D2EBA33"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Fartøjsident.</w:t>
                  </w:r>
                </w:p>
              </w:tc>
              <w:tc>
                <w:tcPr>
                  <w:tcW w:w="0" w:type="auto"/>
                  <w:tcBorders>
                    <w:top w:val="single" w:sz="8" w:space="0" w:color="000000"/>
                    <w:left w:val="single" w:sz="8" w:space="0" w:color="000000"/>
                    <w:bottom w:val="single" w:sz="8" w:space="0" w:color="000000"/>
                    <w:right w:val="single" w:sz="8" w:space="0" w:color="000000"/>
                  </w:tcBorders>
                  <w:hideMark/>
                </w:tcPr>
                <w:p w14:paraId="14AA1B75"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Licensnr.</w:t>
                  </w:r>
                </w:p>
              </w:tc>
              <w:tc>
                <w:tcPr>
                  <w:tcW w:w="0" w:type="auto"/>
                  <w:tcBorders>
                    <w:top w:val="single" w:sz="8" w:space="0" w:color="000000"/>
                    <w:left w:val="single" w:sz="8" w:space="0" w:color="000000"/>
                    <w:bottom w:val="single" w:sz="8" w:space="0" w:color="000000"/>
                    <w:right w:val="single" w:sz="8" w:space="0" w:color="000000"/>
                  </w:tcBorders>
                  <w:hideMark/>
                </w:tcPr>
                <w:p w14:paraId="5CEC24AE"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Dato for optagelse på licens</w:t>
                  </w:r>
                </w:p>
              </w:tc>
            </w:tr>
            <w:tr w:rsidR="00A720B5" w:rsidRPr="00A720B5" w14:paraId="29007FBD" w14:textId="77777777">
              <w:tc>
                <w:tcPr>
                  <w:tcW w:w="0" w:type="auto"/>
                  <w:tcBorders>
                    <w:top w:val="single" w:sz="8" w:space="0" w:color="000000"/>
                    <w:left w:val="single" w:sz="8" w:space="0" w:color="000000"/>
                    <w:bottom w:val="single" w:sz="8" w:space="0" w:color="000000"/>
                    <w:right w:val="single" w:sz="8" w:space="0" w:color="000000"/>
                  </w:tcBorders>
                  <w:hideMark/>
                </w:tcPr>
                <w:p w14:paraId="67E15B72"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LIT</w:t>
                  </w:r>
                </w:p>
              </w:tc>
              <w:tc>
                <w:tcPr>
                  <w:tcW w:w="0" w:type="auto"/>
                  <w:tcBorders>
                    <w:top w:val="single" w:sz="8" w:space="0" w:color="000000"/>
                    <w:left w:val="single" w:sz="8" w:space="0" w:color="000000"/>
                    <w:bottom w:val="single" w:sz="8" w:space="0" w:color="000000"/>
                    <w:right w:val="single" w:sz="8" w:space="0" w:color="000000"/>
                  </w:tcBorders>
                  <w:hideMark/>
                </w:tcPr>
                <w:p w14:paraId="4B7E000D"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Eks. : KE999</w:t>
                  </w:r>
                </w:p>
              </w:tc>
              <w:tc>
                <w:tcPr>
                  <w:tcW w:w="0" w:type="auto"/>
                  <w:tcBorders>
                    <w:top w:val="single" w:sz="8" w:space="0" w:color="000000"/>
                    <w:left w:val="single" w:sz="8" w:space="0" w:color="000000"/>
                    <w:bottom w:val="single" w:sz="8" w:space="0" w:color="000000"/>
                    <w:right w:val="single" w:sz="8" w:space="0" w:color="000000"/>
                  </w:tcBorders>
                  <w:hideMark/>
                </w:tcPr>
                <w:p w14:paraId="3BD4D22F"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Eks. : 999</w:t>
                  </w:r>
                </w:p>
              </w:tc>
              <w:tc>
                <w:tcPr>
                  <w:tcW w:w="0" w:type="auto"/>
                  <w:tcBorders>
                    <w:top w:val="single" w:sz="8" w:space="0" w:color="000000"/>
                    <w:left w:val="single" w:sz="8" w:space="0" w:color="000000"/>
                    <w:bottom w:val="single" w:sz="8" w:space="0" w:color="000000"/>
                    <w:right w:val="single" w:sz="8" w:space="0" w:color="000000"/>
                  </w:tcBorders>
                  <w:hideMark/>
                </w:tcPr>
                <w:p w14:paraId="6E90184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Mmdd Eks. : 0109</w:t>
                  </w:r>
                </w:p>
              </w:tc>
            </w:tr>
            <w:tr w:rsidR="00A720B5" w:rsidRPr="00A720B5" w14:paraId="627C58EF" w14:textId="77777777">
              <w:trPr>
                <w:trHeight w:val="300"/>
              </w:trPr>
              <w:tc>
                <w:tcPr>
                  <w:tcW w:w="0" w:type="auto"/>
                  <w:gridSpan w:val="4"/>
                  <w:tcBorders>
                    <w:top w:val="single" w:sz="8" w:space="0" w:color="000000"/>
                    <w:left w:val="single" w:sz="8" w:space="0" w:color="000000"/>
                    <w:bottom w:val="single" w:sz="8" w:space="0" w:color="000000"/>
                    <w:right w:val="single" w:sz="8" w:space="0" w:color="000000"/>
                  </w:tcBorders>
                  <w:hideMark/>
                </w:tcPr>
                <w:p w14:paraId="133139A0"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06137E85" w14:textId="77777777">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576CB04D"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Framelding</w:t>
                  </w:r>
                </w:p>
              </w:tc>
              <w:tc>
                <w:tcPr>
                  <w:tcW w:w="0" w:type="auto"/>
                  <w:tcBorders>
                    <w:top w:val="single" w:sz="8" w:space="0" w:color="000000"/>
                    <w:left w:val="single" w:sz="8" w:space="0" w:color="000000"/>
                    <w:bottom w:val="single" w:sz="8" w:space="0" w:color="000000"/>
                    <w:right w:val="single" w:sz="8" w:space="0" w:color="000000"/>
                  </w:tcBorders>
                  <w:hideMark/>
                </w:tcPr>
                <w:p w14:paraId="7FB44DE4"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Fartøjsident.</w:t>
                  </w:r>
                </w:p>
              </w:tc>
              <w:tc>
                <w:tcPr>
                  <w:tcW w:w="0" w:type="auto"/>
                  <w:tcBorders>
                    <w:top w:val="single" w:sz="8" w:space="0" w:color="000000"/>
                    <w:left w:val="single" w:sz="8" w:space="0" w:color="000000"/>
                    <w:bottom w:val="single" w:sz="8" w:space="0" w:color="000000"/>
                    <w:right w:val="single" w:sz="8" w:space="0" w:color="000000"/>
                  </w:tcBorders>
                  <w:hideMark/>
                </w:tcPr>
                <w:p w14:paraId="431D0E74"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Licensnr.</w:t>
                  </w:r>
                </w:p>
              </w:tc>
              <w:tc>
                <w:tcPr>
                  <w:tcW w:w="0" w:type="auto"/>
                  <w:tcBorders>
                    <w:top w:val="single" w:sz="8" w:space="0" w:color="000000"/>
                    <w:left w:val="single" w:sz="8" w:space="0" w:color="000000"/>
                    <w:bottom w:val="single" w:sz="8" w:space="0" w:color="000000"/>
                    <w:right w:val="single" w:sz="8" w:space="0" w:color="000000"/>
                  </w:tcBorders>
                  <w:hideMark/>
                </w:tcPr>
                <w:p w14:paraId="4CC03DE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Dato for sidste dag på licensnr.</w:t>
                  </w:r>
                </w:p>
              </w:tc>
            </w:tr>
            <w:tr w:rsidR="00A720B5" w:rsidRPr="00A720B5" w14:paraId="2EE7B04F" w14:textId="77777777">
              <w:tc>
                <w:tcPr>
                  <w:tcW w:w="0" w:type="auto"/>
                  <w:tcBorders>
                    <w:top w:val="single" w:sz="8" w:space="0" w:color="000000"/>
                    <w:left w:val="single" w:sz="8" w:space="0" w:color="000000"/>
                    <w:bottom w:val="single" w:sz="8" w:space="0" w:color="000000"/>
                    <w:right w:val="single" w:sz="8" w:space="0" w:color="000000"/>
                  </w:tcBorders>
                  <w:hideMark/>
                </w:tcPr>
                <w:p w14:paraId="34E95F40"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lastRenderedPageBreak/>
                    <w:t>LIF</w:t>
                  </w:r>
                </w:p>
              </w:tc>
              <w:tc>
                <w:tcPr>
                  <w:tcW w:w="0" w:type="auto"/>
                  <w:tcBorders>
                    <w:top w:val="single" w:sz="8" w:space="0" w:color="000000"/>
                    <w:left w:val="single" w:sz="8" w:space="0" w:color="000000"/>
                    <w:bottom w:val="single" w:sz="8" w:space="0" w:color="000000"/>
                    <w:right w:val="single" w:sz="8" w:space="0" w:color="000000"/>
                  </w:tcBorders>
                  <w:hideMark/>
                </w:tcPr>
                <w:p w14:paraId="77F7F72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Eks. : KE999</w:t>
                  </w:r>
                </w:p>
              </w:tc>
              <w:tc>
                <w:tcPr>
                  <w:tcW w:w="0" w:type="auto"/>
                  <w:tcBorders>
                    <w:top w:val="single" w:sz="8" w:space="0" w:color="000000"/>
                    <w:left w:val="single" w:sz="8" w:space="0" w:color="000000"/>
                    <w:bottom w:val="single" w:sz="8" w:space="0" w:color="000000"/>
                    <w:right w:val="single" w:sz="8" w:space="0" w:color="000000"/>
                  </w:tcBorders>
                  <w:hideMark/>
                </w:tcPr>
                <w:p w14:paraId="7ED1C2B9"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Eks. : 999</w:t>
                  </w:r>
                </w:p>
              </w:tc>
              <w:tc>
                <w:tcPr>
                  <w:tcW w:w="0" w:type="auto"/>
                  <w:tcBorders>
                    <w:top w:val="single" w:sz="8" w:space="0" w:color="000000"/>
                    <w:left w:val="single" w:sz="8" w:space="0" w:color="000000"/>
                    <w:bottom w:val="single" w:sz="8" w:space="0" w:color="000000"/>
                    <w:right w:val="single" w:sz="8" w:space="0" w:color="000000"/>
                  </w:tcBorders>
                  <w:hideMark/>
                </w:tcPr>
                <w:p w14:paraId="5028238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Mmdd Eks. : 0115</w:t>
                  </w:r>
                </w:p>
              </w:tc>
            </w:tr>
          </w:tbl>
          <w:p w14:paraId="09639E5E" w14:textId="77777777" w:rsidR="00A720B5" w:rsidRPr="00A720B5" w:rsidRDefault="00A720B5" w:rsidP="00A720B5">
            <w:pPr>
              <w:spacing w:before="200" w:after="200" w:line="240" w:lineRule="auto"/>
              <w:rPr>
                <w:rFonts w:ascii="Times New Roman" w:eastAsia="Times New Roman" w:hAnsi="Times New Roman" w:cs="Times New Roman"/>
                <w:sz w:val="19"/>
                <w:szCs w:val="19"/>
                <w:lang w:eastAsia="da-DK"/>
              </w:rPr>
            </w:pPr>
          </w:p>
        </w:tc>
      </w:tr>
    </w:tbl>
    <w:p w14:paraId="3D8F7C66"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lastRenderedPageBreak/>
        <w:t>Fiskeristyrelsen sender automatisk en kvittering der angiver om framelding er korrekt (OK) eller om der var en fejl.</w:t>
      </w:r>
    </w:p>
    <w:p w14:paraId="44A4186A"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Efter kl. 16.00 kan der ikke ske framelding, som har virkning for indeværende døgn, og ikke ske tilmelding, som har virkning fra det følgende døgn.</w:t>
      </w:r>
    </w:p>
    <w:p w14:paraId="66497FA9" w14:textId="77777777" w:rsidR="00A720B5" w:rsidRPr="00A720B5" w:rsidRDefault="001354F6" w:rsidP="00A720B5">
      <w:pPr>
        <w:spacing w:before="200" w:after="200" w:line="240" w:lineRule="auto"/>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pict w14:anchorId="6ECF8EB6">
          <v:rect id="_x0000_i1026" style="width:374.85pt;height:.75pt" o:hrpct="0" o:hralign="center" o:hrstd="t" o:hrnoshade="t" o:hr="t" fillcolor="#dedede" stroked="f"/>
        </w:pict>
      </w:r>
    </w:p>
    <w:p w14:paraId="2CB3587A" w14:textId="77777777" w:rsidR="00A720B5" w:rsidRPr="00A720B5" w:rsidRDefault="00A720B5" w:rsidP="00A720B5">
      <w:pPr>
        <w:shd w:val="clear" w:color="auto" w:fill="FFFFFF"/>
        <w:spacing w:before="400" w:after="120" w:line="240" w:lineRule="auto"/>
        <w:jc w:val="right"/>
        <w:rPr>
          <w:rFonts w:ascii="Tahoma" w:eastAsia="Times New Roman" w:hAnsi="Tahoma" w:cs="Tahoma"/>
          <w:b/>
          <w:bCs/>
          <w:color w:val="000000"/>
          <w:sz w:val="28"/>
          <w:szCs w:val="28"/>
          <w:lang w:eastAsia="da-DK"/>
        </w:rPr>
      </w:pPr>
      <w:r w:rsidRPr="00A720B5">
        <w:rPr>
          <w:rFonts w:ascii="Tahoma" w:eastAsia="Times New Roman" w:hAnsi="Tahoma" w:cs="Tahoma"/>
          <w:b/>
          <w:bCs/>
          <w:color w:val="000000"/>
          <w:sz w:val="28"/>
          <w:szCs w:val="28"/>
          <w:lang w:eastAsia="da-DK"/>
        </w:rPr>
        <w:t>Bilag 3</w:t>
      </w:r>
    </w:p>
    <w:p w14:paraId="7756113D" w14:textId="77777777" w:rsidR="00A720B5" w:rsidRPr="00A720B5" w:rsidRDefault="00A720B5" w:rsidP="00A720B5">
      <w:pPr>
        <w:shd w:val="clear" w:color="auto" w:fill="FFFFFF"/>
        <w:spacing w:after="120" w:line="240" w:lineRule="auto"/>
        <w:jc w:val="center"/>
        <w:rPr>
          <w:rFonts w:ascii="Tahoma" w:eastAsia="Times New Roman" w:hAnsi="Tahoma" w:cs="Tahoma"/>
          <w:b/>
          <w:bCs/>
          <w:color w:val="000000"/>
          <w:sz w:val="24"/>
          <w:szCs w:val="24"/>
          <w:lang w:eastAsia="da-DK"/>
        </w:rPr>
      </w:pPr>
      <w:r w:rsidRPr="00A720B5">
        <w:rPr>
          <w:rFonts w:ascii="Tahoma" w:eastAsia="Times New Roman" w:hAnsi="Tahoma" w:cs="Tahoma"/>
          <w:b/>
          <w:bCs/>
          <w:color w:val="000000"/>
          <w:sz w:val="24"/>
          <w:szCs w:val="24"/>
          <w:lang w:eastAsia="da-DK"/>
        </w:rPr>
        <w:t>Tilladelser</w:t>
      </w:r>
    </w:p>
    <w:p w14:paraId="3BE057F5"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A.</w:t>
      </w:r>
      <w:r w:rsidRPr="00A720B5">
        <w:rPr>
          <w:rFonts w:ascii="Tahoma" w:eastAsia="Times New Roman" w:hAnsi="Tahoma" w:cs="Tahoma"/>
          <w:color w:val="000000"/>
          <w:sz w:val="19"/>
          <w:szCs w:val="19"/>
          <w:lang w:eastAsia="da-DK"/>
        </w:rPr>
        <w:t> </w:t>
      </w:r>
      <w:r w:rsidRPr="00A720B5">
        <w:rPr>
          <w:rFonts w:ascii="Tahoma" w:eastAsia="Times New Roman" w:hAnsi="Tahoma" w:cs="Tahoma"/>
          <w:b/>
          <w:bCs/>
          <w:color w:val="000000"/>
          <w:sz w:val="19"/>
          <w:szCs w:val="19"/>
          <w:lang w:eastAsia="da-DK"/>
        </w:rPr>
        <w:t>Særlige vilkår.</w:t>
      </w:r>
    </w:p>
    <w:p w14:paraId="289B2327" w14:textId="77777777" w:rsidR="00A720B5" w:rsidRPr="00A720B5" w:rsidRDefault="00A720B5" w:rsidP="00A720B5">
      <w:pPr>
        <w:shd w:val="clear" w:color="auto" w:fill="FFFFFF"/>
        <w:spacing w:before="200"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En tilladelse kan bl.a. gøres betinget af overholdelse af nedennævnte forhold samt vilkår vedrørende det enkelte fiskeri:</w:t>
      </w:r>
    </w:p>
    <w:p w14:paraId="62A05E24" w14:textId="77777777" w:rsidR="00A720B5" w:rsidRPr="00A720B5" w:rsidRDefault="00A720B5" w:rsidP="00C92E62">
      <w:pPr>
        <w:pStyle w:val="Listeafsnit"/>
        <w:numPr>
          <w:ilvl w:val="0"/>
          <w:numId w:val="42"/>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Fastlæggelse af en højst tilladt fangstmængde for en periode.</w:t>
      </w:r>
    </w:p>
    <w:p w14:paraId="3D487627" w14:textId="77777777" w:rsidR="00A720B5" w:rsidRPr="00A720B5" w:rsidRDefault="00A720B5" w:rsidP="00C92E62">
      <w:pPr>
        <w:pStyle w:val="Listeafsnit"/>
        <w:numPr>
          <w:ilvl w:val="0"/>
          <w:numId w:val="42"/>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Krav til afsætning eller anvendelse af fangsten og fangstens behandling.</w:t>
      </w:r>
    </w:p>
    <w:p w14:paraId="1FE97F4D" w14:textId="77777777" w:rsidR="00A720B5" w:rsidRPr="00A720B5" w:rsidRDefault="00A720B5" w:rsidP="00C92E62">
      <w:pPr>
        <w:pStyle w:val="Listeafsnit"/>
        <w:numPr>
          <w:ilvl w:val="0"/>
          <w:numId w:val="42"/>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Krav vedrørende målarter, bifangster, mindstemål og lignende.</w:t>
      </w:r>
    </w:p>
    <w:p w14:paraId="5BC56B3D" w14:textId="7DAAE96D" w:rsidR="00A720B5" w:rsidRPr="00A720B5" w:rsidRDefault="00A720B5" w:rsidP="00C92E62">
      <w:pPr>
        <w:pStyle w:val="Listeafsnit"/>
        <w:numPr>
          <w:ilvl w:val="0"/>
          <w:numId w:val="42"/>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Krav om udnyttelse af tilladelsen inden</w:t>
      </w:r>
      <w:r w:rsidR="00BD76BF">
        <w:rPr>
          <w:rFonts w:ascii="Tahoma" w:eastAsia="Times New Roman" w:hAnsi="Tahoma" w:cs="Tahoma"/>
          <w:color w:val="000000"/>
          <w:sz w:val="19"/>
          <w:szCs w:val="19"/>
          <w:lang w:eastAsia="da-DK"/>
        </w:rPr>
        <w:t xml:space="preserve"> </w:t>
      </w:r>
      <w:r w:rsidRPr="00A720B5">
        <w:rPr>
          <w:rFonts w:ascii="Tahoma" w:eastAsia="Times New Roman" w:hAnsi="Tahoma" w:cs="Tahoma"/>
          <w:color w:val="000000"/>
          <w:sz w:val="19"/>
          <w:szCs w:val="19"/>
          <w:lang w:eastAsia="da-DK"/>
        </w:rPr>
        <w:t>for en nærmere angiven frist som betingelse for opretholdelse af tilladelsen.</w:t>
      </w:r>
    </w:p>
    <w:p w14:paraId="3FAFDAD4" w14:textId="77777777" w:rsidR="00A720B5" w:rsidRPr="00A720B5" w:rsidRDefault="00A720B5" w:rsidP="00C92E62">
      <w:pPr>
        <w:pStyle w:val="Listeafsnit"/>
        <w:numPr>
          <w:ilvl w:val="0"/>
          <w:numId w:val="42"/>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Krav om forudanmeldelse af ankomst og losning i overensstemmelse med bilag 5a eller krav om forudanmeldelse af ind- og udsejling af farvand i overensstemmelse med bilag 5b.</w:t>
      </w:r>
    </w:p>
    <w:p w14:paraId="586ABE6C" w14:textId="77777777" w:rsidR="00A720B5" w:rsidRPr="00A720B5" w:rsidRDefault="00A720B5" w:rsidP="00C92E62">
      <w:pPr>
        <w:pStyle w:val="Listeafsnit"/>
        <w:numPr>
          <w:ilvl w:val="0"/>
          <w:numId w:val="42"/>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Det fremgår af tilladelsen, om det er tilladt at udøve andre fiskerier eller medbringe og lande andre arter i tilladelsesperioden eller i tilknytning hertil.</w:t>
      </w:r>
    </w:p>
    <w:p w14:paraId="1218130C"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B.</w:t>
      </w:r>
      <w:r w:rsidRPr="00A720B5">
        <w:rPr>
          <w:rFonts w:ascii="Tahoma" w:eastAsia="Times New Roman" w:hAnsi="Tahoma" w:cs="Tahoma"/>
          <w:color w:val="000000"/>
          <w:sz w:val="19"/>
          <w:szCs w:val="19"/>
          <w:lang w:eastAsia="da-DK"/>
        </w:rPr>
        <w:t> </w:t>
      </w:r>
      <w:r w:rsidRPr="00A720B5">
        <w:rPr>
          <w:rFonts w:ascii="Tahoma" w:eastAsia="Times New Roman" w:hAnsi="Tahoma" w:cs="Tahoma"/>
          <w:b/>
          <w:bCs/>
          <w:color w:val="000000"/>
          <w:sz w:val="19"/>
          <w:szCs w:val="19"/>
          <w:lang w:eastAsia="da-DK"/>
        </w:rPr>
        <w:t>Generelle vilkår.</w:t>
      </w:r>
    </w:p>
    <w:p w14:paraId="409F76B8" w14:textId="77777777" w:rsidR="00A720B5" w:rsidRPr="00A720B5" w:rsidRDefault="00A720B5" w:rsidP="00A720B5">
      <w:pPr>
        <w:shd w:val="clear" w:color="auto" w:fill="FFFFFF"/>
        <w:spacing w:before="200"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En tilladelse gives på følgende generelle vilkår:</w:t>
      </w:r>
    </w:p>
    <w:p w14:paraId="409A55FF" w14:textId="77777777" w:rsidR="00A720B5" w:rsidRPr="00A720B5" w:rsidRDefault="00A720B5" w:rsidP="00C92E62">
      <w:pPr>
        <w:pStyle w:val="Listeafsnit"/>
        <w:numPr>
          <w:ilvl w:val="0"/>
          <w:numId w:val="43"/>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Fiskeriet skal foregå i overensstemmelse med gældende love, bekendtgørelser, m.v. vedrørende fiskeri, herunder EU-retsforskrifter.</w:t>
      </w:r>
    </w:p>
    <w:p w14:paraId="7BE1F9B7" w14:textId="77777777" w:rsidR="00A720B5" w:rsidRPr="00A720B5" w:rsidRDefault="00A720B5" w:rsidP="00C92E62">
      <w:pPr>
        <w:pStyle w:val="Listeafsnit"/>
        <w:numPr>
          <w:ilvl w:val="0"/>
          <w:numId w:val="43"/>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Tilladelsen kan ikke overdrages eller på anden måde overgå til andre.</w:t>
      </w:r>
    </w:p>
    <w:p w14:paraId="2735D8C5" w14:textId="77777777" w:rsidR="00A720B5" w:rsidRPr="00A720B5" w:rsidRDefault="00A720B5" w:rsidP="00C92E62">
      <w:pPr>
        <w:pStyle w:val="Listeafsnit"/>
        <w:numPr>
          <w:ilvl w:val="0"/>
          <w:numId w:val="43"/>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Tilladelsen bortfalder ved helt eller delvis ændring af ejerforholdene.</w:t>
      </w:r>
    </w:p>
    <w:p w14:paraId="57C9B7A2" w14:textId="77777777" w:rsidR="00A720B5" w:rsidRPr="00A720B5" w:rsidRDefault="00A720B5" w:rsidP="00C92E62">
      <w:pPr>
        <w:pStyle w:val="Listeafsnit"/>
        <w:numPr>
          <w:ilvl w:val="0"/>
          <w:numId w:val="43"/>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For alle fartøjer, der ikke er undtaget for logbogspligt i henhold til nationale regler og EU-regler, skal der altid føres logbog, uanset hvilke arter der fiskes. Logbogen skal ved landing i dansk havn i umiddelbar tilknytning til landing og losning afleveres eller fremsendes til den lokale afdeling af Fiskeristyrelsen, i hvis område landingshavnen ligger, uanset om der efter de almindelige regler gælder en længere frist for aflevering. Ved landing i udenlandsk havn, fremsendes logbogsbladene til den lokale afdeling af Fiskeristyrelsen, i hvis område fartøjets hjemhavn er beliggende jf.</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s bekendtgørelse om føring af logbog, m.v.</w:t>
      </w:r>
    </w:p>
    <w:p w14:paraId="7096B949" w14:textId="77777777" w:rsidR="00A720B5" w:rsidRPr="00A720B5" w:rsidRDefault="00A720B5" w:rsidP="00C92E62">
      <w:pPr>
        <w:pStyle w:val="Listeafsnit"/>
        <w:numPr>
          <w:ilvl w:val="0"/>
          <w:numId w:val="43"/>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Ændrede vilkår for tilladelsen, herunder dens bortfald som helhed, kan meddeles i overensstemmelse med bilag 6.</w:t>
      </w:r>
    </w:p>
    <w:p w14:paraId="614F13E3" w14:textId="77777777" w:rsidR="00A720B5" w:rsidRPr="00A720B5" w:rsidRDefault="00A720B5" w:rsidP="00C92E62">
      <w:pPr>
        <w:pStyle w:val="Listeafsnit"/>
        <w:numPr>
          <w:ilvl w:val="0"/>
          <w:numId w:val="43"/>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Kun fartøjer med samme tilladelse (samme licenslistenummer) kan udøve parfiskeri.</w:t>
      </w:r>
    </w:p>
    <w:p w14:paraId="31BADABC" w14:textId="77777777" w:rsidR="00A720B5" w:rsidRPr="00A720B5" w:rsidRDefault="00A720B5" w:rsidP="00C92E62">
      <w:pPr>
        <w:pStyle w:val="Listeafsnit"/>
        <w:numPr>
          <w:ilvl w:val="0"/>
          <w:numId w:val="43"/>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Under udøvelse af fiskerier, der er omfattet af observatørordninger, er fartøjsføreren forpligtet til at tage observatører om bord i henhold til nærmere regler herom.</w:t>
      </w:r>
    </w:p>
    <w:p w14:paraId="68662E05"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C.</w:t>
      </w:r>
      <w:r w:rsidRPr="00A720B5">
        <w:rPr>
          <w:rFonts w:ascii="Tahoma" w:eastAsia="Times New Roman" w:hAnsi="Tahoma" w:cs="Tahoma"/>
          <w:color w:val="000000"/>
          <w:sz w:val="19"/>
          <w:szCs w:val="19"/>
          <w:lang w:eastAsia="da-DK"/>
        </w:rPr>
        <w:t> </w:t>
      </w:r>
      <w:r w:rsidRPr="00A720B5">
        <w:rPr>
          <w:rFonts w:ascii="Tahoma" w:eastAsia="Times New Roman" w:hAnsi="Tahoma" w:cs="Tahoma"/>
          <w:b/>
          <w:bCs/>
          <w:color w:val="000000"/>
          <w:sz w:val="19"/>
          <w:szCs w:val="19"/>
          <w:lang w:eastAsia="da-DK"/>
        </w:rPr>
        <w:t>Manglende overholdelse af vilkår.</w:t>
      </w:r>
    </w:p>
    <w:p w14:paraId="330059D9"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Hvis vilkårene (såvel de særlige som de generelle) i tilladelsen ikke overholdes, kan den inddrages uden varsel, jf. § 37, stk. 2, i fiskeriloven.</w:t>
      </w:r>
    </w:p>
    <w:p w14:paraId="2F83A01E" w14:textId="77777777" w:rsidR="00A720B5" w:rsidRPr="00A720B5" w:rsidRDefault="001354F6" w:rsidP="00A720B5">
      <w:pPr>
        <w:spacing w:before="200" w:after="200" w:line="240" w:lineRule="auto"/>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pict w14:anchorId="2BA2DDD2">
          <v:rect id="_x0000_i1027" style="width:374.85pt;height:.75pt" o:hrpct="0" o:hralign="center" o:hrstd="t" o:hrnoshade="t" o:hr="t" fillcolor="#dedede" stroked="f"/>
        </w:pict>
      </w:r>
    </w:p>
    <w:p w14:paraId="67A260E8" w14:textId="77777777" w:rsidR="00A720B5" w:rsidRPr="00A720B5" w:rsidRDefault="00A720B5" w:rsidP="00A720B5">
      <w:pPr>
        <w:shd w:val="clear" w:color="auto" w:fill="FFFFFF"/>
        <w:spacing w:before="400" w:after="120" w:line="240" w:lineRule="auto"/>
        <w:jc w:val="right"/>
        <w:rPr>
          <w:rFonts w:ascii="Tahoma" w:eastAsia="Times New Roman" w:hAnsi="Tahoma" w:cs="Tahoma"/>
          <w:b/>
          <w:bCs/>
          <w:color w:val="000000"/>
          <w:sz w:val="28"/>
          <w:szCs w:val="28"/>
          <w:lang w:eastAsia="da-DK"/>
        </w:rPr>
      </w:pPr>
      <w:r w:rsidRPr="00A720B5">
        <w:rPr>
          <w:rFonts w:ascii="Tahoma" w:eastAsia="Times New Roman" w:hAnsi="Tahoma" w:cs="Tahoma"/>
          <w:b/>
          <w:bCs/>
          <w:color w:val="000000"/>
          <w:sz w:val="28"/>
          <w:szCs w:val="28"/>
          <w:lang w:eastAsia="da-DK"/>
        </w:rPr>
        <w:lastRenderedPageBreak/>
        <w:t>Bilag 4</w:t>
      </w:r>
    </w:p>
    <w:p w14:paraId="5B6CA575" w14:textId="77777777" w:rsidR="00A720B5" w:rsidRPr="00A720B5" w:rsidRDefault="00A720B5" w:rsidP="00A720B5">
      <w:pPr>
        <w:shd w:val="clear" w:color="auto" w:fill="FFFFFF"/>
        <w:spacing w:after="120" w:line="240" w:lineRule="auto"/>
        <w:jc w:val="center"/>
        <w:rPr>
          <w:rFonts w:ascii="Tahoma" w:eastAsia="Times New Roman" w:hAnsi="Tahoma" w:cs="Tahoma"/>
          <w:b/>
          <w:bCs/>
          <w:color w:val="000000"/>
          <w:sz w:val="24"/>
          <w:szCs w:val="24"/>
          <w:lang w:eastAsia="da-DK"/>
        </w:rPr>
      </w:pPr>
      <w:r w:rsidRPr="00A720B5">
        <w:rPr>
          <w:rFonts w:ascii="Tahoma" w:eastAsia="Times New Roman" w:hAnsi="Tahoma" w:cs="Tahoma"/>
          <w:b/>
          <w:bCs/>
          <w:color w:val="000000"/>
          <w:sz w:val="24"/>
          <w:szCs w:val="24"/>
          <w:lang w:eastAsia="da-DK"/>
        </w:rPr>
        <w:t>Omregningsfaktorer ved opgørelse af mængder</w:t>
      </w:r>
    </w:p>
    <w:p w14:paraId="72145909"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Faktorer, der anvendes af Fiskeristyrelsen ved omregning af fisk, der er fanget i EU-farvande, og landes med en anden behandlingsgrad end ”levende fisk”, til ”levende fisk” med henblik på kontrol af mængdemæssige begrænsninger, jf. § 9, stk. 2:</w:t>
      </w:r>
    </w:p>
    <w:tbl>
      <w:tblPr>
        <w:tblW w:w="0" w:type="auto"/>
        <w:tblCellMar>
          <w:left w:w="0" w:type="dxa"/>
          <w:right w:w="0" w:type="dxa"/>
        </w:tblCellMar>
        <w:tblLook w:val="04A0" w:firstRow="1" w:lastRow="0" w:firstColumn="1" w:lastColumn="0" w:noHBand="0" w:noVBand="1"/>
      </w:tblPr>
      <w:tblGrid>
        <w:gridCol w:w="9380"/>
      </w:tblGrid>
      <w:tr w:rsidR="00A720B5" w:rsidRPr="00A720B5" w14:paraId="46D2C104" w14:textId="77777777" w:rsidTr="00A720B5">
        <w:tc>
          <w:tcPr>
            <w:tcW w:w="0" w:type="auto"/>
            <w:tcBorders>
              <w:top w:val="nil"/>
              <w:left w:val="nil"/>
              <w:bottom w:val="nil"/>
              <w:right w:val="nil"/>
            </w:tcBorders>
            <w:hideMark/>
          </w:tcPr>
          <w:tbl>
            <w:tblPr>
              <w:tblW w:w="9360" w:type="dxa"/>
              <w:tblCellMar>
                <w:top w:w="15" w:type="dxa"/>
                <w:left w:w="15" w:type="dxa"/>
                <w:bottom w:w="15" w:type="dxa"/>
                <w:right w:w="15" w:type="dxa"/>
              </w:tblCellMar>
              <w:tblLook w:val="04A0" w:firstRow="1" w:lastRow="0" w:firstColumn="1" w:lastColumn="0" w:noHBand="0" w:noVBand="1"/>
            </w:tblPr>
            <w:tblGrid>
              <w:gridCol w:w="2923"/>
              <w:gridCol w:w="3315"/>
              <w:gridCol w:w="3122"/>
            </w:tblGrid>
            <w:tr w:rsidR="00A720B5" w:rsidRPr="00A720B5" w14:paraId="1BC1855E" w14:textId="77777777">
              <w:tc>
                <w:tcPr>
                  <w:tcW w:w="0" w:type="auto"/>
                  <w:tcBorders>
                    <w:top w:val="single" w:sz="8" w:space="0" w:color="000000"/>
                    <w:left w:val="single" w:sz="8" w:space="0" w:color="000000"/>
                    <w:bottom w:val="single" w:sz="8" w:space="0" w:color="000000"/>
                    <w:right w:val="single" w:sz="8" w:space="0" w:color="000000"/>
                  </w:tcBorders>
                  <w:hideMark/>
                </w:tcPr>
                <w:p w14:paraId="11A89ED1"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Art</w:t>
                  </w:r>
                </w:p>
              </w:tc>
              <w:tc>
                <w:tcPr>
                  <w:tcW w:w="0" w:type="auto"/>
                  <w:tcBorders>
                    <w:top w:val="single" w:sz="8" w:space="0" w:color="000000"/>
                    <w:left w:val="single" w:sz="8" w:space="0" w:color="000000"/>
                    <w:bottom w:val="single" w:sz="8" w:space="0" w:color="000000"/>
                    <w:right w:val="single" w:sz="8" w:space="0" w:color="000000"/>
                  </w:tcBorders>
                  <w:hideMark/>
                </w:tcPr>
                <w:p w14:paraId="0CE164D0"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Landingstilstand</w:t>
                  </w:r>
                </w:p>
              </w:tc>
              <w:tc>
                <w:tcPr>
                  <w:tcW w:w="0" w:type="auto"/>
                  <w:tcBorders>
                    <w:top w:val="single" w:sz="8" w:space="0" w:color="000000"/>
                    <w:left w:val="single" w:sz="8" w:space="0" w:color="000000"/>
                    <w:bottom w:val="single" w:sz="8" w:space="0" w:color="000000"/>
                    <w:right w:val="single" w:sz="8" w:space="0" w:color="000000"/>
                  </w:tcBorders>
                  <w:hideMark/>
                </w:tcPr>
                <w:p w14:paraId="3DE52B79"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Faktor for omregning til levende fisk</w:t>
                  </w:r>
                </w:p>
              </w:tc>
            </w:tr>
            <w:tr w:rsidR="00A720B5" w:rsidRPr="00A720B5" w14:paraId="267B27B7" w14:textId="77777777">
              <w:tc>
                <w:tcPr>
                  <w:tcW w:w="0" w:type="auto"/>
                  <w:tcBorders>
                    <w:top w:val="single" w:sz="8" w:space="0" w:color="000000"/>
                    <w:left w:val="single" w:sz="8" w:space="0" w:color="000000"/>
                    <w:bottom w:val="single" w:sz="8" w:space="0" w:color="000000"/>
                    <w:right w:val="single" w:sz="8" w:space="0" w:color="000000"/>
                  </w:tcBorders>
                  <w:hideMark/>
                </w:tcPr>
                <w:p w14:paraId="6A263AC4"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Torsk, Kuller, Byrkelange og Lyssej</w:t>
                  </w:r>
                </w:p>
              </w:tc>
              <w:tc>
                <w:tcPr>
                  <w:tcW w:w="0" w:type="auto"/>
                  <w:tcBorders>
                    <w:top w:val="single" w:sz="8" w:space="0" w:color="000000"/>
                    <w:left w:val="single" w:sz="8" w:space="0" w:color="000000"/>
                    <w:bottom w:val="single" w:sz="8" w:space="0" w:color="000000"/>
                    <w:right w:val="single" w:sz="8" w:space="0" w:color="000000"/>
                  </w:tcBorders>
                  <w:hideMark/>
                </w:tcPr>
                <w:p w14:paraId="57A96651"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Renset med hoved</w:t>
                  </w:r>
                </w:p>
              </w:tc>
              <w:tc>
                <w:tcPr>
                  <w:tcW w:w="0" w:type="auto"/>
                  <w:tcBorders>
                    <w:top w:val="single" w:sz="8" w:space="0" w:color="000000"/>
                    <w:left w:val="single" w:sz="8" w:space="0" w:color="000000"/>
                    <w:bottom w:val="single" w:sz="8" w:space="0" w:color="000000"/>
                    <w:right w:val="single" w:sz="8" w:space="0" w:color="000000"/>
                  </w:tcBorders>
                  <w:hideMark/>
                </w:tcPr>
                <w:p w14:paraId="18C70799"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1,17</w:t>
                  </w:r>
                </w:p>
              </w:tc>
            </w:tr>
            <w:tr w:rsidR="00A720B5" w:rsidRPr="00A720B5" w14:paraId="0A8C848C" w14:textId="77777777">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5DAF549F"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Kulmule</w:t>
                  </w:r>
                </w:p>
              </w:tc>
              <w:tc>
                <w:tcPr>
                  <w:tcW w:w="0" w:type="auto"/>
                  <w:tcBorders>
                    <w:top w:val="single" w:sz="8" w:space="0" w:color="000000"/>
                    <w:left w:val="single" w:sz="8" w:space="0" w:color="000000"/>
                    <w:bottom w:val="single" w:sz="8" w:space="0" w:color="000000"/>
                    <w:right w:val="single" w:sz="8" w:space="0" w:color="000000"/>
                  </w:tcBorders>
                  <w:hideMark/>
                </w:tcPr>
                <w:p w14:paraId="2A4E39FF"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Renset med hoved</w:t>
                  </w:r>
                </w:p>
              </w:tc>
              <w:tc>
                <w:tcPr>
                  <w:tcW w:w="0" w:type="auto"/>
                  <w:tcBorders>
                    <w:top w:val="single" w:sz="8" w:space="0" w:color="000000"/>
                    <w:left w:val="single" w:sz="8" w:space="0" w:color="000000"/>
                    <w:bottom w:val="single" w:sz="8" w:space="0" w:color="000000"/>
                    <w:right w:val="single" w:sz="8" w:space="0" w:color="000000"/>
                  </w:tcBorders>
                  <w:hideMark/>
                </w:tcPr>
                <w:p w14:paraId="1613A423"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1,11</w:t>
                  </w:r>
                </w:p>
              </w:tc>
            </w:tr>
            <w:tr w:rsidR="00A720B5" w:rsidRPr="00A720B5" w14:paraId="2BD911BC" w14:textId="77777777">
              <w:tc>
                <w:tcPr>
                  <w:tcW w:w="0" w:type="auto"/>
                  <w:tcBorders>
                    <w:top w:val="single" w:sz="8" w:space="0" w:color="000000"/>
                    <w:left w:val="single" w:sz="8" w:space="0" w:color="000000"/>
                    <w:bottom w:val="single" w:sz="8" w:space="0" w:color="000000"/>
                    <w:right w:val="single" w:sz="8" w:space="0" w:color="000000"/>
                  </w:tcBorders>
                  <w:hideMark/>
                </w:tcPr>
                <w:p w14:paraId="4BC59A51"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Lange og Brosme</w:t>
                  </w:r>
                </w:p>
              </w:tc>
              <w:tc>
                <w:tcPr>
                  <w:tcW w:w="0" w:type="auto"/>
                  <w:tcBorders>
                    <w:top w:val="single" w:sz="8" w:space="0" w:color="000000"/>
                    <w:left w:val="single" w:sz="8" w:space="0" w:color="000000"/>
                    <w:bottom w:val="single" w:sz="8" w:space="0" w:color="000000"/>
                    <w:right w:val="single" w:sz="8" w:space="0" w:color="000000"/>
                  </w:tcBorders>
                  <w:hideMark/>
                </w:tcPr>
                <w:p w14:paraId="76BDFCC0"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Renset med hoved</w:t>
                  </w:r>
                </w:p>
              </w:tc>
              <w:tc>
                <w:tcPr>
                  <w:tcW w:w="0" w:type="auto"/>
                  <w:tcBorders>
                    <w:top w:val="single" w:sz="8" w:space="0" w:color="000000"/>
                    <w:left w:val="single" w:sz="8" w:space="0" w:color="000000"/>
                    <w:bottom w:val="single" w:sz="8" w:space="0" w:color="000000"/>
                    <w:right w:val="single" w:sz="8" w:space="0" w:color="000000"/>
                  </w:tcBorders>
                  <w:hideMark/>
                </w:tcPr>
                <w:p w14:paraId="71963E1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1,14</w:t>
                  </w:r>
                </w:p>
              </w:tc>
            </w:tr>
            <w:tr w:rsidR="00A720B5" w:rsidRPr="00A720B5" w14:paraId="303FC0B5" w14:textId="77777777">
              <w:tc>
                <w:tcPr>
                  <w:tcW w:w="0" w:type="auto"/>
                  <w:tcBorders>
                    <w:top w:val="single" w:sz="8" w:space="0" w:color="000000"/>
                    <w:left w:val="single" w:sz="8" w:space="0" w:color="000000"/>
                    <w:bottom w:val="single" w:sz="8" w:space="0" w:color="000000"/>
                    <w:right w:val="single" w:sz="8" w:space="0" w:color="000000"/>
                  </w:tcBorders>
                  <w:hideMark/>
                </w:tcPr>
                <w:p w14:paraId="418A2C3E"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Hvilling</w:t>
                  </w:r>
                </w:p>
              </w:tc>
              <w:tc>
                <w:tcPr>
                  <w:tcW w:w="0" w:type="auto"/>
                  <w:tcBorders>
                    <w:top w:val="single" w:sz="8" w:space="0" w:color="000000"/>
                    <w:left w:val="single" w:sz="8" w:space="0" w:color="000000"/>
                    <w:bottom w:val="single" w:sz="8" w:space="0" w:color="000000"/>
                    <w:right w:val="single" w:sz="8" w:space="0" w:color="000000"/>
                  </w:tcBorders>
                  <w:hideMark/>
                </w:tcPr>
                <w:p w14:paraId="6CD0234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Renset med hoved</w:t>
                  </w:r>
                </w:p>
              </w:tc>
              <w:tc>
                <w:tcPr>
                  <w:tcW w:w="0" w:type="auto"/>
                  <w:tcBorders>
                    <w:top w:val="single" w:sz="8" w:space="0" w:color="000000"/>
                    <w:left w:val="single" w:sz="8" w:space="0" w:color="000000"/>
                    <w:bottom w:val="single" w:sz="8" w:space="0" w:color="000000"/>
                    <w:right w:val="single" w:sz="8" w:space="0" w:color="000000"/>
                  </w:tcBorders>
                  <w:hideMark/>
                </w:tcPr>
                <w:p w14:paraId="07E67C6B"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1,18</w:t>
                  </w:r>
                </w:p>
              </w:tc>
            </w:tr>
            <w:tr w:rsidR="00A720B5" w:rsidRPr="00A720B5" w14:paraId="198CDEB9" w14:textId="77777777">
              <w:tc>
                <w:tcPr>
                  <w:tcW w:w="0" w:type="auto"/>
                  <w:tcBorders>
                    <w:top w:val="single" w:sz="8" w:space="0" w:color="000000"/>
                    <w:left w:val="single" w:sz="8" w:space="0" w:color="000000"/>
                    <w:bottom w:val="single" w:sz="8" w:space="0" w:color="000000"/>
                    <w:right w:val="single" w:sz="8" w:space="0" w:color="000000"/>
                  </w:tcBorders>
                  <w:hideMark/>
                </w:tcPr>
                <w:p w14:paraId="18D09D33"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Mørksej og Rødfisk</w:t>
                  </w:r>
                </w:p>
              </w:tc>
              <w:tc>
                <w:tcPr>
                  <w:tcW w:w="0" w:type="auto"/>
                  <w:tcBorders>
                    <w:top w:val="single" w:sz="8" w:space="0" w:color="000000"/>
                    <w:left w:val="single" w:sz="8" w:space="0" w:color="000000"/>
                    <w:bottom w:val="single" w:sz="8" w:space="0" w:color="000000"/>
                    <w:right w:val="single" w:sz="8" w:space="0" w:color="000000"/>
                  </w:tcBorders>
                  <w:hideMark/>
                </w:tcPr>
                <w:p w14:paraId="162B5EE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Renset med hoved</w:t>
                  </w:r>
                </w:p>
              </w:tc>
              <w:tc>
                <w:tcPr>
                  <w:tcW w:w="0" w:type="auto"/>
                  <w:tcBorders>
                    <w:top w:val="single" w:sz="8" w:space="0" w:color="000000"/>
                    <w:left w:val="single" w:sz="8" w:space="0" w:color="000000"/>
                    <w:bottom w:val="single" w:sz="8" w:space="0" w:color="000000"/>
                    <w:right w:val="single" w:sz="8" w:space="0" w:color="000000"/>
                  </w:tcBorders>
                  <w:hideMark/>
                </w:tcPr>
                <w:p w14:paraId="18E4B8A9"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1,19</w:t>
                  </w:r>
                </w:p>
              </w:tc>
            </w:tr>
            <w:tr w:rsidR="00A720B5" w:rsidRPr="00A720B5" w14:paraId="50204D05" w14:textId="77777777">
              <w:tc>
                <w:tcPr>
                  <w:tcW w:w="0" w:type="auto"/>
                  <w:tcBorders>
                    <w:top w:val="single" w:sz="8" w:space="0" w:color="000000"/>
                    <w:left w:val="single" w:sz="8" w:space="0" w:color="000000"/>
                    <w:bottom w:val="single" w:sz="8" w:space="0" w:color="000000"/>
                    <w:right w:val="single" w:sz="8" w:space="0" w:color="000000"/>
                  </w:tcBorders>
                  <w:hideMark/>
                </w:tcPr>
                <w:p w14:paraId="4C4922F1"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Skolæst</w:t>
                  </w:r>
                </w:p>
              </w:tc>
              <w:tc>
                <w:tcPr>
                  <w:tcW w:w="0" w:type="auto"/>
                  <w:tcBorders>
                    <w:top w:val="single" w:sz="8" w:space="0" w:color="000000"/>
                    <w:left w:val="single" w:sz="8" w:space="0" w:color="000000"/>
                    <w:bottom w:val="single" w:sz="8" w:space="0" w:color="000000"/>
                    <w:right w:val="single" w:sz="8" w:space="0" w:color="000000"/>
                  </w:tcBorders>
                  <w:hideMark/>
                </w:tcPr>
                <w:p w14:paraId="2CCE592F"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Renset med hoved</w:t>
                  </w:r>
                </w:p>
              </w:tc>
              <w:tc>
                <w:tcPr>
                  <w:tcW w:w="0" w:type="auto"/>
                  <w:tcBorders>
                    <w:top w:val="single" w:sz="8" w:space="0" w:color="000000"/>
                    <w:left w:val="single" w:sz="8" w:space="0" w:color="000000"/>
                    <w:bottom w:val="single" w:sz="8" w:space="0" w:color="000000"/>
                    <w:right w:val="single" w:sz="8" w:space="0" w:color="000000"/>
                  </w:tcBorders>
                  <w:hideMark/>
                </w:tcPr>
                <w:p w14:paraId="03402D8E"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1,11</w:t>
                  </w:r>
                </w:p>
              </w:tc>
            </w:tr>
            <w:tr w:rsidR="00A720B5" w:rsidRPr="00A720B5" w14:paraId="65ED5E82" w14:textId="77777777">
              <w:tc>
                <w:tcPr>
                  <w:tcW w:w="0" w:type="auto"/>
                  <w:tcBorders>
                    <w:top w:val="single" w:sz="8" w:space="0" w:color="000000"/>
                    <w:left w:val="single" w:sz="8" w:space="0" w:color="000000"/>
                    <w:bottom w:val="single" w:sz="8" w:space="0" w:color="000000"/>
                    <w:right w:val="single" w:sz="8" w:space="0" w:color="000000"/>
                  </w:tcBorders>
                  <w:hideMark/>
                </w:tcPr>
                <w:p w14:paraId="023787A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Pighaj</w:t>
                  </w:r>
                </w:p>
              </w:tc>
              <w:tc>
                <w:tcPr>
                  <w:tcW w:w="0" w:type="auto"/>
                  <w:tcBorders>
                    <w:top w:val="single" w:sz="8" w:space="0" w:color="000000"/>
                    <w:left w:val="single" w:sz="8" w:space="0" w:color="000000"/>
                    <w:bottom w:val="single" w:sz="8" w:space="0" w:color="000000"/>
                    <w:right w:val="single" w:sz="8" w:space="0" w:color="000000"/>
                  </w:tcBorders>
                  <w:hideMark/>
                </w:tcPr>
                <w:p w14:paraId="275B92B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Renset med hoved</w:t>
                  </w:r>
                </w:p>
              </w:tc>
              <w:tc>
                <w:tcPr>
                  <w:tcW w:w="0" w:type="auto"/>
                  <w:tcBorders>
                    <w:top w:val="single" w:sz="8" w:space="0" w:color="000000"/>
                    <w:left w:val="single" w:sz="8" w:space="0" w:color="000000"/>
                    <w:bottom w:val="single" w:sz="8" w:space="0" w:color="000000"/>
                    <w:right w:val="single" w:sz="8" w:space="0" w:color="000000"/>
                  </w:tcBorders>
                  <w:hideMark/>
                </w:tcPr>
                <w:p w14:paraId="7F18652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1,35</w:t>
                  </w:r>
                </w:p>
              </w:tc>
            </w:tr>
            <w:tr w:rsidR="00A720B5" w:rsidRPr="00A720B5" w14:paraId="60D1C764" w14:textId="77777777">
              <w:tc>
                <w:tcPr>
                  <w:tcW w:w="0" w:type="auto"/>
                  <w:tcBorders>
                    <w:top w:val="single" w:sz="8" w:space="0" w:color="000000"/>
                    <w:left w:val="single" w:sz="8" w:space="0" w:color="000000"/>
                    <w:bottom w:val="single" w:sz="8" w:space="0" w:color="000000"/>
                    <w:right w:val="single" w:sz="8" w:space="0" w:color="000000"/>
                  </w:tcBorders>
                  <w:hideMark/>
                </w:tcPr>
                <w:p w14:paraId="5E4F9D3B"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Pighaj</w:t>
                  </w:r>
                </w:p>
              </w:tc>
              <w:tc>
                <w:tcPr>
                  <w:tcW w:w="0" w:type="auto"/>
                  <w:tcBorders>
                    <w:top w:val="single" w:sz="8" w:space="0" w:color="000000"/>
                    <w:left w:val="single" w:sz="8" w:space="0" w:color="000000"/>
                    <w:bottom w:val="single" w:sz="8" w:space="0" w:color="000000"/>
                    <w:right w:val="single" w:sz="8" w:space="0" w:color="000000"/>
                  </w:tcBorders>
                  <w:hideMark/>
                </w:tcPr>
                <w:p w14:paraId="2F4FD1E0"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Renset med hoved og skind</w:t>
                  </w:r>
                </w:p>
              </w:tc>
              <w:tc>
                <w:tcPr>
                  <w:tcW w:w="0" w:type="auto"/>
                  <w:tcBorders>
                    <w:top w:val="single" w:sz="8" w:space="0" w:color="000000"/>
                    <w:left w:val="single" w:sz="8" w:space="0" w:color="000000"/>
                    <w:bottom w:val="single" w:sz="8" w:space="0" w:color="000000"/>
                    <w:right w:val="single" w:sz="8" w:space="0" w:color="000000"/>
                  </w:tcBorders>
                  <w:hideMark/>
                </w:tcPr>
                <w:p w14:paraId="2433585E"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2,52</w:t>
                  </w:r>
                </w:p>
              </w:tc>
            </w:tr>
            <w:tr w:rsidR="00A720B5" w:rsidRPr="00A720B5" w14:paraId="12E1498E" w14:textId="77777777">
              <w:tc>
                <w:tcPr>
                  <w:tcW w:w="0" w:type="auto"/>
                  <w:tcBorders>
                    <w:top w:val="single" w:sz="8" w:space="0" w:color="000000"/>
                    <w:left w:val="single" w:sz="8" w:space="0" w:color="000000"/>
                    <w:bottom w:val="single" w:sz="8" w:space="0" w:color="000000"/>
                    <w:right w:val="single" w:sz="8" w:space="0" w:color="000000"/>
                  </w:tcBorders>
                  <w:hideMark/>
                </w:tcPr>
                <w:p w14:paraId="6ADB3ED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Tunge</w:t>
                  </w:r>
                </w:p>
              </w:tc>
              <w:tc>
                <w:tcPr>
                  <w:tcW w:w="0" w:type="auto"/>
                  <w:tcBorders>
                    <w:top w:val="single" w:sz="8" w:space="0" w:color="000000"/>
                    <w:left w:val="single" w:sz="8" w:space="0" w:color="000000"/>
                    <w:bottom w:val="single" w:sz="8" w:space="0" w:color="000000"/>
                    <w:right w:val="single" w:sz="8" w:space="0" w:color="000000"/>
                  </w:tcBorders>
                  <w:hideMark/>
                </w:tcPr>
                <w:p w14:paraId="78068D14"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Renset med hoved</w:t>
                  </w:r>
                </w:p>
              </w:tc>
              <w:tc>
                <w:tcPr>
                  <w:tcW w:w="0" w:type="auto"/>
                  <w:tcBorders>
                    <w:top w:val="single" w:sz="8" w:space="0" w:color="000000"/>
                    <w:left w:val="single" w:sz="8" w:space="0" w:color="000000"/>
                    <w:bottom w:val="single" w:sz="8" w:space="0" w:color="000000"/>
                    <w:right w:val="single" w:sz="8" w:space="0" w:color="000000"/>
                  </w:tcBorders>
                  <w:hideMark/>
                </w:tcPr>
                <w:p w14:paraId="2E5F237D"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1,04</w:t>
                  </w:r>
                </w:p>
              </w:tc>
            </w:tr>
            <w:tr w:rsidR="00A720B5" w:rsidRPr="00A720B5" w14:paraId="695305A9" w14:textId="77777777">
              <w:tc>
                <w:tcPr>
                  <w:tcW w:w="0" w:type="auto"/>
                  <w:tcBorders>
                    <w:top w:val="single" w:sz="8" w:space="0" w:color="000000"/>
                    <w:left w:val="single" w:sz="8" w:space="0" w:color="000000"/>
                    <w:bottom w:val="single" w:sz="8" w:space="0" w:color="000000"/>
                    <w:right w:val="single" w:sz="8" w:space="0" w:color="000000"/>
                  </w:tcBorders>
                  <w:hideMark/>
                </w:tcPr>
                <w:p w14:paraId="67CF8993"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Rødspætte, Rødtunge og Helleflynder</w:t>
                  </w:r>
                </w:p>
              </w:tc>
              <w:tc>
                <w:tcPr>
                  <w:tcW w:w="0" w:type="auto"/>
                  <w:tcBorders>
                    <w:top w:val="single" w:sz="8" w:space="0" w:color="000000"/>
                    <w:left w:val="single" w:sz="8" w:space="0" w:color="000000"/>
                    <w:bottom w:val="single" w:sz="8" w:space="0" w:color="000000"/>
                    <w:right w:val="single" w:sz="8" w:space="0" w:color="000000"/>
                  </w:tcBorders>
                  <w:hideMark/>
                </w:tcPr>
                <w:p w14:paraId="1FDDC710"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Renset med hoved</w:t>
                  </w:r>
                </w:p>
              </w:tc>
              <w:tc>
                <w:tcPr>
                  <w:tcW w:w="0" w:type="auto"/>
                  <w:tcBorders>
                    <w:top w:val="single" w:sz="8" w:space="0" w:color="000000"/>
                    <w:left w:val="single" w:sz="8" w:space="0" w:color="000000"/>
                    <w:bottom w:val="single" w:sz="8" w:space="0" w:color="000000"/>
                    <w:right w:val="single" w:sz="8" w:space="0" w:color="000000"/>
                  </w:tcBorders>
                  <w:hideMark/>
                </w:tcPr>
                <w:p w14:paraId="1A2A718E"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1,05</w:t>
                  </w:r>
                </w:p>
              </w:tc>
            </w:tr>
            <w:tr w:rsidR="00A720B5" w:rsidRPr="00A720B5" w14:paraId="3B4167F4" w14:textId="77777777">
              <w:tc>
                <w:tcPr>
                  <w:tcW w:w="0" w:type="auto"/>
                  <w:tcBorders>
                    <w:top w:val="single" w:sz="8" w:space="0" w:color="000000"/>
                    <w:left w:val="single" w:sz="8" w:space="0" w:color="000000"/>
                    <w:bottom w:val="single" w:sz="8" w:space="0" w:color="000000"/>
                    <w:right w:val="single" w:sz="8" w:space="0" w:color="000000"/>
                  </w:tcBorders>
                  <w:hideMark/>
                </w:tcPr>
                <w:p w14:paraId="310D23A0"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Glashvarre og Skærising</w:t>
                  </w:r>
                </w:p>
              </w:tc>
              <w:tc>
                <w:tcPr>
                  <w:tcW w:w="0" w:type="auto"/>
                  <w:tcBorders>
                    <w:top w:val="single" w:sz="8" w:space="0" w:color="000000"/>
                    <w:left w:val="single" w:sz="8" w:space="0" w:color="000000"/>
                    <w:bottom w:val="single" w:sz="8" w:space="0" w:color="000000"/>
                    <w:right w:val="single" w:sz="8" w:space="0" w:color="000000"/>
                  </w:tcBorders>
                  <w:hideMark/>
                </w:tcPr>
                <w:p w14:paraId="601C74EF"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Renset med hoved</w:t>
                  </w:r>
                </w:p>
              </w:tc>
              <w:tc>
                <w:tcPr>
                  <w:tcW w:w="0" w:type="auto"/>
                  <w:tcBorders>
                    <w:top w:val="single" w:sz="8" w:space="0" w:color="000000"/>
                    <w:left w:val="single" w:sz="8" w:space="0" w:color="000000"/>
                    <w:bottom w:val="single" w:sz="8" w:space="0" w:color="000000"/>
                    <w:right w:val="single" w:sz="8" w:space="0" w:color="000000"/>
                  </w:tcBorders>
                  <w:hideMark/>
                </w:tcPr>
                <w:p w14:paraId="3EBEDD6D"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1,06</w:t>
                  </w:r>
                </w:p>
              </w:tc>
            </w:tr>
            <w:tr w:rsidR="00A720B5" w:rsidRPr="00A720B5" w14:paraId="6C039CF4" w14:textId="77777777">
              <w:tc>
                <w:tcPr>
                  <w:tcW w:w="0" w:type="auto"/>
                  <w:tcBorders>
                    <w:top w:val="single" w:sz="8" w:space="0" w:color="000000"/>
                    <w:left w:val="single" w:sz="8" w:space="0" w:color="000000"/>
                    <w:bottom w:val="single" w:sz="8" w:space="0" w:color="000000"/>
                    <w:right w:val="single" w:sz="8" w:space="0" w:color="000000"/>
                  </w:tcBorders>
                  <w:hideMark/>
                </w:tcPr>
                <w:p w14:paraId="573DCECF"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Slethvar og Pighvar</w:t>
                  </w:r>
                </w:p>
              </w:tc>
              <w:tc>
                <w:tcPr>
                  <w:tcW w:w="0" w:type="auto"/>
                  <w:tcBorders>
                    <w:top w:val="single" w:sz="8" w:space="0" w:color="000000"/>
                    <w:left w:val="single" w:sz="8" w:space="0" w:color="000000"/>
                    <w:bottom w:val="single" w:sz="8" w:space="0" w:color="000000"/>
                    <w:right w:val="single" w:sz="8" w:space="0" w:color="000000"/>
                  </w:tcBorders>
                  <w:hideMark/>
                </w:tcPr>
                <w:p w14:paraId="7933CCDD"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Renset med hoved</w:t>
                  </w:r>
                </w:p>
              </w:tc>
              <w:tc>
                <w:tcPr>
                  <w:tcW w:w="0" w:type="auto"/>
                  <w:tcBorders>
                    <w:top w:val="single" w:sz="8" w:space="0" w:color="000000"/>
                    <w:left w:val="single" w:sz="8" w:space="0" w:color="000000"/>
                    <w:bottom w:val="single" w:sz="8" w:space="0" w:color="000000"/>
                    <w:right w:val="single" w:sz="8" w:space="0" w:color="000000"/>
                  </w:tcBorders>
                  <w:hideMark/>
                </w:tcPr>
                <w:p w14:paraId="5347292E"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1,09</w:t>
                  </w:r>
                </w:p>
              </w:tc>
            </w:tr>
            <w:tr w:rsidR="00A720B5" w:rsidRPr="00A720B5" w14:paraId="4B7D5B1F" w14:textId="77777777">
              <w:tc>
                <w:tcPr>
                  <w:tcW w:w="0" w:type="auto"/>
                  <w:tcBorders>
                    <w:top w:val="single" w:sz="8" w:space="0" w:color="000000"/>
                    <w:left w:val="single" w:sz="8" w:space="0" w:color="000000"/>
                    <w:bottom w:val="single" w:sz="8" w:space="0" w:color="000000"/>
                    <w:right w:val="single" w:sz="8" w:space="0" w:color="000000"/>
                  </w:tcBorders>
                  <w:hideMark/>
                </w:tcPr>
                <w:p w14:paraId="61A9354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Ising</w:t>
                  </w:r>
                </w:p>
              </w:tc>
              <w:tc>
                <w:tcPr>
                  <w:tcW w:w="0" w:type="auto"/>
                  <w:tcBorders>
                    <w:top w:val="single" w:sz="8" w:space="0" w:color="000000"/>
                    <w:left w:val="single" w:sz="8" w:space="0" w:color="000000"/>
                    <w:bottom w:val="single" w:sz="8" w:space="0" w:color="000000"/>
                    <w:right w:val="single" w:sz="8" w:space="0" w:color="000000"/>
                  </w:tcBorders>
                  <w:hideMark/>
                </w:tcPr>
                <w:p w14:paraId="336DA95A"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Renset med hoved</w:t>
                  </w:r>
                </w:p>
              </w:tc>
              <w:tc>
                <w:tcPr>
                  <w:tcW w:w="0" w:type="auto"/>
                  <w:tcBorders>
                    <w:top w:val="single" w:sz="8" w:space="0" w:color="000000"/>
                    <w:left w:val="single" w:sz="8" w:space="0" w:color="000000"/>
                    <w:bottom w:val="single" w:sz="8" w:space="0" w:color="000000"/>
                    <w:right w:val="single" w:sz="8" w:space="0" w:color="000000"/>
                  </w:tcBorders>
                  <w:hideMark/>
                </w:tcPr>
                <w:p w14:paraId="1106C341"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1,11</w:t>
                  </w:r>
                </w:p>
              </w:tc>
            </w:tr>
            <w:tr w:rsidR="00A720B5" w:rsidRPr="00A720B5" w14:paraId="73931A32" w14:textId="77777777">
              <w:tc>
                <w:tcPr>
                  <w:tcW w:w="0" w:type="auto"/>
                  <w:tcBorders>
                    <w:top w:val="single" w:sz="8" w:space="0" w:color="000000"/>
                    <w:left w:val="single" w:sz="8" w:space="0" w:color="000000"/>
                    <w:bottom w:val="single" w:sz="8" w:space="0" w:color="000000"/>
                    <w:right w:val="single" w:sz="8" w:space="0" w:color="000000"/>
                  </w:tcBorders>
                  <w:hideMark/>
                </w:tcPr>
                <w:p w14:paraId="231D8B2E"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Skrubbe</w:t>
                  </w:r>
                </w:p>
              </w:tc>
              <w:tc>
                <w:tcPr>
                  <w:tcW w:w="0" w:type="auto"/>
                  <w:tcBorders>
                    <w:top w:val="single" w:sz="8" w:space="0" w:color="000000"/>
                    <w:left w:val="single" w:sz="8" w:space="0" w:color="000000"/>
                    <w:bottom w:val="single" w:sz="8" w:space="0" w:color="000000"/>
                    <w:right w:val="single" w:sz="8" w:space="0" w:color="000000"/>
                  </w:tcBorders>
                  <w:hideMark/>
                </w:tcPr>
                <w:p w14:paraId="3F713229"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Renset med hoved</w:t>
                  </w:r>
                </w:p>
              </w:tc>
              <w:tc>
                <w:tcPr>
                  <w:tcW w:w="0" w:type="auto"/>
                  <w:tcBorders>
                    <w:top w:val="single" w:sz="8" w:space="0" w:color="000000"/>
                    <w:left w:val="single" w:sz="8" w:space="0" w:color="000000"/>
                    <w:bottom w:val="single" w:sz="8" w:space="0" w:color="000000"/>
                    <w:right w:val="single" w:sz="8" w:space="0" w:color="000000"/>
                  </w:tcBorders>
                  <w:hideMark/>
                </w:tcPr>
                <w:p w14:paraId="749E2F8D"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1,08</w:t>
                  </w:r>
                </w:p>
              </w:tc>
            </w:tr>
            <w:tr w:rsidR="00A720B5" w:rsidRPr="00A720B5" w14:paraId="13691D81" w14:textId="77777777">
              <w:tc>
                <w:tcPr>
                  <w:tcW w:w="0" w:type="auto"/>
                  <w:tcBorders>
                    <w:top w:val="single" w:sz="8" w:space="0" w:color="000000"/>
                    <w:left w:val="single" w:sz="8" w:space="0" w:color="000000"/>
                    <w:bottom w:val="single" w:sz="8" w:space="0" w:color="000000"/>
                    <w:right w:val="single" w:sz="8" w:space="0" w:color="000000"/>
                  </w:tcBorders>
                  <w:hideMark/>
                </w:tcPr>
                <w:p w14:paraId="6D60F89B"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Rokkearter</w:t>
                  </w:r>
                </w:p>
              </w:tc>
              <w:tc>
                <w:tcPr>
                  <w:tcW w:w="0" w:type="auto"/>
                  <w:tcBorders>
                    <w:top w:val="single" w:sz="8" w:space="0" w:color="000000"/>
                    <w:left w:val="single" w:sz="8" w:space="0" w:color="000000"/>
                    <w:bottom w:val="single" w:sz="8" w:space="0" w:color="000000"/>
                    <w:right w:val="single" w:sz="8" w:space="0" w:color="000000"/>
                  </w:tcBorders>
                  <w:hideMark/>
                </w:tcPr>
                <w:p w14:paraId="3C2E49AC"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Renset med hoved</w:t>
                  </w:r>
                </w:p>
              </w:tc>
              <w:tc>
                <w:tcPr>
                  <w:tcW w:w="0" w:type="auto"/>
                  <w:tcBorders>
                    <w:top w:val="single" w:sz="8" w:space="0" w:color="000000"/>
                    <w:left w:val="single" w:sz="8" w:space="0" w:color="000000"/>
                    <w:bottom w:val="single" w:sz="8" w:space="0" w:color="000000"/>
                    <w:right w:val="single" w:sz="8" w:space="0" w:color="000000"/>
                  </w:tcBorders>
                  <w:hideMark/>
                </w:tcPr>
                <w:p w14:paraId="56CD0C99"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1,13</w:t>
                  </w:r>
                </w:p>
              </w:tc>
            </w:tr>
            <w:tr w:rsidR="00A720B5" w:rsidRPr="00A720B5" w14:paraId="7E4837B7" w14:textId="77777777">
              <w:tc>
                <w:tcPr>
                  <w:tcW w:w="0" w:type="auto"/>
                  <w:tcBorders>
                    <w:top w:val="single" w:sz="8" w:space="0" w:color="000000"/>
                    <w:left w:val="single" w:sz="8" w:space="0" w:color="000000"/>
                    <w:bottom w:val="single" w:sz="8" w:space="0" w:color="000000"/>
                    <w:right w:val="single" w:sz="8" w:space="0" w:color="000000"/>
                  </w:tcBorders>
                  <w:hideMark/>
                </w:tcPr>
                <w:p w14:paraId="429DA220"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Rokkearter</w:t>
                  </w:r>
                </w:p>
              </w:tc>
              <w:tc>
                <w:tcPr>
                  <w:tcW w:w="0" w:type="auto"/>
                  <w:tcBorders>
                    <w:top w:val="single" w:sz="8" w:space="0" w:color="000000"/>
                    <w:left w:val="single" w:sz="8" w:space="0" w:color="000000"/>
                    <w:bottom w:val="single" w:sz="8" w:space="0" w:color="000000"/>
                    <w:right w:val="single" w:sz="8" w:space="0" w:color="000000"/>
                  </w:tcBorders>
                  <w:hideMark/>
                </w:tcPr>
                <w:p w14:paraId="34616B4F"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Vinger</w:t>
                  </w:r>
                </w:p>
              </w:tc>
              <w:tc>
                <w:tcPr>
                  <w:tcW w:w="0" w:type="auto"/>
                  <w:tcBorders>
                    <w:top w:val="single" w:sz="8" w:space="0" w:color="000000"/>
                    <w:left w:val="single" w:sz="8" w:space="0" w:color="000000"/>
                    <w:bottom w:val="single" w:sz="8" w:space="0" w:color="000000"/>
                    <w:right w:val="single" w:sz="8" w:space="0" w:color="000000"/>
                  </w:tcBorders>
                  <w:hideMark/>
                </w:tcPr>
                <w:p w14:paraId="185E8CB2"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2,09</w:t>
                  </w:r>
                </w:p>
              </w:tc>
            </w:tr>
            <w:tr w:rsidR="00A720B5" w:rsidRPr="00A720B5" w14:paraId="2734AB5C" w14:textId="77777777">
              <w:tc>
                <w:tcPr>
                  <w:tcW w:w="0" w:type="auto"/>
                  <w:tcBorders>
                    <w:top w:val="single" w:sz="8" w:space="0" w:color="000000"/>
                    <w:left w:val="single" w:sz="8" w:space="0" w:color="000000"/>
                    <w:bottom w:val="single" w:sz="8" w:space="0" w:color="000000"/>
                    <w:right w:val="single" w:sz="8" w:space="0" w:color="000000"/>
                  </w:tcBorders>
                  <w:hideMark/>
                </w:tcPr>
                <w:p w14:paraId="338E6A62"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Torsk</w:t>
                  </w:r>
                </w:p>
              </w:tc>
              <w:tc>
                <w:tcPr>
                  <w:tcW w:w="0" w:type="auto"/>
                  <w:tcBorders>
                    <w:top w:val="single" w:sz="8" w:space="0" w:color="000000"/>
                    <w:left w:val="single" w:sz="8" w:space="0" w:color="000000"/>
                    <w:bottom w:val="single" w:sz="8" w:space="0" w:color="000000"/>
                    <w:right w:val="single" w:sz="8" w:space="0" w:color="000000"/>
                  </w:tcBorders>
                  <w:hideMark/>
                </w:tcPr>
                <w:p w14:paraId="7993F1A9"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Renset uden hoved</w:t>
                  </w:r>
                </w:p>
              </w:tc>
              <w:tc>
                <w:tcPr>
                  <w:tcW w:w="0" w:type="auto"/>
                  <w:tcBorders>
                    <w:top w:val="single" w:sz="8" w:space="0" w:color="000000"/>
                    <w:left w:val="single" w:sz="8" w:space="0" w:color="000000"/>
                    <w:bottom w:val="single" w:sz="8" w:space="0" w:color="000000"/>
                    <w:right w:val="single" w:sz="8" w:space="0" w:color="000000"/>
                  </w:tcBorders>
                  <w:hideMark/>
                </w:tcPr>
                <w:p w14:paraId="3BAAEC3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1,70</w:t>
                  </w:r>
                </w:p>
              </w:tc>
            </w:tr>
            <w:tr w:rsidR="00A720B5" w:rsidRPr="00A720B5" w14:paraId="7BA86FE2" w14:textId="77777777">
              <w:tc>
                <w:tcPr>
                  <w:tcW w:w="0" w:type="auto"/>
                  <w:tcBorders>
                    <w:top w:val="single" w:sz="8" w:space="0" w:color="000000"/>
                    <w:left w:val="single" w:sz="8" w:space="0" w:color="000000"/>
                    <w:bottom w:val="single" w:sz="8" w:space="0" w:color="000000"/>
                    <w:right w:val="single" w:sz="8" w:space="0" w:color="000000"/>
                  </w:tcBorders>
                  <w:hideMark/>
                </w:tcPr>
                <w:p w14:paraId="2A9EB6CC"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Torsk</w:t>
                  </w:r>
                </w:p>
              </w:tc>
              <w:tc>
                <w:tcPr>
                  <w:tcW w:w="0" w:type="auto"/>
                  <w:tcBorders>
                    <w:top w:val="single" w:sz="8" w:space="0" w:color="000000"/>
                    <w:left w:val="single" w:sz="8" w:space="0" w:color="000000"/>
                    <w:bottom w:val="single" w:sz="8" w:space="0" w:color="000000"/>
                    <w:right w:val="single" w:sz="8" w:space="0" w:color="000000"/>
                  </w:tcBorders>
                  <w:hideMark/>
                </w:tcPr>
                <w:p w14:paraId="25D789CD"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Filet med skind uden ben</w:t>
                  </w:r>
                </w:p>
              </w:tc>
              <w:tc>
                <w:tcPr>
                  <w:tcW w:w="0" w:type="auto"/>
                  <w:tcBorders>
                    <w:top w:val="single" w:sz="8" w:space="0" w:color="000000"/>
                    <w:left w:val="single" w:sz="8" w:space="0" w:color="000000"/>
                    <w:bottom w:val="single" w:sz="8" w:space="0" w:color="000000"/>
                    <w:right w:val="single" w:sz="8" w:space="0" w:color="000000"/>
                  </w:tcBorders>
                  <w:hideMark/>
                </w:tcPr>
                <w:p w14:paraId="58CE4135"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2,60</w:t>
                  </w:r>
                </w:p>
              </w:tc>
            </w:tr>
            <w:tr w:rsidR="00A720B5" w:rsidRPr="00A720B5" w14:paraId="33974473" w14:textId="77777777">
              <w:tc>
                <w:tcPr>
                  <w:tcW w:w="0" w:type="auto"/>
                  <w:tcBorders>
                    <w:top w:val="single" w:sz="8" w:space="0" w:color="000000"/>
                    <w:left w:val="single" w:sz="8" w:space="0" w:color="000000"/>
                    <w:bottom w:val="single" w:sz="8" w:space="0" w:color="000000"/>
                    <w:right w:val="single" w:sz="8" w:space="0" w:color="000000"/>
                  </w:tcBorders>
                  <w:hideMark/>
                </w:tcPr>
                <w:p w14:paraId="07D924F2"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Torsk</w:t>
                  </w:r>
                </w:p>
              </w:tc>
              <w:tc>
                <w:tcPr>
                  <w:tcW w:w="0" w:type="auto"/>
                  <w:tcBorders>
                    <w:top w:val="single" w:sz="8" w:space="0" w:color="000000"/>
                    <w:left w:val="single" w:sz="8" w:space="0" w:color="000000"/>
                    <w:bottom w:val="single" w:sz="8" w:space="0" w:color="000000"/>
                    <w:right w:val="single" w:sz="8" w:space="0" w:color="000000"/>
                  </w:tcBorders>
                  <w:hideMark/>
                </w:tcPr>
                <w:p w14:paraId="306B047F"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Filet uden skind og ben</w:t>
                  </w:r>
                </w:p>
              </w:tc>
              <w:tc>
                <w:tcPr>
                  <w:tcW w:w="0" w:type="auto"/>
                  <w:tcBorders>
                    <w:top w:val="single" w:sz="8" w:space="0" w:color="000000"/>
                    <w:left w:val="single" w:sz="8" w:space="0" w:color="000000"/>
                    <w:bottom w:val="single" w:sz="8" w:space="0" w:color="000000"/>
                    <w:right w:val="single" w:sz="8" w:space="0" w:color="000000"/>
                  </w:tcBorders>
                  <w:hideMark/>
                </w:tcPr>
                <w:p w14:paraId="149858E7"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2,60</w:t>
                  </w:r>
                </w:p>
              </w:tc>
            </w:tr>
            <w:tr w:rsidR="00A720B5" w:rsidRPr="00A720B5" w14:paraId="3F0756CD" w14:textId="77777777">
              <w:tc>
                <w:tcPr>
                  <w:tcW w:w="0" w:type="auto"/>
                  <w:tcBorders>
                    <w:top w:val="single" w:sz="8" w:space="0" w:color="000000"/>
                    <w:left w:val="single" w:sz="8" w:space="0" w:color="000000"/>
                    <w:bottom w:val="single" w:sz="8" w:space="0" w:color="000000"/>
                    <w:right w:val="single" w:sz="8" w:space="0" w:color="000000"/>
                  </w:tcBorders>
                  <w:hideMark/>
                </w:tcPr>
                <w:p w14:paraId="4D29C1E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Torsk</w:t>
                  </w:r>
                </w:p>
              </w:tc>
              <w:tc>
                <w:tcPr>
                  <w:tcW w:w="0" w:type="auto"/>
                  <w:tcBorders>
                    <w:top w:val="single" w:sz="8" w:space="0" w:color="000000"/>
                    <w:left w:val="single" w:sz="8" w:space="0" w:color="000000"/>
                    <w:bottom w:val="single" w:sz="8" w:space="0" w:color="000000"/>
                    <w:right w:val="single" w:sz="8" w:space="0" w:color="000000"/>
                  </w:tcBorders>
                  <w:hideMark/>
                </w:tcPr>
                <w:p w14:paraId="56007164"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Filet uden skind uden ben uden buglap</w:t>
                  </w:r>
                </w:p>
              </w:tc>
              <w:tc>
                <w:tcPr>
                  <w:tcW w:w="0" w:type="auto"/>
                  <w:tcBorders>
                    <w:top w:val="single" w:sz="8" w:space="0" w:color="000000"/>
                    <w:left w:val="single" w:sz="8" w:space="0" w:color="000000"/>
                    <w:bottom w:val="single" w:sz="8" w:space="0" w:color="000000"/>
                    <w:right w:val="single" w:sz="8" w:space="0" w:color="000000"/>
                  </w:tcBorders>
                  <w:hideMark/>
                </w:tcPr>
                <w:p w14:paraId="6A0AE530"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3,80</w:t>
                  </w:r>
                </w:p>
              </w:tc>
            </w:tr>
            <w:tr w:rsidR="00A720B5" w:rsidRPr="00A720B5" w14:paraId="7D46E649" w14:textId="77777777">
              <w:tc>
                <w:tcPr>
                  <w:tcW w:w="0" w:type="auto"/>
                  <w:tcBorders>
                    <w:top w:val="single" w:sz="8" w:space="0" w:color="000000"/>
                    <w:left w:val="single" w:sz="8" w:space="0" w:color="000000"/>
                    <w:bottom w:val="single" w:sz="8" w:space="0" w:color="000000"/>
                    <w:right w:val="single" w:sz="8" w:space="0" w:color="000000"/>
                  </w:tcBorders>
                  <w:hideMark/>
                </w:tcPr>
                <w:p w14:paraId="1799D3B0"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Mørksej</w:t>
                  </w:r>
                </w:p>
              </w:tc>
              <w:tc>
                <w:tcPr>
                  <w:tcW w:w="0" w:type="auto"/>
                  <w:tcBorders>
                    <w:top w:val="single" w:sz="8" w:space="0" w:color="000000"/>
                    <w:left w:val="single" w:sz="8" w:space="0" w:color="000000"/>
                    <w:bottom w:val="single" w:sz="8" w:space="0" w:color="000000"/>
                    <w:right w:val="single" w:sz="8" w:space="0" w:color="000000"/>
                  </w:tcBorders>
                  <w:hideMark/>
                </w:tcPr>
                <w:p w14:paraId="035AB8EB"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Renset uden hoved</w:t>
                  </w:r>
                </w:p>
              </w:tc>
              <w:tc>
                <w:tcPr>
                  <w:tcW w:w="0" w:type="auto"/>
                  <w:tcBorders>
                    <w:top w:val="single" w:sz="8" w:space="0" w:color="000000"/>
                    <w:left w:val="single" w:sz="8" w:space="0" w:color="000000"/>
                    <w:bottom w:val="single" w:sz="8" w:space="0" w:color="000000"/>
                    <w:right w:val="single" w:sz="8" w:space="0" w:color="000000"/>
                  </w:tcBorders>
                  <w:hideMark/>
                </w:tcPr>
                <w:p w14:paraId="4A74C8C4"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1,60</w:t>
                  </w:r>
                </w:p>
              </w:tc>
            </w:tr>
            <w:tr w:rsidR="00A720B5" w:rsidRPr="00A720B5" w14:paraId="6A985981" w14:textId="77777777">
              <w:tc>
                <w:tcPr>
                  <w:tcW w:w="0" w:type="auto"/>
                  <w:tcBorders>
                    <w:top w:val="single" w:sz="8" w:space="0" w:color="000000"/>
                    <w:left w:val="single" w:sz="8" w:space="0" w:color="000000"/>
                    <w:bottom w:val="single" w:sz="8" w:space="0" w:color="000000"/>
                    <w:right w:val="single" w:sz="8" w:space="0" w:color="000000"/>
                  </w:tcBorders>
                  <w:hideMark/>
                </w:tcPr>
                <w:p w14:paraId="23FD6B9E"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Mørksej</w:t>
                  </w:r>
                </w:p>
              </w:tc>
              <w:tc>
                <w:tcPr>
                  <w:tcW w:w="0" w:type="auto"/>
                  <w:tcBorders>
                    <w:top w:val="single" w:sz="8" w:space="0" w:color="000000"/>
                    <w:left w:val="single" w:sz="8" w:space="0" w:color="000000"/>
                    <w:bottom w:val="single" w:sz="8" w:space="0" w:color="000000"/>
                    <w:right w:val="single" w:sz="8" w:space="0" w:color="000000"/>
                  </w:tcBorders>
                  <w:hideMark/>
                </w:tcPr>
                <w:p w14:paraId="4C1651DB"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Filet med skind og ben</w:t>
                  </w:r>
                </w:p>
              </w:tc>
              <w:tc>
                <w:tcPr>
                  <w:tcW w:w="0" w:type="auto"/>
                  <w:tcBorders>
                    <w:top w:val="single" w:sz="8" w:space="0" w:color="000000"/>
                    <w:left w:val="single" w:sz="8" w:space="0" w:color="000000"/>
                    <w:bottom w:val="single" w:sz="8" w:space="0" w:color="000000"/>
                    <w:right w:val="single" w:sz="8" w:space="0" w:color="000000"/>
                  </w:tcBorders>
                  <w:hideMark/>
                </w:tcPr>
                <w:p w14:paraId="0F4F2703"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2,55</w:t>
                  </w:r>
                </w:p>
              </w:tc>
            </w:tr>
            <w:tr w:rsidR="00A720B5" w:rsidRPr="00A720B5" w14:paraId="40BC4A10" w14:textId="77777777">
              <w:tc>
                <w:tcPr>
                  <w:tcW w:w="0" w:type="auto"/>
                  <w:tcBorders>
                    <w:top w:val="single" w:sz="8" w:space="0" w:color="000000"/>
                    <w:left w:val="single" w:sz="8" w:space="0" w:color="000000"/>
                    <w:bottom w:val="single" w:sz="8" w:space="0" w:color="000000"/>
                    <w:right w:val="single" w:sz="8" w:space="0" w:color="000000"/>
                  </w:tcBorders>
                  <w:hideMark/>
                </w:tcPr>
                <w:p w14:paraId="71AEABA3"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Mørksej</w:t>
                  </w:r>
                </w:p>
              </w:tc>
              <w:tc>
                <w:tcPr>
                  <w:tcW w:w="0" w:type="auto"/>
                  <w:tcBorders>
                    <w:top w:val="single" w:sz="8" w:space="0" w:color="000000"/>
                    <w:left w:val="single" w:sz="8" w:space="0" w:color="000000"/>
                    <w:bottom w:val="single" w:sz="8" w:space="0" w:color="000000"/>
                    <w:right w:val="single" w:sz="8" w:space="0" w:color="000000"/>
                  </w:tcBorders>
                  <w:hideMark/>
                </w:tcPr>
                <w:p w14:paraId="54FB7D21"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Filet uden skind med ben</w:t>
                  </w:r>
                </w:p>
              </w:tc>
              <w:tc>
                <w:tcPr>
                  <w:tcW w:w="0" w:type="auto"/>
                  <w:tcBorders>
                    <w:top w:val="single" w:sz="8" w:space="0" w:color="000000"/>
                    <w:left w:val="single" w:sz="8" w:space="0" w:color="000000"/>
                    <w:bottom w:val="single" w:sz="8" w:space="0" w:color="000000"/>
                    <w:right w:val="single" w:sz="8" w:space="0" w:color="000000"/>
                  </w:tcBorders>
                  <w:hideMark/>
                </w:tcPr>
                <w:p w14:paraId="4EFC5100"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2,80</w:t>
                  </w:r>
                </w:p>
              </w:tc>
            </w:tr>
            <w:tr w:rsidR="00A720B5" w:rsidRPr="00A720B5" w14:paraId="45EED218" w14:textId="77777777">
              <w:tc>
                <w:tcPr>
                  <w:tcW w:w="0" w:type="auto"/>
                  <w:tcBorders>
                    <w:top w:val="single" w:sz="8" w:space="0" w:color="000000"/>
                    <w:left w:val="single" w:sz="8" w:space="0" w:color="000000"/>
                    <w:bottom w:val="single" w:sz="8" w:space="0" w:color="000000"/>
                    <w:right w:val="single" w:sz="8" w:space="0" w:color="000000"/>
                  </w:tcBorders>
                  <w:hideMark/>
                </w:tcPr>
                <w:p w14:paraId="1272123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Mørksej</w:t>
                  </w:r>
                </w:p>
              </w:tc>
              <w:tc>
                <w:tcPr>
                  <w:tcW w:w="0" w:type="auto"/>
                  <w:tcBorders>
                    <w:top w:val="single" w:sz="8" w:space="0" w:color="000000"/>
                    <w:left w:val="single" w:sz="8" w:space="0" w:color="000000"/>
                    <w:bottom w:val="single" w:sz="8" w:space="0" w:color="000000"/>
                    <w:right w:val="single" w:sz="8" w:space="0" w:color="000000"/>
                  </w:tcBorders>
                  <w:hideMark/>
                </w:tcPr>
                <w:p w14:paraId="3D31AFFB"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Filet med skind og uden ben</w:t>
                  </w:r>
                </w:p>
              </w:tc>
              <w:tc>
                <w:tcPr>
                  <w:tcW w:w="0" w:type="auto"/>
                  <w:tcBorders>
                    <w:top w:val="single" w:sz="8" w:space="0" w:color="000000"/>
                    <w:left w:val="single" w:sz="8" w:space="0" w:color="000000"/>
                    <w:bottom w:val="single" w:sz="8" w:space="0" w:color="000000"/>
                    <w:right w:val="single" w:sz="8" w:space="0" w:color="000000"/>
                  </w:tcBorders>
                  <w:hideMark/>
                </w:tcPr>
                <w:p w14:paraId="36390E85"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2,85</w:t>
                  </w:r>
                </w:p>
              </w:tc>
            </w:tr>
            <w:tr w:rsidR="00A720B5" w:rsidRPr="00A720B5" w14:paraId="419252F2" w14:textId="77777777">
              <w:tc>
                <w:tcPr>
                  <w:tcW w:w="0" w:type="auto"/>
                  <w:tcBorders>
                    <w:top w:val="single" w:sz="8" w:space="0" w:color="000000"/>
                    <w:left w:val="single" w:sz="8" w:space="0" w:color="000000"/>
                    <w:bottom w:val="single" w:sz="8" w:space="0" w:color="000000"/>
                    <w:right w:val="single" w:sz="8" w:space="0" w:color="000000"/>
                  </w:tcBorders>
                  <w:hideMark/>
                </w:tcPr>
                <w:p w14:paraId="75FEAB0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Mørksej</w:t>
                  </w:r>
                </w:p>
              </w:tc>
              <w:tc>
                <w:tcPr>
                  <w:tcW w:w="0" w:type="auto"/>
                  <w:tcBorders>
                    <w:top w:val="single" w:sz="8" w:space="0" w:color="000000"/>
                    <w:left w:val="single" w:sz="8" w:space="0" w:color="000000"/>
                    <w:bottom w:val="single" w:sz="8" w:space="0" w:color="000000"/>
                    <w:right w:val="single" w:sz="8" w:space="0" w:color="000000"/>
                  </w:tcBorders>
                  <w:hideMark/>
                </w:tcPr>
                <w:p w14:paraId="45F3E9E2"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Filet uden skind uden ben</w:t>
                  </w:r>
                </w:p>
              </w:tc>
              <w:tc>
                <w:tcPr>
                  <w:tcW w:w="0" w:type="auto"/>
                  <w:tcBorders>
                    <w:top w:val="single" w:sz="8" w:space="0" w:color="000000"/>
                    <w:left w:val="single" w:sz="8" w:space="0" w:color="000000"/>
                    <w:bottom w:val="single" w:sz="8" w:space="0" w:color="000000"/>
                    <w:right w:val="single" w:sz="8" w:space="0" w:color="000000"/>
                  </w:tcBorders>
                  <w:hideMark/>
                </w:tcPr>
                <w:p w14:paraId="396061BD"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3,00</w:t>
                  </w:r>
                </w:p>
              </w:tc>
            </w:tr>
            <w:tr w:rsidR="00A720B5" w:rsidRPr="00A720B5" w14:paraId="3631B635" w14:textId="77777777">
              <w:tc>
                <w:tcPr>
                  <w:tcW w:w="0" w:type="auto"/>
                  <w:tcBorders>
                    <w:top w:val="single" w:sz="8" w:space="0" w:color="000000"/>
                    <w:left w:val="single" w:sz="8" w:space="0" w:color="000000"/>
                    <w:bottom w:val="single" w:sz="8" w:space="0" w:color="000000"/>
                    <w:right w:val="single" w:sz="8" w:space="0" w:color="000000"/>
                  </w:tcBorders>
                  <w:hideMark/>
                </w:tcPr>
                <w:p w14:paraId="2584EC1A"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Kuller</w:t>
                  </w:r>
                </w:p>
              </w:tc>
              <w:tc>
                <w:tcPr>
                  <w:tcW w:w="0" w:type="auto"/>
                  <w:tcBorders>
                    <w:top w:val="single" w:sz="8" w:space="0" w:color="000000"/>
                    <w:left w:val="single" w:sz="8" w:space="0" w:color="000000"/>
                    <w:bottom w:val="single" w:sz="8" w:space="0" w:color="000000"/>
                    <w:right w:val="single" w:sz="8" w:space="0" w:color="000000"/>
                  </w:tcBorders>
                  <w:hideMark/>
                </w:tcPr>
                <w:p w14:paraId="7762614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Renset uden hoved</w:t>
                  </w:r>
                </w:p>
              </w:tc>
              <w:tc>
                <w:tcPr>
                  <w:tcW w:w="0" w:type="auto"/>
                  <w:tcBorders>
                    <w:top w:val="single" w:sz="8" w:space="0" w:color="000000"/>
                    <w:left w:val="single" w:sz="8" w:space="0" w:color="000000"/>
                    <w:bottom w:val="single" w:sz="8" w:space="0" w:color="000000"/>
                    <w:right w:val="single" w:sz="8" w:space="0" w:color="000000"/>
                  </w:tcBorders>
                  <w:hideMark/>
                </w:tcPr>
                <w:p w14:paraId="143AFE12"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1,46</w:t>
                  </w:r>
                </w:p>
              </w:tc>
            </w:tr>
            <w:tr w:rsidR="00A720B5" w:rsidRPr="00A720B5" w14:paraId="4309C426" w14:textId="77777777">
              <w:tc>
                <w:tcPr>
                  <w:tcW w:w="0" w:type="auto"/>
                  <w:tcBorders>
                    <w:top w:val="single" w:sz="8" w:space="0" w:color="000000"/>
                    <w:left w:val="single" w:sz="8" w:space="0" w:color="000000"/>
                    <w:bottom w:val="single" w:sz="8" w:space="0" w:color="000000"/>
                    <w:right w:val="single" w:sz="8" w:space="0" w:color="000000"/>
                  </w:tcBorders>
                  <w:hideMark/>
                </w:tcPr>
                <w:p w14:paraId="2C27D58A"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Kuller</w:t>
                  </w:r>
                </w:p>
              </w:tc>
              <w:tc>
                <w:tcPr>
                  <w:tcW w:w="0" w:type="auto"/>
                  <w:tcBorders>
                    <w:top w:val="single" w:sz="8" w:space="0" w:color="000000"/>
                    <w:left w:val="single" w:sz="8" w:space="0" w:color="000000"/>
                    <w:bottom w:val="single" w:sz="8" w:space="0" w:color="000000"/>
                    <w:right w:val="single" w:sz="8" w:space="0" w:color="000000"/>
                  </w:tcBorders>
                  <w:hideMark/>
                </w:tcPr>
                <w:p w14:paraId="0F37D12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Filet med skind og ben</w:t>
                  </w:r>
                </w:p>
              </w:tc>
              <w:tc>
                <w:tcPr>
                  <w:tcW w:w="0" w:type="auto"/>
                  <w:tcBorders>
                    <w:top w:val="single" w:sz="8" w:space="0" w:color="000000"/>
                    <w:left w:val="single" w:sz="8" w:space="0" w:color="000000"/>
                    <w:bottom w:val="single" w:sz="8" w:space="0" w:color="000000"/>
                    <w:right w:val="single" w:sz="8" w:space="0" w:color="000000"/>
                  </w:tcBorders>
                  <w:hideMark/>
                </w:tcPr>
                <w:p w14:paraId="6B5F5341"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2,65</w:t>
                  </w:r>
                </w:p>
              </w:tc>
            </w:tr>
            <w:tr w:rsidR="00A720B5" w:rsidRPr="00A720B5" w14:paraId="2A75B7A6" w14:textId="77777777">
              <w:tc>
                <w:tcPr>
                  <w:tcW w:w="0" w:type="auto"/>
                  <w:tcBorders>
                    <w:top w:val="single" w:sz="8" w:space="0" w:color="000000"/>
                    <w:left w:val="single" w:sz="8" w:space="0" w:color="000000"/>
                    <w:bottom w:val="single" w:sz="8" w:space="0" w:color="000000"/>
                    <w:right w:val="single" w:sz="8" w:space="0" w:color="000000"/>
                  </w:tcBorders>
                  <w:hideMark/>
                </w:tcPr>
                <w:p w14:paraId="68B6B00E"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Kuller</w:t>
                  </w:r>
                </w:p>
              </w:tc>
              <w:tc>
                <w:tcPr>
                  <w:tcW w:w="0" w:type="auto"/>
                  <w:tcBorders>
                    <w:top w:val="single" w:sz="8" w:space="0" w:color="000000"/>
                    <w:left w:val="single" w:sz="8" w:space="0" w:color="000000"/>
                    <w:bottom w:val="single" w:sz="8" w:space="0" w:color="000000"/>
                    <w:right w:val="single" w:sz="8" w:space="0" w:color="000000"/>
                  </w:tcBorders>
                  <w:hideMark/>
                </w:tcPr>
                <w:p w14:paraId="438D0983"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Filet uden skind med ben</w:t>
                  </w:r>
                </w:p>
              </w:tc>
              <w:tc>
                <w:tcPr>
                  <w:tcW w:w="0" w:type="auto"/>
                  <w:tcBorders>
                    <w:top w:val="single" w:sz="8" w:space="0" w:color="000000"/>
                    <w:left w:val="single" w:sz="8" w:space="0" w:color="000000"/>
                    <w:bottom w:val="single" w:sz="8" w:space="0" w:color="000000"/>
                    <w:right w:val="single" w:sz="8" w:space="0" w:color="000000"/>
                  </w:tcBorders>
                  <w:hideMark/>
                </w:tcPr>
                <w:p w14:paraId="14B2CD2B"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2,95</w:t>
                  </w:r>
                </w:p>
              </w:tc>
            </w:tr>
            <w:tr w:rsidR="00A720B5" w:rsidRPr="00A720B5" w14:paraId="18D55C67" w14:textId="77777777">
              <w:tc>
                <w:tcPr>
                  <w:tcW w:w="0" w:type="auto"/>
                  <w:tcBorders>
                    <w:top w:val="single" w:sz="8" w:space="0" w:color="000000"/>
                    <w:left w:val="single" w:sz="8" w:space="0" w:color="000000"/>
                    <w:bottom w:val="single" w:sz="8" w:space="0" w:color="000000"/>
                    <w:right w:val="single" w:sz="8" w:space="0" w:color="000000"/>
                  </w:tcBorders>
                  <w:hideMark/>
                </w:tcPr>
                <w:p w14:paraId="01132AA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Kuller</w:t>
                  </w:r>
                </w:p>
              </w:tc>
              <w:tc>
                <w:tcPr>
                  <w:tcW w:w="0" w:type="auto"/>
                  <w:tcBorders>
                    <w:top w:val="single" w:sz="8" w:space="0" w:color="000000"/>
                    <w:left w:val="single" w:sz="8" w:space="0" w:color="000000"/>
                    <w:bottom w:val="single" w:sz="8" w:space="0" w:color="000000"/>
                    <w:right w:val="single" w:sz="8" w:space="0" w:color="000000"/>
                  </w:tcBorders>
                  <w:hideMark/>
                </w:tcPr>
                <w:p w14:paraId="5758303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Filet uden skind og uden ben</w:t>
                  </w:r>
                </w:p>
              </w:tc>
              <w:tc>
                <w:tcPr>
                  <w:tcW w:w="0" w:type="auto"/>
                  <w:tcBorders>
                    <w:top w:val="single" w:sz="8" w:space="0" w:color="000000"/>
                    <w:left w:val="single" w:sz="8" w:space="0" w:color="000000"/>
                    <w:bottom w:val="single" w:sz="8" w:space="0" w:color="000000"/>
                    <w:right w:val="single" w:sz="8" w:space="0" w:color="000000"/>
                  </w:tcBorders>
                  <w:hideMark/>
                </w:tcPr>
                <w:p w14:paraId="6D3EAF3B"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3,15</w:t>
                  </w:r>
                </w:p>
              </w:tc>
            </w:tr>
            <w:tr w:rsidR="00A720B5" w:rsidRPr="00A720B5" w14:paraId="4A446ADE" w14:textId="77777777">
              <w:tc>
                <w:tcPr>
                  <w:tcW w:w="0" w:type="auto"/>
                  <w:tcBorders>
                    <w:top w:val="single" w:sz="8" w:space="0" w:color="000000"/>
                    <w:left w:val="single" w:sz="8" w:space="0" w:color="000000"/>
                    <w:bottom w:val="single" w:sz="8" w:space="0" w:color="000000"/>
                    <w:right w:val="single" w:sz="8" w:space="0" w:color="000000"/>
                  </w:tcBorders>
                  <w:hideMark/>
                </w:tcPr>
                <w:p w14:paraId="4C46998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Kuller</w:t>
                  </w:r>
                </w:p>
              </w:tc>
              <w:tc>
                <w:tcPr>
                  <w:tcW w:w="0" w:type="auto"/>
                  <w:tcBorders>
                    <w:top w:val="single" w:sz="8" w:space="0" w:color="000000"/>
                    <w:left w:val="single" w:sz="8" w:space="0" w:color="000000"/>
                    <w:bottom w:val="single" w:sz="8" w:space="0" w:color="000000"/>
                    <w:right w:val="single" w:sz="8" w:space="0" w:color="000000"/>
                  </w:tcBorders>
                  <w:hideMark/>
                </w:tcPr>
                <w:p w14:paraId="4B7CE680"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Filet uden skind uden ben og uden buglap</w:t>
                  </w:r>
                </w:p>
              </w:tc>
              <w:tc>
                <w:tcPr>
                  <w:tcW w:w="0" w:type="auto"/>
                  <w:tcBorders>
                    <w:top w:val="single" w:sz="8" w:space="0" w:color="000000"/>
                    <w:left w:val="single" w:sz="8" w:space="0" w:color="000000"/>
                    <w:bottom w:val="single" w:sz="8" w:space="0" w:color="000000"/>
                    <w:right w:val="single" w:sz="8" w:space="0" w:color="000000"/>
                  </w:tcBorders>
                  <w:hideMark/>
                </w:tcPr>
                <w:p w14:paraId="11A38C27"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3,70</w:t>
                  </w:r>
                </w:p>
              </w:tc>
            </w:tr>
            <w:tr w:rsidR="00A720B5" w:rsidRPr="00A720B5" w14:paraId="24047C46" w14:textId="77777777">
              <w:tc>
                <w:tcPr>
                  <w:tcW w:w="0" w:type="auto"/>
                  <w:tcBorders>
                    <w:top w:val="single" w:sz="8" w:space="0" w:color="000000"/>
                    <w:left w:val="single" w:sz="8" w:space="0" w:color="000000"/>
                    <w:bottom w:val="single" w:sz="8" w:space="0" w:color="000000"/>
                    <w:right w:val="single" w:sz="8" w:space="0" w:color="000000"/>
                  </w:tcBorders>
                  <w:hideMark/>
                </w:tcPr>
                <w:p w14:paraId="3DC4910D"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Hvilling</w:t>
                  </w:r>
                </w:p>
              </w:tc>
              <w:tc>
                <w:tcPr>
                  <w:tcW w:w="0" w:type="auto"/>
                  <w:tcBorders>
                    <w:top w:val="single" w:sz="8" w:space="0" w:color="000000"/>
                    <w:left w:val="single" w:sz="8" w:space="0" w:color="000000"/>
                    <w:bottom w:val="single" w:sz="8" w:space="0" w:color="000000"/>
                    <w:right w:val="single" w:sz="8" w:space="0" w:color="000000"/>
                  </w:tcBorders>
                  <w:hideMark/>
                </w:tcPr>
                <w:p w14:paraId="38FD87B9"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Filet</w:t>
                  </w:r>
                </w:p>
              </w:tc>
              <w:tc>
                <w:tcPr>
                  <w:tcW w:w="0" w:type="auto"/>
                  <w:tcBorders>
                    <w:top w:val="single" w:sz="8" w:space="0" w:color="000000"/>
                    <w:left w:val="single" w:sz="8" w:space="0" w:color="000000"/>
                    <w:bottom w:val="single" w:sz="8" w:space="0" w:color="000000"/>
                    <w:right w:val="single" w:sz="8" w:space="0" w:color="000000"/>
                  </w:tcBorders>
                  <w:hideMark/>
                </w:tcPr>
                <w:p w14:paraId="714CA28A"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2,80</w:t>
                  </w:r>
                </w:p>
              </w:tc>
            </w:tr>
            <w:tr w:rsidR="00A720B5" w:rsidRPr="00A720B5" w14:paraId="7C1364E8" w14:textId="77777777">
              <w:tc>
                <w:tcPr>
                  <w:tcW w:w="0" w:type="auto"/>
                  <w:tcBorders>
                    <w:top w:val="single" w:sz="8" w:space="0" w:color="000000"/>
                    <w:left w:val="single" w:sz="8" w:space="0" w:color="000000"/>
                    <w:bottom w:val="single" w:sz="8" w:space="0" w:color="000000"/>
                    <w:right w:val="single" w:sz="8" w:space="0" w:color="000000"/>
                  </w:tcBorders>
                  <w:hideMark/>
                </w:tcPr>
                <w:p w14:paraId="5B2051E2"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Havtaske</w:t>
                  </w:r>
                </w:p>
              </w:tc>
              <w:tc>
                <w:tcPr>
                  <w:tcW w:w="0" w:type="auto"/>
                  <w:tcBorders>
                    <w:top w:val="single" w:sz="8" w:space="0" w:color="000000"/>
                    <w:left w:val="single" w:sz="8" w:space="0" w:color="000000"/>
                    <w:bottom w:val="single" w:sz="8" w:space="0" w:color="000000"/>
                    <w:right w:val="single" w:sz="8" w:space="0" w:color="000000"/>
                  </w:tcBorders>
                  <w:hideMark/>
                </w:tcPr>
                <w:p w14:paraId="01F23DBF"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Renset med hoved</w:t>
                  </w:r>
                </w:p>
              </w:tc>
              <w:tc>
                <w:tcPr>
                  <w:tcW w:w="0" w:type="auto"/>
                  <w:tcBorders>
                    <w:top w:val="single" w:sz="8" w:space="0" w:color="000000"/>
                    <w:left w:val="single" w:sz="8" w:space="0" w:color="000000"/>
                    <w:bottom w:val="single" w:sz="8" w:space="0" w:color="000000"/>
                    <w:right w:val="single" w:sz="8" w:space="0" w:color="000000"/>
                  </w:tcBorders>
                  <w:hideMark/>
                </w:tcPr>
                <w:p w14:paraId="4537786A"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1,22</w:t>
                  </w:r>
                </w:p>
              </w:tc>
            </w:tr>
            <w:tr w:rsidR="00A720B5" w:rsidRPr="00A720B5" w14:paraId="4C96E8F0" w14:textId="77777777">
              <w:tc>
                <w:tcPr>
                  <w:tcW w:w="0" w:type="auto"/>
                  <w:tcBorders>
                    <w:top w:val="single" w:sz="8" w:space="0" w:color="000000"/>
                    <w:left w:val="single" w:sz="8" w:space="0" w:color="000000"/>
                    <w:bottom w:val="single" w:sz="8" w:space="0" w:color="000000"/>
                    <w:right w:val="single" w:sz="8" w:space="0" w:color="000000"/>
                  </w:tcBorders>
                  <w:hideMark/>
                </w:tcPr>
                <w:p w14:paraId="0F13066E"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Havtaske</w:t>
                  </w:r>
                </w:p>
              </w:tc>
              <w:tc>
                <w:tcPr>
                  <w:tcW w:w="0" w:type="auto"/>
                  <w:tcBorders>
                    <w:top w:val="single" w:sz="8" w:space="0" w:color="000000"/>
                    <w:left w:val="single" w:sz="8" w:space="0" w:color="000000"/>
                    <w:bottom w:val="single" w:sz="8" w:space="0" w:color="000000"/>
                    <w:right w:val="single" w:sz="8" w:space="0" w:color="000000"/>
                  </w:tcBorders>
                  <w:hideMark/>
                </w:tcPr>
                <w:p w14:paraId="67EA5E09"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Renset uden hoved</w:t>
                  </w:r>
                </w:p>
              </w:tc>
              <w:tc>
                <w:tcPr>
                  <w:tcW w:w="0" w:type="auto"/>
                  <w:tcBorders>
                    <w:top w:val="single" w:sz="8" w:space="0" w:color="000000"/>
                    <w:left w:val="single" w:sz="8" w:space="0" w:color="000000"/>
                    <w:bottom w:val="single" w:sz="8" w:space="0" w:color="000000"/>
                    <w:right w:val="single" w:sz="8" w:space="0" w:color="000000"/>
                  </w:tcBorders>
                  <w:hideMark/>
                </w:tcPr>
                <w:p w14:paraId="25266254"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3,00</w:t>
                  </w:r>
                </w:p>
              </w:tc>
            </w:tr>
            <w:tr w:rsidR="00A720B5" w:rsidRPr="00A720B5" w14:paraId="6177296B" w14:textId="77777777">
              <w:tc>
                <w:tcPr>
                  <w:tcW w:w="0" w:type="auto"/>
                  <w:tcBorders>
                    <w:top w:val="single" w:sz="8" w:space="0" w:color="000000"/>
                    <w:left w:val="single" w:sz="8" w:space="0" w:color="000000"/>
                    <w:bottom w:val="single" w:sz="8" w:space="0" w:color="000000"/>
                    <w:right w:val="single" w:sz="8" w:space="0" w:color="000000"/>
                  </w:tcBorders>
                  <w:hideMark/>
                </w:tcPr>
                <w:p w14:paraId="54731069"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Jomfruhummer</w:t>
                  </w:r>
                </w:p>
              </w:tc>
              <w:tc>
                <w:tcPr>
                  <w:tcW w:w="0" w:type="auto"/>
                  <w:tcBorders>
                    <w:top w:val="single" w:sz="8" w:space="0" w:color="000000"/>
                    <w:left w:val="single" w:sz="8" w:space="0" w:color="000000"/>
                    <w:bottom w:val="single" w:sz="8" w:space="0" w:color="000000"/>
                    <w:right w:val="single" w:sz="8" w:space="0" w:color="000000"/>
                  </w:tcBorders>
                  <w:hideMark/>
                </w:tcPr>
                <w:p w14:paraId="5D49621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Haler</w:t>
                  </w:r>
                </w:p>
              </w:tc>
              <w:tc>
                <w:tcPr>
                  <w:tcW w:w="0" w:type="auto"/>
                  <w:tcBorders>
                    <w:top w:val="single" w:sz="8" w:space="0" w:color="000000"/>
                    <w:left w:val="single" w:sz="8" w:space="0" w:color="000000"/>
                    <w:bottom w:val="single" w:sz="8" w:space="0" w:color="000000"/>
                    <w:right w:val="single" w:sz="8" w:space="0" w:color="000000"/>
                  </w:tcBorders>
                  <w:hideMark/>
                </w:tcPr>
                <w:p w14:paraId="6344CCF1"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3,00</w:t>
                  </w:r>
                </w:p>
              </w:tc>
            </w:tr>
            <w:tr w:rsidR="00A720B5" w:rsidRPr="00A720B5" w14:paraId="368FB5D3" w14:textId="77777777">
              <w:tc>
                <w:tcPr>
                  <w:tcW w:w="0" w:type="auto"/>
                  <w:tcBorders>
                    <w:top w:val="single" w:sz="8" w:space="0" w:color="000000"/>
                    <w:left w:val="single" w:sz="8" w:space="0" w:color="000000"/>
                    <w:bottom w:val="single" w:sz="8" w:space="0" w:color="000000"/>
                    <w:right w:val="single" w:sz="8" w:space="0" w:color="000000"/>
                  </w:tcBorders>
                  <w:hideMark/>
                </w:tcPr>
                <w:p w14:paraId="337CCEFB"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Sildehaj</w:t>
                  </w:r>
                </w:p>
              </w:tc>
              <w:tc>
                <w:tcPr>
                  <w:tcW w:w="0" w:type="auto"/>
                  <w:tcBorders>
                    <w:top w:val="single" w:sz="8" w:space="0" w:color="000000"/>
                    <w:left w:val="single" w:sz="8" w:space="0" w:color="000000"/>
                    <w:bottom w:val="single" w:sz="8" w:space="0" w:color="000000"/>
                    <w:right w:val="single" w:sz="8" w:space="0" w:color="000000"/>
                  </w:tcBorders>
                  <w:hideMark/>
                </w:tcPr>
                <w:p w14:paraId="561D363E"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Renset med hoved</w:t>
                  </w:r>
                </w:p>
              </w:tc>
              <w:tc>
                <w:tcPr>
                  <w:tcW w:w="0" w:type="auto"/>
                  <w:tcBorders>
                    <w:top w:val="single" w:sz="8" w:space="0" w:color="000000"/>
                    <w:left w:val="single" w:sz="8" w:space="0" w:color="000000"/>
                    <w:bottom w:val="single" w:sz="8" w:space="0" w:color="000000"/>
                    <w:right w:val="single" w:sz="8" w:space="0" w:color="000000"/>
                  </w:tcBorders>
                  <w:hideMark/>
                </w:tcPr>
                <w:p w14:paraId="39B6D82B"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1,33</w:t>
                  </w:r>
                </w:p>
              </w:tc>
            </w:tr>
            <w:tr w:rsidR="00A720B5" w:rsidRPr="00A720B5" w14:paraId="06BE3EE1" w14:textId="77777777">
              <w:tc>
                <w:tcPr>
                  <w:tcW w:w="0" w:type="auto"/>
                  <w:tcBorders>
                    <w:top w:val="single" w:sz="8" w:space="0" w:color="000000"/>
                    <w:left w:val="single" w:sz="8" w:space="0" w:color="000000"/>
                    <w:bottom w:val="single" w:sz="8" w:space="0" w:color="000000"/>
                    <w:right w:val="single" w:sz="8" w:space="0" w:color="000000"/>
                  </w:tcBorders>
                  <w:hideMark/>
                </w:tcPr>
                <w:p w14:paraId="423F2F14"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Laks i ICES-område 14 eller 5B</w:t>
                  </w:r>
                </w:p>
              </w:tc>
              <w:tc>
                <w:tcPr>
                  <w:tcW w:w="0" w:type="auto"/>
                  <w:tcBorders>
                    <w:top w:val="single" w:sz="8" w:space="0" w:color="000000"/>
                    <w:left w:val="single" w:sz="8" w:space="0" w:color="000000"/>
                    <w:bottom w:val="single" w:sz="8" w:space="0" w:color="000000"/>
                    <w:right w:val="single" w:sz="8" w:space="0" w:color="000000"/>
                  </w:tcBorders>
                  <w:hideMark/>
                </w:tcPr>
                <w:p w14:paraId="0CFDDA6D"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Renset med hoved</w:t>
                  </w:r>
                </w:p>
              </w:tc>
              <w:tc>
                <w:tcPr>
                  <w:tcW w:w="0" w:type="auto"/>
                  <w:tcBorders>
                    <w:top w:val="single" w:sz="8" w:space="0" w:color="000000"/>
                    <w:left w:val="single" w:sz="8" w:space="0" w:color="000000"/>
                    <w:bottom w:val="single" w:sz="8" w:space="0" w:color="000000"/>
                    <w:right w:val="single" w:sz="8" w:space="0" w:color="000000"/>
                  </w:tcBorders>
                  <w:hideMark/>
                </w:tcPr>
                <w:p w14:paraId="01B13801"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1,11</w:t>
                  </w:r>
                </w:p>
              </w:tc>
            </w:tr>
            <w:tr w:rsidR="00A720B5" w:rsidRPr="00A720B5" w14:paraId="2801FDAE" w14:textId="77777777">
              <w:tc>
                <w:tcPr>
                  <w:tcW w:w="0" w:type="auto"/>
                  <w:tcBorders>
                    <w:top w:val="single" w:sz="8" w:space="0" w:color="000000"/>
                    <w:left w:val="single" w:sz="8" w:space="0" w:color="000000"/>
                    <w:bottom w:val="single" w:sz="8" w:space="0" w:color="000000"/>
                    <w:right w:val="single" w:sz="8" w:space="0" w:color="000000"/>
                  </w:tcBorders>
                  <w:hideMark/>
                </w:tcPr>
                <w:p w14:paraId="4B7F0047"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lastRenderedPageBreak/>
                    <w:t>Laks i ICES-område 1, 2A og 2B</w:t>
                  </w:r>
                </w:p>
              </w:tc>
              <w:tc>
                <w:tcPr>
                  <w:tcW w:w="0" w:type="auto"/>
                  <w:tcBorders>
                    <w:top w:val="single" w:sz="8" w:space="0" w:color="000000"/>
                    <w:left w:val="single" w:sz="8" w:space="0" w:color="000000"/>
                    <w:bottom w:val="single" w:sz="8" w:space="0" w:color="000000"/>
                    <w:right w:val="single" w:sz="8" w:space="0" w:color="000000"/>
                  </w:tcBorders>
                  <w:hideMark/>
                </w:tcPr>
                <w:p w14:paraId="623A79A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Renset med hoved</w:t>
                  </w:r>
                </w:p>
              </w:tc>
              <w:tc>
                <w:tcPr>
                  <w:tcW w:w="0" w:type="auto"/>
                  <w:tcBorders>
                    <w:top w:val="single" w:sz="8" w:space="0" w:color="000000"/>
                    <w:left w:val="single" w:sz="8" w:space="0" w:color="000000"/>
                    <w:bottom w:val="single" w:sz="8" w:space="0" w:color="000000"/>
                    <w:right w:val="single" w:sz="8" w:space="0" w:color="000000"/>
                  </w:tcBorders>
                  <w:hideMark/>
                </w:tcPr>
                <w:p w14:paraId="7859CC5D"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1,16</w:t>
                  </w:r>
                </w:p>
              </w:tc>
            </w:tr>
            <w:tr w:rsidR="00A720B5" w:rsidRPr="00A720B5" w14:paraId="60F7F383" w14:textId="77777777">
              <w:tc>
                <w:tcPr>
                  <w:tcW w:w="0" w:type="auto"/>
                  <w:tcBorders>
                    <w:top w:val="single" w:sz="8" w:space="0" w:color="000000"/>
                    <w:left w:val="single" w:sz="8" w:space="0" w:color="000000"/>
                    <w:bottom w:val="single" w:sz="8" w:space="0" w:color="000000"/>
                    <w:right w:val="single" w:sz="8" w:space="0" w:color="000000"/>
                  </w:tcBorders>
                  <w:hideMark/>
                </w:tcPr>
                <w:p w14:paraId="6F6DB34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Laks i andre farvande</w:t>
                  </w:r>
                </w:p>
              </w:tc>
              <w:tc>
                <w:tcPr>
                  <w:tcW w:w="0" w:type="auto"/>
                  <w:tcBorders>
                    <w:top w:val="single" w:sz="8" w:space="0" w:color="000000"/>
                    <w:left w:val="single" w:sz="8" w:space="0" w:color="000000"/>
                    <w:bottom w:val="single" w:sz="8" w:space="0" w:color="000000"/>
                    <w:right w:val="single" w:sz="8" w:space="0" w:color="000000"/>
                  </w:tcBorders>
                  <w:hideMark/>
                </w:tcPr>
                <w:p w14:paraId="5E83BE6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Renset med hoved</w:t>
                  </w:r>
                </w:p>
              </w:tc>
              <w:tc>
                <w:tcPr>
                  <w:tcW w:w="0" w:type="auto"/>
                  <w:tcBorders>
                    <w:top w:val="single" w:sz="8" w:space="0" w:color="000000"/>
                    <w:left w:val="single" w:sz="8" w:space="0" w:color="000000"/>
                    <w:bottom w:val="single" w:sz="8" w:space="0" w:color="000000"/>
                    <w:right w:val="single" w:sz="8" w:space="0" w:color="000000"/>
                  </w:tcBorders>
                  <w:hideMark/>
                </w:tcPr>
                <w:p w14:paraId="7F2C48F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1,10</w:t>
                  </w:r>
                </w:p>
              </w:tc>
            </w:tr>
            <w:tr w:rsidR="00A720B5" w:rsidRPr="00A720B5" w14:paraId="097C7960" w14:textId="77777777">
              <w:tc>
                <w:tcPr>
                  <w:tcW w:w="0" w:type="auto"/>
                  <w:tcBorders>
                    <w:top w:val="single" w:sz="8" w:space="0" w:color="000000"/>
                    <w:left w:val="single" w:sz="8" w:space="0" w:color="000000"/>
                    <w:bottom w:val="single" w:sz="8" w:space="0" w:color="000000"/>
                    <w:right w:val="single" w:sz="8" w:space="0" w:color="000000"/>
                  </w:tcBorders>
                  <w:hideMark/>
                </w:tcPr>
                <w:p w14:paraId="2345C30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Dybvandsrejer i grønlandsk farvand</w:t>
                  </w:r>
                </w:p>
              </w:tc>
              <w:tc>
                <w:tcPr>
                  <w:tcW w:w="0" w:type="auto"/>
                  <w:tcBorders>
                    <w:top w:val="single" w:sz="8" w:space="0" w:color="000000"/>
                    <w:left w:val="single" w:sz="8" w:space="0" w:color="000000"/>
                    <w:bottom w:val="single" w:sz="8" w:space="0" w:color="000000"/>
                    <w:right w:val="single" w:sz="8" w:space="0" w:color="000000"/>
                  </w:tcBorders>
                  <w:hideMark/>
                </w:tcPr>
                <w:p w14:paraId="4657C699"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Kogte tunnelfrosne</w:t>
                  </w:r>
                </w:p>
              </w:tc>
              <w:tc>
                <w:tcPr>
                  <w:tcW w:w="0" w:type="auto"/>
                  <w:tcBorders>
                    <w:top w:val="single" w:sz="8" w:space="0" w:color="000000"/>
                    <w:left w:val="single" w:sz="8" w:space="0" w:color="000000"/>
                    <w:bottom w:val="single" w:sz="8" w:space="0" w:color="000000"/>
                    <w:right w:val="single" w:sz="8" w:space="0" w:color="000000"/>
                  </w:tcBorders>
                  <w:hideMark/>
                </w:tcPr>
                <w:p w14:paraId="306ABA5E"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1,05</w:t>
                  </w:r>
                </w:p>
              </w:tc>
            </w:tr>
            <w:tr w:rsidR="00A720B5" w:rsidRPr="00A720B5" w14:paraId="732679D0" w14:textId="77777777">
              <w:tc>
                <w:tcPr>
                  <w:tcW w:w="0" w:type="auto"/>
                  <w:tcBorders>
                    <w:top w:val="single" w:sz="8" w:space="0" w:color="000000"/>
                    <w:left w:val="single" w:sz="8" w:space="0" w:color="000000"/>
                    <w:bottom w:val="single" w:sz="8" w:space="0" w:color="000000"/>
                    <w:right w:val="single" w:sz="8" w:space="0" w:color="000000"/>
                  </w:tcBorders>
                  <w:hideMark/>
                </w:tcPr>
                <w:p w14:paraId="07490775"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Dybvandsrejer i grønlandsk farvand</w:t>
                  </w:r>
                </w:p>
              </w:tc>
              <w:tc>
                <w:tcPr>
                  <w:tcW w:w="0" w:type="auto"/>
                  <w:tcBorders>
                    <w:top w:val="single" w:sz="8" w:space="0" w:color="000000"/>
                    <w:left w:val="single" w:sz="8" w:space="0" w:color="000000"/>
                    <w:bottom w:val="single" w:sz="8" w:space="0" w:color="000000"/>
                    <w:right w:val="single" w:sz="8" w:space="0" w:color="000000"/>
                  </w:tcBorders>
                  <w:hideMark/>
                </w:tcPr>
                <w:p w14:paraId="17AFD41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Frosne (rå tunnelfrosne)</w:t>
                  </w:r>
                </w:p>
              </w:tc>
              <w:tc>
                <w:tcPr>
                  <w:tcW w:w="0" w:type="auto"/>
                  <w:tcBorders>
                    <w:top w:val="single" w:sz="8" w:space="0" w:color="000000"/>
                    <w:left w:val="single" w:sz="8" w:space="0" w:color="000000"/>
                    <w:bottom w:val="single" w:sz="8" w:space="0" w:color="000000"/>
                    <w:right w:val="single" w:sz="8" w:space="0" w:color="000000"/>
                  </w:tcBorders>
                  <w:hideMark/>
                </w:tcPr>
                <w:p w14:paraId="4F686639"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1,05</w:t>
                  </w:r>
                </w:p>
              </w:tc>
            </w:tr>
            <w:tr w:rsidR="00A720B5" w:rsidRPr="00A720B5" w14:paraId="43862BAE" w14:textId="77777777">
              <w:tc>
                <w:tcPr>
                  <w:tcW w:w="0" w:type="auto"/>
                  <w:tcBorders>
                    <w:top w:val="single" w:sz="8" w:space="0" w:color="000000"/>
                    <w:left w:val="single" w:sz="8" w:space="0" w:color="000000"/>
                    <w:bottom w:val="single" w:sz="8" w:space="0" w:color="000000"/>
                    <w:right w:val="single" w:sz="8" w:space="0" w:color="000000"/>
                  </w:tcBorders>
                  <w:hideMark/>
                </w:tcPr>
                <w:p w14:paraId="261C09FD"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Øvrige arter</w:t>
                  </w:r>
                </w:p>
              </w:tc>
              <w:tc>
                <w:tcPr>
                  <w:tcW w:w="0" w:type="auto"/>
                  <w:tcBorders>
                    <w:top w:val="single" w:sz="8" w:space="0" w:color="000000"/>
                    <w:left w:val="single" w:sz="8" w:space="0" w:color="000000"/>
                    <w:bottom w:val="single" w:sz="8" w:space="0" w:color="000000"/>
                    <w:right w:val="single" w:sz="8" w:space="0" w:color="000000"/>
                  </w:tcBorders>
                  <w:hideMark/>
                </w:tcPr>
                <w:p w14:paraId="1CB7F844"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Lapper og vinger</w:t>
                  </w:r>
                </w:p>
              </w:tc>
              <w:tc>
                <w:tcPr>
                  <w:tcW w:w="0" w:type="auto"/>
                  <w:tcBorders>
                    <w:top w:val="single" w:sz="8" w:space="0" w:color="000000"/>
                    <w:left w:val="single" w:sz="8" w:space="0" w:color="000000"/>
                    <w:bottom w:val="single" w:sz="8" w:space="0" w:color="000000"/>
                    <w:right w:val="single" w:sz="8" w:space="0" w:color="000000"/>
                  </w:tcBorders>
                  <w:hideMark/>
                </w:tcPr>
                <w:p w14:paraId="58BC1BDF"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1,70</w:t>
                  </w:r>
                </w:p>
              </w:tc>
            </w:tr>
            <w:tr w:rsidR="00A720B5" w:rsidRPr="00A720B5" w14:paraId="63DF9E44" w14:textId="77777777">
              <w:tc>
                <w:tcPr>
                  <w:tcW w:w="0" w:type="auto"/>
                  <w:gridSpan w:val="3"/>
                  <w:tcBorders>
                    <w:top w:val="single" w:sz="8" w:space="0" w:color="000000"/>
                    <w:left w:val="single" w:sz="8" w:space="0" w:color="000000"/>
                    <w:bottom w:val="single" w:sz="8" w:space="0" w:color="000000"/>
                    <w:right w:val="single" w:sz="8" w:space="0" w:color="000000"/>
                  </w:tcBorders>
                  <w:hideMark/>
                </w:tcPr>
                <w:p w14:paraId="0D467ABF"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For visse arter, de ikke traditionelt landes i Danmark, kan der findes omregningsfaktorer i Kommissionens Forordning (EF) Nr. 404/2011</w:t>
                  </w:r>
                </w:p>
              </w:tc>
            </w:tr>
          </w:tbl>
          <w:p w14:paraId="14C78F57" w14:textId="77777777" w:rsidR="00A720B5" w:rsidRPr="00A720B5" w:rsidRDefault="00A720B5" w:rsidP="00A720B5">
            <w:pPr>
              <w:spacing w:before="200" w:after="200" w:line="240" w:lineRule="auto"/>
              <w:rPr>
                <w:rFonts w:ascii="Times New Roman" w:eastAsia="Times New Roman" w:hAnsi="Times New Roman" w:cs="Times New Roman"/>
                <w:sz w:val="19"/>
                <w:szCs w:val="19"/>
                <w:lang w:eastAsia="da-DK"/>
              </w:rPr>
            </w:pPr>
          </w:p>
        </w:tc>
      </w:tr>
    </w:tbl>
    <w:p w14:paraId="1E438A13" w14:textId="77777777" w:rsidR="00A720B5" w:rsidRPr="00A720B5" w:rsidRDefault="001354F6" w:rsidP="00A720B5">
      <w:pPr>
        <w:spacing w:before="200" w:after="200" w:line="240" w:lineRule="auto"/>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lastRenderedPageBreak/>
        <w:pict w14:anchorId="222484F4">
          <v:rect id="_x0000_i1028" style="width:374.85pt;height:.75pt" o:hrpct="0" o:hralign="center" o:hrstd="t" o:hrnoshade="t" o:hr="t" fillcolor="#dedede" stroked="f"/>
        </w:pict>
      </w:r>
    </w:p>
    <w:p w14:paraId="2014C9A7" w14:textId="77777777" w:rsidR="00A720B5" w:rsidRPr="00A720B5" w:rsidRDefault="00A720B5" w:rsidP="00A720B5">
      <w:pPr>
        <w:shd w:val="clear" w:color="auto" w:fill="FFFFFF"/>
        <w:spacing w:before="400" w:after="120" w:line="240" w:lineRule="auto"/>
        <w:jc w:val="right"/>
        <w:rPr>
          <w:rFonts w:ascii="Tahoma" w:eastAsia="Times New Roman" w:hAnsi="Tahoma" w:cs="Tahoma"/>
          <w:b/>
          <w:bCs/>
          <w:color w:val="000000"/>
          <w:sz w:val="28"/>
          <w:szCs w:val="28"/>
          <w:lang w:eastAsia="da-DK"/>
        </w:rPr>
      </w:pPr>
      <w:r w:rsidRPr="00A720B5">
        <w:rPr>
          <w:rFonts w:ascii="Tahoma" w:eastAsia="Times New Roman" w:hAnsi="Tahoma" w:cs="Tahoma"/>
          <w:b/>
          <w:bCs/>
          <w:color w:val="000000"/>
          <w:sz w:val="28"/>
          <w:szCs w:val="28"/>
          <w:lang w:eastAsia="da-DK"/>
        </w:rPr>
        <w:t>Bilag 5a</w:t>
      </w:r>
    </w:p>
    <w:p w14:paraId="5888E1D6" w14:textId="77777777" w:rsidR="00A720B5" w:rsidRPr="00A720B5" w:rsidRDefault="00A720B5" w:rsidP="00A720B5">
      <w:pPr>
        <w:shd w:val="clear" w:color="auto" w:fill="FFFFFF"/>
        <w:spacing w:after="120" w:line="240" w:lineRule="auto"/>
        <w:jc w:val="center"/>
        <w:rPr>
          <w:rFonts w:ascii="Tahoma" w:eastAsia="Times New Roman" w:hAnsi="Tahoma" w:cs="Tahoma"/>
          <w:b/>
          <w:bCs/>
          <w:color w:val="000000"/>
          <w:sz w:val="24"/>
          <w:szCs w:val="24"/>
          <w:lang w:eastAsia="da-DK"/>
        </w:rPr>
      </w:pPr>
      <w:r w:rsidRPr="00A720B5">
        <w:rPr>
          <w:rFonts w:ascii="Tahoma" w:eastAsia="Times New Roman" w:hAnsi="Tahoma" w:cs="Tahoma"/>
          <w:b/>
          <w:bCs/>
          <w:color w:val="000000"/>
          <w:sz w:val="24"/>
          <w:szCs w:val="24"/>
          <w:lang w:eastAsia="da-DK"/>
        </w:rPr>
        <w:t>Melding om ankomst og losning til Fiskeristyrelsen</w:t>
      </w:r>
    </w:p>
    <w:p w14:paraId="164CA43D" w14:textId="77777777" w:rsidR="00A720B5" w:rsidRPr="00A720B5" w:rsidRDefault="00A720B5" w:rsidP="00C92E62">
      <w:pPr>
        <w:pStyle w:val="Listeafsnit"/>
        <w:numPr>
          <w:ilvl w:val="0"/>
          <w:numId w:val="4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Melding om ankomst og losning skal indeholde følgende oplysninger:</w:t>
      </w:r>
    </w:p>
    <w:p w14:paraId="1545754E" w14:textId="77777777" w:rsidR="00A720B5" w:rsidRPr="00A720B5" w:rsidRDefault="00A720B5" w:rsidP="00C92E62">
      <w:pPr>
        <w:pStyle w:val="Listeafsnit"/>
        <w:numPr>
          <w:ilvl w:val="1"/>
          <w:numId w:val="4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Fartøjets havnekendingsbogstav og -nummer.</w:t>
      </w:r>
    </w:p>
    <w:p w14:paraId="24B1ED35" w14:textId="77777777" w:rsidR="00A720B5" w:rsidRPr="00A720B5" w:rsidRDefault="00A720B5" w:rsidP="00C92E62">
      <w:pPr>
        <w:pStyle w:val="Listeafsnit"/>
        <w:numPr>
          <w:ilvl w:val="1"/>
          <w:numId w:val="4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Art og mængde af fisk om bord.</w:t>
      </w:r>
    </w:p>
    <w:p w14:paraId="58E5C2C0" w14:textId="77777777" w:rsidR="00A720B5" w:rsidRPr="00A720B5" w:rsidRDefault="00A720B5" w:rsidP="00C92E62">
      <w:pPr>
        <w:pStyle w:val="Listeafsnit"/>
        <w:numPr>
          <w:ilvl w:val="1"/>
          <w:numId w:val="4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Ankomsthavn, forventet ankomsttidspunkt, og forventet lossetidspunkt, hvis dette er for skelligt fra ankomsttidspunktet.</w:t>
      </w:r>
    </w:p>
    <w:p w14:paraId="016D17F2" w14:textId="77777777" w:rsidR="00A720B5" w:rsidRPr="00A720B5" w:rsidRDefault="00A720B5" w:rsidP="00C92E62">
      <w:pPr>
        <w:pStyle w:val="Listeafsnit"/>
        <w:numPr>
          <w:ilvl w:val="0"/>
          <w:numId w:val="4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Melding skal gives af fartøjsføreren senest 2 timer før ankomst til havn med mindre der gælder længere tidsfrister i henhold til EU-krav.</w:t>
      </w:r>
    </w:p>
    <w:p w14:paraId="513C4A5F" w14:textId="77777777" w:rsidR="00A720B5" w:rsidRPr="00A720B5" w:rsidRDefault="00A720B5" w:rsidP="00C92E62">
      <w:pPr>
        <w:pStyle w:val="Listeafsnit"/>
        <w:numPr>
          <w:ilvl w:val="0"/>
          <w:numId w:val="4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Melding om ankomst og losning skal foretages, når fiskeriet er afsluttet. Hvis fiskeriet ikke er afsluttet 2 timer før ankomst til havn, kan der dog gives melding med oplysning om den evt. ombordværende fangst samt om, at fiskeriet ikke er afsluttet. Senest 15 minutter før ankomst til havn gives endelig melding omfattende hele fiskeriet. Den mængde og de arter, der anføres i meldingen, skal være i overensstemmelse med optegnelsen i fartøjets logbog.</w:t>
      </w:r>
    </w:p>
    <w:p w14:paraId="10FE05D8" w14:textId="77777777" w:rsidR="00A720B5" w:rsidRPr="00A720B5" w:rsidRDefault="00A720B5" w:rsidP="00C92E62">
      <w:pPr>
        <w:pStyle w:val="Listeafsnit"/>
        <w:numPr>
          <w:ilvl w:val="0"/>
          <w:numId w:val="4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Melding skal for fartøjer omfattet af reglerne om elektronisk rapportering af logbogsdata afgives via dette system. For øvrige fartøjer skal melding afgives via mobiltelefonapplikationer eller Fiskeristyrelsens hjemmeside. Melding skal ske til</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også hvis losning finder sted i udlandet. Melding til Fiskeristyrelsen fritager ikke for de forpligtigelser, der gælder i det land, hvor der losses. Ved anmeldelsen modtager fartøjsføreren et kvitteringsnummer, som skal indføres i logbogen inden ankomst til havn.</w:t>
      </w:r>
    </w:p>
    <w:p w14:paraId="7C32DA8D" w14:textId="3FA72262" w:rsidR="00A720B5" w:rsidRPr="00A720B5" w:rsidRDefault="00A720B5" w:rsidP="00C92E62">
      <w:pPr>
        <w:pStyle w:val="Listeafsnit"/>
        <w:numPr>
          <w:ilvl w:val="0"/>
          <w:numId w:val="4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Ankomst og losning må ikke finde sted inden det anmeldte tidspunkt, og før det ovennævnte kvitteringsnummer er indført i logbogen. </w:t>
      </w:r>
      <w:r w:rsidR="00775C0C" w:rsidRPr="00524BAD">
        <w:rPr>
          <w:rFonts w:ascii="Tahoma" w:eastAsia="Times New Roman" w:hAnsi="Tahoma" w:cs="Tahoma"/>
          <w:color w:val="000000"/>
          <w:sz w:val="19"/>
          <w:szCs w:val="19"/>
          <w:lang w:eastAsia="da-DK"/>
        </w:rPr>
        <w:t>Såfremt ankomst og/eller losning ikke er sket senest 2 timer efter det anmeldte tidspunkt, skal der indgives melding om nyt tidspunkt for ankomst og/eller ændring af tidspunkt for losning</w:t>
      </w:r>
      <w:r w:rsidR="00775C0C">
        <w:rPr>
          <w:rFonts w:ascii="Tahoma" w:eastAsia="Times New Roman" w:hAnsi="Tahoma" w:cs="Tahoma"/>
          <w:color w:val="000000"/>
          <w:sz w:val="19"/>
          <w:szCs w:val="19"/>
          <w:lang w:eastAsia="da-DK"/>
        </w:rPr>
        <w:t xml:space="preserve">. </w:t>
      </w:r>
      <w:r w:rsidRPr="00A720B5">
        <w:rPr>
          <w:rFonts w:ascii="Tahoma" w:eastAsia="Times New Roman" w:hAnsi="Tahoma" w:cs="Tahoma"/>
          <w:color w:val="000000"/>
          <w:sz w:val="19"/>
          <w:szCs w:val="19"/>
          <w:lang w:eastAsia="da-DK"/>
        </w:rPr>
        <w:t>Fartøjsføreren er ansvarlig for, at der ikke losses, inden ovennævnte kvitteringsnummer er indført i logbogen, og inden det anmeldte tidspunkt.</w:t>
      </w:r>
    </w:p>
    <w:p w14:paraId="45F73E12" w14:textId="77777777" w:rsidR="00A720B5" w:rsidRPr="00A720B5" w:rsidRDefault="00A720B5" w:rsidP="00C92E62">
      <w:pPr>
        <w:pStyle w:val="Listeafsnit"/>
        <w:numPr>
          <w:ilvl w:val="0"/>
          <w:numId w:val="4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En virksomhed, der modtager fisken, kan på fartøjsførerens vegne indgive melding. Fartøjsføreren er ansvarlig for indholdet af meddelelsen og for, at der ikke losses, inden kvitteringsnummeret er indført i logbogen, og inden det anmeldte tidspunkt.</w:t>
      </w:r>
    </w:p>
    <w:p w14:paraId="39151347" w14:textId="77777777" w:rsidR="00A720B5" w:rsidRPr="00A720B5" w:rsidRDefault="00A720B5" w:rsidP="00C92E62">
      <w:pPr>
        <w:pStyle w:val="Listeafsnit"/>
        <w:numPr>
          <w:ilvl w:val="0"/>
          <w:numId w:val="4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Tvivlsspørgsmål om, hvorvidt meldingen er indgivet korrekt, kan inden losning, af virksomheden eller af fartøjsføreren afklares ved henvendelse til Fiskeristyrelsen på telefonnummer 7218 5609.</w:t>
      </w:r>
    </w:p>
    <w:p w14:paraId="7891635B" w14:textId="77777777" w:rsidR="00A720B5" w:rsidRPr="00A720B5" w:rsidRDefault="001354F6" w:rsidP="00A720B5">
      <w:pPr>
        <w:spacing w:before="200" w:after="200" w:line="240" w:lineRule="auto"/>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pict w14:anchorId="6E0D38F0">
          <v:rect id="_x0000_i1029" style="width:374.85pt;height:.75pt" o:hrpct="0" o:hralign="center" o:hrstd="t" o:hrnoshade="t" o:hr="t" fillcolor="#dedede" stroked="f"/>
        </w:pict>
      </w:r>
    </w:p>
    <w:p w14:paraId="7C9D8EB8" w14:textId="77777777" w:rsidR="00A720B5" w:rsidRPr="00A720B5" w:rsidRDefault="00A720B5" w:rsidP="00A720B5">
      <w:pPr>
        <w:shd w:val="clear" w:color="auto" w:fill="FFFFFF"/>
        <w:spacing w:before="400" w:after="120" w:line="240" w:lineRule="auto"/>
        <w:jc w:val="right"/>
        <w:rPr>
          <w:rFonts w:ascii="Tahoma" w:eastAsia="Times New Roman" w:hAnsi="Tahoma" w:cs="Tahoma"/>
          <w:b/>
          <w:bCs/>
          <w:color w:val="000000"/>
          <w:sz w:val="28"/>
          <w:szCs w:val="28"/>
          <w:lang w:eastAsia="da-DK"/>
        </w:rPr>
      </w:pPr>
      <w:r w:rsidRPr="00A720B5">
        <w:rPr>
          <w:rFonts w:ascii="Tahoma" w:eastAsia="Times New Roman" w:hAnsi="Tahoma" w:cs="Tahoma"/>
          <w:b/>
          <w:bCs/>
          <w:color w:val="000000"/>
          <w:sz w:val="28"/>
          <w:szCs w:val="28"/>
          <w:lang w:eastAsia="da-DK"/>
        </w:rPr>
        <w:t>Bilag 5b</w:t>
      </w:r>
    </w:p>
    <w:p w14:paraId="43792201" w14:textId="77777777" w:rsidR="00A720B5" w:rsidRPr="00A720B5" w:rsidRDefault="00A720B5" w:rsidP="00A720B5">
      <w:pPr>
        <w:shd w:val="clear" w:color="auto" w:fill="FFFFFF"/>
        <w:spacing w:after="120" w:line="240" w:lineRule="auto"/>
        <w:jc w:val="center"/>
        <w:rPr>
          <w:rFonts w:ascii="Tahoma" w:eastAsia="Times New Roman" w:hAnsi="Tahoma" w:cs="Tahoma"/>
          <w:b/>
          <w:bCs/>
          <w:color w:val="000000"/>
          <w:sz w:val="24"/>
          <w:szCs w:val="24"/>
          <w:lang w:eastAsia="da-DK"/>
        </w:rPr>
      </w:pPr>
      <w:r w:rsidRPr="00A720B5">
        <w:rPr>
          <w:rFonts w:ascii="Tahoma" w:eastAsia="Times New Roman" w:hAnsi="Tahoma" w:cs="Tahoma"/>
          <w:b/>
          <w:bCs/>
          <w:color w:val="000000"/>
          <w:sz w:val="24"/>
          <w:szCs w:val="24"/>
          <w:lang w:eastAsia="da-DK"/>
        </w:rPr>
        <w:t>Melding om farvandsskifte til Fiskeristyrelsen</w:t>
      </w:r>
    </w:p>
    <w:p w14:paraId="191A4F44" w14:textId="77777777" w:rsidR="00A720B5" w:rsidRPr="00A720B5" w:rsidRDefault="00A720B5" w:rsidP="00C92E62">
      <w:pPr>
        <w:pStyle w:val="Listeafsnit"/>
        <w:numPr>
          <w:ilvl w:val="0"/>
          <w:numId w:val="4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Melding om farvandsskifte med henblik på fiskeri i andet farvand eller landing i havn beliggende ud til andet farvand skal indeholde følgende oplysninger:</w:t>
      </w:r>
    </w:p>
    <w:p w14:paraId="215FA172" w14:textId="77777777" w:rsidR="00A720B5" w:rsidRPr="00A720B5" w:rsidRDefault="00A720B5" w:rsidP="00C92E62">
      <w:pPr>
        <w:pStyle w:val="Listeafsnit"/>
        <w:numPr>
          <w:ilvl w:val="1"/>
          <w:numId w:val="4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Fartøjets havnekendingsbogstaver og -nummer.</w:t>
      </w:r>
    </w:p>
    <w:p w14:paraId="6CC15FAA" w14:textId="77777777" w:rsidR="00A720B5" w:rsidRPr="00A720B5" w:rsidRDefault="00A720B5" w:rsidP="00C92E62">
      <w:pPr>
        <w:pStyle w:val="Listeafsnit"/>
        <w:numPr>
          <w:ilvl w:val="1"/>
          <w:numId w:val="4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Art og mængde af fisk om bord. For industrifisk opgives den mest betydende fiskeart i partiet.</w:t>
      </w:r>
    </w:p>
    <w:p w14:paraId="517FE103" w14:textId="77777777" w:rsidR="00A720B5" w:rsidRPr="00A720B5" w:rsidRDefault="00A720B5" w:rsidP="00C92E62">
      <w:pPr>
        <w:pStyle w:val="Listeafsnit"/>
        <w:numPr>
          <w:ilvl w:val="1"/>
          <w:numId w:val="4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Forventet tidspunkt og position for grænsepassage mellem farvandene.</w:t>
      </w:r>
    </w:p>
    <w:p w14:paraId="31E80B6E" w14:textId="77777777" w:rsidR="00A720B5" w:rsidRPr="00A720B5" w:rsidRDefault="00A720B5" w:rsidP="00C92E62">
      <w:pPr>
        <w:pStyle w:val="Listeafsnit"/>
        <w:numPr>
          <w:ilvl w:val="0"/>
          <w:numId w:val="4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lastRenderedPageBreak/>
        <w:t>Melding om farvandsskifte skal ske senest 1 time forud herfor. Melding skal for fartøjer omfattet af reglerne om elektronisk rapportering af logbogsdata afgives via dette system. For øvrige fartøjer skal melding afgives via mobiltelefonapplikationer eller Fiskeristyrelsens hjemmeside. Ved anmeldelsen modtager fartøjsføreren et kvitteringsnummer, som skal indføres i logbogen. Fartøjsføreren er ansvarlig for, at farvandsskifte ikke sker, inden ovennævnte registreringsnummer er indført i logbogen, og inden det anmeldte tidspunkt, samt at det sker på den angivne position. Hvis ikke farvandsskifte er sket senest 1 time efter det anmeldte tidspunkt, skal der indgives ny melding. For fartøjer, der har påmonteret satellitovervågningsudstyr (fartøjsovervågningsenhed, FOE), kan der meddeles vilkår for elektronisk transmission af melding om ind- og udsejling ved brug af dette udstyr.</w:t>
      </w:r>
    </w:p>
    <w:p w14:paraId="2E0B3E8C" w14:textId="77777777" w:rsidR="00A720B5" w:rsidRPr="00A720B5" w:rsidRDefault="00A720B5" w:rsidP="00C92E62">
      <w:pPr>
        <w:pStyle w:val="Listeafsnit"/>
        <w:numPr>
          <w:ilvl w:val="0"/>
          <w:numId w:val="4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Fartøjsføreren skal lytte til de internationale nød- og kaldefrekvenser (VHF og mellembølge), således at Fiskeristyrelsen kan kalde fartøjsføreren for inspektion på den anmeldte position for grænsepassagen.</w:t>
      </w:r>
    </w:p>
    <w:p w14:paraId="006B548F" w14:textId="77777777" w:rsidR="00A720B5" w:rsidRPr="00A720B5" w:rsidRDefault="001354F6" w:rsidP="00A720B5">
      <w:pPr>
        <w:spacing w:before="200" w:after="200" w:line="240" w:lineRule="auto"/>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pict w14:anchorId="0C4E4727">
          <v:rect id="_x0000_i1030" style="width:374.85pt;height:.75pt" o:hrpct="0" o:hralign="center" o:hrstd="t" o:hrnoshade="t" o:hr="t" fillcolor="#dedede" stroked="f"/>
        </w:pict>
      </w:r>
    </w:p>
    <w:p w14:paraId="3097A14E" w14:textId="77777777" w:rsidR="00A720B5" w:rsidRPr="00A720B5" w:rsidRDefault="00A720B5" w:rsidP="00A720B5">
      <w:pPr>
        <w:shd w:val="clear" w:color="auto" w:fill="FFFFFF"/>
        <w:spacing w:before="400" w:after="120" w:line="240" w:lineRule="auto"/>
        <w:jc w:val="right"/>
        <w:rPr>
          <w:rFonts w:ascii="Tahoma" w:eastAsia="Times New Roman" w:hAnsi="Tahoma" w:cs="Tahoma"/>
          <w:b/>
          <w:bCs/>
          <w:color w:val="000000"/>
          <w:sz w:val="28"/>
          <w:szCs w:val="28"/>
          <w:lang w:eastAsia="da-DK"/>
        </w:rPr>
      </w:pPr>
      <w:r w:rsidRPr="00A720B5">
        <w:rPr>
          <w:rFonts w:ascii="Tahoma" w:eastAsia="Times New Roman" w:hAnsi="Tahoma" w:cs="Tahoma"/>
          <w:b/>
          <w:bCs/>
          <w:color w:val="000000"/>
          <w:sz w:val="28"/>
          <w:szCs w:val="28"/>
          <w:lang w:eastAsia="da-DK"/>
        </w:rPr>
        <w:t>Bilag 6</w:t>
      </w:r>
    </w:p>
    <w:p w14:paraId="4413FF62" w14:textId="77777777" w:rsidR="00A720B5" w:rsidRPr="00A720B5" w:rsidRDefault="00A720B5" w:rsidP="00A720B5">
      <w:pPr>
        <w:shd w:val="clear" w:color="auto" w:fill="FFFFFF"/>
        <w:spacing w:after="120" w:line="240" w:lineRule="auto"/>
        <w:jc w:val="center"/>
        <w:rPr>
          <w:rFonts w:ascii="Tahoma" w:eastAsia="Times New Roman" w:hAnsi="Tahoma" w:cs="Tahoma"/>
          <w:b/>
          <w:bCs/>
          <w:color w:val="000000"/>
          <w:sz w:val="24"/>
          <w:szCs w:val="24"/>
          <w:lang w:eastAsia="da-DK"/>
        </w:rPr>
      </w:pPr>
      <w:r w:rsidRPr="00A720B5">
        <w:rPr>
          <w:rFonts w:ascii="Tahoma" w:eastAsia="Times New Roman" w:hAnsi="Tahoma" w:cs="Tahoma"/>
          <w:b/>
          <w:bCs/>
          <w:color w:val="000000"/>
          <w:sz w:val="24"/>
          <w:szCs w:val="24"/>
          <w:lang w:eastAsia="da-DK"/>
        </w:rPr>
        <w:t>Udsendelse af meddelelser om ændrede regler og vilkår for fiskeriet</w:t>
      </w:r>
    </w:p>
    <w:p w14:paraId="4E3933F8" w14:textId="77777777" w:rsidR="00A720B5" w:rsidRPr="00A720B5" w:rsidRDefault="00A720B5" w:rsidP="00A720B5">
      <w:pPr>
        <w:shd w:val="clear" w:color="auto" w:fill="FFFFFF"/>
        <w:spacing w:before="200"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Ved udsendelse af meddelelser om ændrede vilkår for fiskeriets udøvelse anvendes følgende procedure:</w:t>
      </w:r>
    </w:p>
    <w:p w14:paraId="038B9FB1" w14:textId="77777777" w:rsidR="00A720B5" w:rsidRPr="00A720B5" w:rsidRDefault="00A720B5" w:rsidP="00C92E62">
      <w:pPr>
        <w:pStyle w:val="Listeafsnit"/>
        <w:numPr>
          <w:ilvl w:val="0"/>
          <w:numId w:val="4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Meddelelsen udsendes over Lyngby Radio, uanset hvilket farvand meddelelsen gælder for. Meddelelser vil blive sendt fra</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over Lyngby Radio på mandage, tirsdage, onsdage, torsdage eller fredage kl. 18.05, dog kl. 17.05 i perioden med sommertid.</w:t>
      </w:r>
    </w:p>
    <w:p w14:paraId="1E7A00AD" w14:textId="77777777" w:rsidR="00A720B5" w:rsidRPr="00A720B5" w:rsidRDefault="00A720B5" w:rsidP="00C92E62">
      <w:pPr>
        <w:pStyle w:val="Listeafsnit"/>
        <w:numPr>
          <w:ilvl w:val="0"/>
          <w:numId w:val="4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Meddelelsen sendes til de organisationer, der er repræsenteret i Erhvervsfiskeriudvalget, pr. e-mail på udsendelsesdagen. Meddelelser kan desuden ses på Fiskeristyrelsens hjemmeside www.</w:t>
      </w:r>
      <w:r w:rsidR="00750427">
        <w:rPr>
          <w:rFonts w:ascii="Tahoma" w:eastAsia="Times New Roman" w:hAnsi="Tahoma" w:cs="Tahoma"/>
          <w:color w:val="000000"/>
          <w:sz w:val="19"/>
          <w:szCs w:val="19"/>
          <w:lang w:eastAsia="da-DK"/>
        </w:rPr>
        <w:t>fiskeristyrelsen</w:t>
      </w:r>
      <w:r w:rsidRPr="00A720B5">
        <w:rPr>
          <w:rFonts w:ascii="Tahoma" w:eastAsia="Times New Roman" w:hAnsi="Tahoma" w:cs="Tahoma"/>
          <w:color w:val="000000"/>
          <w:sz w:val="19"/>
          <w:szCs w:val="19"/>
          <w:lang w:eastAsia="da-DK"/>
        </w:rPr>
        <w:t>.dk straks efter udsendelsen.</w:t>
      </w:r>
    </w:p>
    <w:p w14:paraId="4978A93D" w14:textId="77777777" w:rsidR="00A720B5" w:rsidRPr="00A720B5" w:rsidRDefault="00A720B5" w:rsidP="00C92E62">
      <w:pPr>
        <w:pStyle w:val="Listeafsnit"/>
        <w:numPr>
          <w:ilvl w:val="0"/>
          <w:numId w:val="4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Ikrafttrædelsestidspunktet fremgår af meddelelsen.</w:t>
      </w:r>
    </w:p>
    <w:p w14:paraId="3501726F" w14:textId="77777777" w:rsidR="00A720B5" w:rsidRPr="00A720B5" w:rsidRDefault="001354F6" w:rsidP="00A720B5">
      <w:pPr>
        <w:spacing w:before="200" w:after="200" w:line="240" w:lineRule="auto"/>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pict w14:anchorId="320C4F4D">
          <v:rect id="_x0000_i1031" style="width:374.85pt;height:.75pt" o:hrpct="0" o:hralign="center" o:hrstd="t" o:hrnoshade="t" o:hr="t" fillcolor="#dedede" stroked="f"/>
        </w:pict>
      </w:r>
    </w:p>
    <w:p w14:paraId="138FEE09" w14:textId="77777777" w:rsidR="00A720B5" w:rsidRPr="00A720B5" w:rsidRDefault="00A720B5" w:rsidP="00A720B5">
      <w:pPr>
        <w:shd w:val="clear" w:color="auto" w:fill="FFFFFF"/>
        <w:spacing w:before="400" w:after="120" w:line="240" w:lineRule="auto"/>
        <w:jc w:val="right"/>
        <w:rPr>
          <w:rFonts w:ascii="Tahoma" w:eastAsia="Times New Roman" w:hAnsi="Tahoma" w:cs="Tahoma"/>
          <w:b/>
          <w:bCs/>
          <w:color w:val="000000"/>
          <w:sz w:val="28"/>
          <w:szCs w:val="28"/>
          <w:lang w:eastAsia="da-DK"/>
        </w:rPr>
      </w:pPr>
      <w:r w:rsidRPr="00A720B5">
        <w:rPr>
          <w:rFonts w:ascii="Tahoma" w:eastAsia="Times New Roman" w:hAnsi="Tahoma" w:cs="Tahoma"/>
          <w:b/>
          <w:bCs/>
          <w:color w:val="000000"/>
          <w:sz w:val="28"/>
          <w:szCs w:val="28"/>
          <w:lang w:eastAsia="da-DK"/>
        </w:rPr>
        <w:t>Bilag 7</w:t>
      </w:r>
    </w:p>
    <w:p w14:paraId="13AB7D5A" w14:textId="77777777" w:rsidR="00A720B5" w:rsidRPr="00A720B5" w:rsidRDefault="00A720B5" w:rsidP="00A720B5">
      <w:pPr>
        <w:shd w:val="clear" w:color="auto" w:fill="FFFFFF"/>
        <w:spacing w:after="120" w:line="240" w:lineRule="auto"/>
        <w:jc w:val="center"/>
        <w:rPr>
          <w:rFonts w:ascii="Tahoma" w:eastAsia="Times New Roman" w:hAnsi="Tahoma" w:cs="Tahoma"/>
          <w:b/>
          <w:bCs/>
          <w:color w:val="000000"/>
          <w:sz w:val="24"/>
          <w:szCs w:val="24"/>
          <w:lang w:eastAsia="da-DK"/>
        </w:rPr>
      </w:pPr>
      <w:r w:rsidRPr="00A720B5">
        <w:rPr>
          <w:rFonts w:ascii="Tahoma" w:eastAsia="Times New Roman" w:hAnsi="Tahoma" w:cs="Tahoma"/>
          <w:b/>
          <w:bCs/>
          <w:color w:val="000000"/>
          <w:sz w:val="24"/>
          <w:szCs w:val="24"/>
          <w:lang w:eastAsia="da-DK"/>
        </w:rPr>
        <w:t>Oplysninger til Fiskeristyrelsen i forbindelse med overdragelse af IOK-andele og årsmængder</w:t>
      </w:r>
    </w:p>
    <w:p w14:paraId="34F4B45F" w14:textId="48EA5F27" w:rsidR="00A720B5" w:rsidRPr="00A720B5" w:rsidRDefault="00A720B5" w:rsidP="00A720B5">
      <w:pPr>
        <w:shd w:val="clear" w:color="auto" w:fill="FFFFFF"/>
        <w:spacing w:before="200"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Til dokumentation af, at overdragelse af kvoteandele har fundet sted, jf. § </w:t>
      </w:r>
      <w:r w:rsidR="00BC06B6">
        <w:rPr>
          <w:rFonts w:ascii="Tahoma" w:eastAsia="Times New Roman" w:hAnsi="Tahoma" w:cs="Tahoma"/>
          <w:color w:val="000000"/>
          <w:sz w:val="19"/>
          <w:szCs w:val="19"/>
          <w:lang w:eastAsia="da-DK"/>
        </w:rPr>
        <w:t>111</w:t>
      </w:r>
      <w:r w:rsidRPr="00A720B5">
        <w:rPr>
          <w:rFonts w:ascii="Tahoma" w:eastAsia="Times New Roman" w:hAnsi="Tahoma" w:cs="Tahoma"/>
          <w:color w:val="000000"/>
          <w:sz w:val="19"/>
          <w:szCs w:val="19"/>
          <w:lang w:eastAsia="da-DK"/>
        </w:rPr>
        <w:t>, stk. 4, og at vilkårene for overdragelsen er opfyldt, skal følgende oplysninger gives til</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w:t>
      </w:r>
    </w:p>
    <w:p w14:paraId="2AB86FB6" w14:textId="77777777" w:rsidR="00A720B5" w:rsidRPr="00A720B5" w:rsidRDefault="00A720B5" w:rsidP="00C92E62">
      <w:pPr>
        <w:pStyle w:val="Listeafsnit"/>
        <w:numPr>
          <w:ilvl w:val="0"/>
          <w:numId w:val="47"/>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Dato for overdragelsen.</w:t>
      </w:r>
    </w:p>
    <w:p w14:paraId="00A272BC" w14:textId="77777777" w:rsidR="00A720B5" w:rsidRPr="00A720B5" w:rsidRDefault="00A720B5" w:rsidP="00C92E62">
      <w:pPr>
        <w:pStyle w:val="Listeafsnit"/>
        <w:numPr>
          <w:ilvl w:val="0"/>
          <w:numId w:val="47"/>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Fartøjernes EU-identifikationsnumre, navne og havnekendingsnumre.</w:t>
      </w:r>
    </w:p>
    <w:p w14:paraId="73185310" w14:textId="77777777" w:rsidR="00A720B5" w:rsidRPr="00A720B5" w:rsidRDefault="00A720B5" w:rsidP="00C92E62">
      <w:pPr>
        <w:pStyle w:val="Listeafsnit"/>
        <w:numPr>
          <w:ilvl w:val="0"/>
          <w:numId w:val="47"/>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Sælger og købers navne.</w:t>
      </w:r>
    </w:p>
    <w:p w14:paraId="07377292" w14:textId="77777777" w:rsidR="00A720B5" w:rsidRPr="00A720B5" w:rsidRDefault="00A720B5" w:rsidP="00C92E62">
      <w:pPr>
        <w:pStyle w:val="Listeafsnit"/>
        <w:numPr>
          <w:ilvl w:val="0"/>
          <w:numId w:val="47"/>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Kvoteandelens eller årsmængdens størrelse samt EU-identifikationsnummer, navn og havnekendingsnummer på det eller de fartøjer, som hver enkel kvoteandel var tildelt.</w:t>
      </w:r>
    </w:p>
    <w:p w14:paraId="7532FD50" w14:textId="77777777" w:rsidR="00A720B5" w:rsidRPr="00A720B5" w:rsidRDefault="00A720B5" w:rsidP="00C92E62">
      <w:pPr>
        <w:pStyle w:val="Listeafsnit"/>
        <w:numPr>
          <w:ilvl w:val="0"/>
          <w:numId w:val="47"/>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Oplysning om den mængde, der er fisket med kvoteandelen i indeværende fangstår frem til datoen for overdragelsen.</w:t>
      </w:r>
    </w:p>
    <w:p w14:paraId="402CE1B2" w14:textId="77777777" w:rsidR="00A720B5" w:rsidRPr="00A720B5" w:rsidRDefault="00A720B5" w:rsidP="00C92E62">
      <w:pPr>
        <w:pStyle w:val="Listeafsnit"/>
        <w:numPr>
          <w:ilvl w:val="0"/>
          <w:numId w:val="47"/>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Farvand, hvor kvoteandelen er tildelt.</w:t>
      </w:r>
    </w:p>
    <w:p w14:paraId="14DB386B" w14:textId="77777777" w:rsidR="00A720B5" w:rsidRPr="00A720B5" w:rsidRDefault="00A720B5" w:rsidP="00C92E62">
      <w:pPr>
        <w:pStyle w:val="Listeafsnit"/>
        <w:numPr>
          <w:ilvl w:val="0"/>
          <w:numId w:val="47"/>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Erklæring om, at parterne forpligter sig ved den indgåede handel.</w:t>
      </w:r>
    </w:p>
    <w:p w14:paraId="391010AD" w14:textId="06CE4D11" w:rsidR="00A720B5" w:rsidRPr="00A720B5" w:rsidRDefault="00A720B5" w:rsidP="00C92E62">
      <w:pPr>
        <w:pStyle w:val="Listeafsnit"/>
        <w:numPr>
          <w:ilvl w:val="0"/>
          <w:numId w:val="47"/>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Erklæring om, at kravene, om fartøjets ejerkreds og dennes indflydelse på udnyttelsen af kvoteandelene, jf. § 7, stk. 2, og § </w:t>
      </w:r>
      <w:r w:rsidR="00BC06B6">
        <w:rPr>
          <w:rFonts w:ascii="Tahoma" w:eastAsia="Times New Roman" w:hAnsi="Tahoma" w:cs="Tahoma"/>
          <w:color w:val="000000"/>
          <w:sz w:val="19"/>
          <w:szCs w:val="19"/>
          <w:lang w:eastAsia="da-DK"/>
        </w:rPr>
        <w:t>112</w:t>
      </w:r>
      <w:r w:rsidR="00BC06B6" w:rsidRPr="00A720B5">
        <w:rPr>
          <w:rFonts w:ascii="Tahoma" w:eastAsia="Times New Roman" w:hAnsi="Tahoma" w:cs="Tahoma"/>
          <w:color w:val="000000"/>
          <w:sz w:val="19"/>
          <w:szCs w:val="19"/>
          <w:lang w:eastAsia="da-DK"/>
        </w:rPr>
        <w:t xml:space="preserve"> </w:t>
      </w:r>
      <w:r w:rsidRPr="00A720B5">
        <w:rPr>
          <w:rFonts w:ascii="Tahoma" w:eastAsia="Times New Roman" w:hAnsi="Tahoma" w:cs="Tahoma"/>
          <w:color w:val="000000"/>
          <w:sz w:val="19"/>
          <w:szCs w:val="19"/>
          <w:lang w:eastAsia="da-DK"/>
        </w:rPr>
        <w:t>er overholdt.</w:t>
      </w:r>
    </w:p>
    <w:p w14:paraId="385C9257" w14:textId="77777777" w:rsidR="00A720B5" w:rsidRPr="00A720B5" w:rsidRDefault="00A720B5" w:rsidP="00C92E62">
      <w:pPr>
        <w:pStyle w:val="Listeafsnit"/>
        <w:numPr>
          <w:ilvl w:val="0"/>
          <w:numId w:val="47"/>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De i nr. 7 og 8 nævnte erklæringer skal være underskrevet af samtlige personer i fartøjets ejerkreds. Hvis et fartøj er ejet af et erhvervsfiskerselskab, skal erklæringerne være underskrevet af den eller de personer, som har tegningsretten i selskabet.</w:t>
      </w:r>
    </w:p>
    <w:p w14:paraId="5266F71C"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For IOK: Salgsprisen for den solgte kvoteandel.</w:t>
      </w:r>
    </w:p>
    <w:p w14:paraId="5322CF67" w14:textId="77777777" w:rsidR="00A720B5" w:rsidRPr="00A720B5" w:rsidRDefault="001354F6" w:rsidP="00A720B5">
      <w:pPr>
        <w:spacing w:before="200" w:after="200" w:line="240" w:lineRule="auto"/>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pict w14:anchorId="1D4B164A">
          <v:rect id="_x0000_i1032" style="width:374.85pt;height:.75pt" o:hrpct="0" o:hralign="center" o:hrstd="t" o:hrnoshade="t" o:hr="t" fillcolor="#dedede" stroked="f"/>
        </w:pict>
      </w:r>
    </w:p>
    <w:p w14:paraId="797B8146" w14:textId="77777777" w:rsidR="00A720B5" w:rsidRPr="00A720B5" w:rsidRDefault="00A720B5" w:rsidP="00A720B5">
      <w:pPr>
        <w:shd w:val="clear" w:color="auto" w:fill="FFFFFF"/>
        <w:spacing w:before="400" w:after="120" w:line="240" w:lineRule="auto"/>
        <w:jc w:val="right"/>
        <w:rPr>
          <w:rFonts w:ascii="Tahoma" w:eastAsia="Times New Roman" w:hAnsi="Tahoma" w:cs="Tahoma"/>
          <w:b/>
          <w:bCs/>
          <w:color w:val="000000"/>
          <w:sz w:val="28"/>
          <w:szCs w:val="28"/>
          <w:lang w:eastAsia="da-DK"/>
        </w:rPr>
      </w:pPr>
      <w:r w:rsidRPr="00A720B5">
        <w:rPr>
          <w:rFonts w:ascii="Tahoma" w:eastAsia="Times New Roman" w:hAnsi="Tahoma" w:cs="Tahoma"/>
          <w:b/>
          <w:bCs/>
          <w:color w:val="000000"/>
          <w:sz w:val="28"/>
          <w:szCs w:val="28"/>
          <w:lang w:eastAsia="da-DK"/>
        </w:rPr>
        <w:lastRenderedPageBreak/>
        <w:t>Bilag 8</w:t>
      </w:r>
    </w:p>
    <w:p w14:paraId="121B58FD" w14:textId="77777777" w:rsidR="00A720B5" w:rsidRPr="00A720B5" w:rsidRDefault="00A720B5" w:rsidP="00A720B5">
      <w:pPr>
        <w:shd w:val="clear" w:color="auto" w:fill="FFFFFF"/>
        <w:spacing w:after="120" w:line="240" w:lineRule="auto"/>
        <w:jc w:val="center"/>
        <w:rPr>
          <w:rFonts w:ascii="Tahoma" w:eastAsia="Times New Roman" w:hAnsi="Tahoma" w:cs="Tahoma"/>
          <w:b/>
          <w:bCs/>
          <w:color w:val="000000"/>
          <w:sz w:val="24"/>
          <w:szCs w:val="24"/>
          <w:lang w:eastAsia="da-DK"/>
        </w:rPr>
      </w:pPr>
      <w:r w:rsidRPr="00A720B5">
        <w:rPr>
          <w:rFonts w:ascii="Tahoma" w:eastAsia="Times New Roman" w:hAnsi="Tahoma" w:cs="Tahoma"/>
          <w:b/>
          <w:bCs/>
          <w:color w:val="000000"/>
          <w:sz w:val="24"/>
          <w:szCs w:val="24"/>
          <w:lang w:eastAsia="da-DK"/>
        </w:rPr>
        <w:t>Oplysninger til Fiskeristyrelsen i forbindelse med overdragelse af FKA og årsmængder for visse arter</w:t>
      </w:r>
    </w:p>
    <w:p w14:paraId="3E318D72" w14:textId="77777777" w:rsidR="00A720B5" w:rsidRPr="00A720B5" w:rsidRDefault="00A720B5" w:rsidP="00A720B5">
      <w:pPr>
        <w:shd w:val="clear" w:color="auto" w:fill="FFFFFF"/>
        <w:spacing w:before="200"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Til dokumentation af, at overførsel af kvoteandele har fundet sted, og at vilkårene for overdragelsen er opfyldt, skal følgende oplysninger gives til</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w:t>
      </w:r>
    </w:p>
    <w:p w14:paraId="0E0C1659" w14:textId="77777777" w:rsidR="00A720B5" w:rsidRPr="00A720B5" w:rsidRDefault="00A720B5" w:rsidP="00C92E62">
      <w:pPr>
        <w:pStyle w:val="Listeafsnit"/>
        <w:numPr>
          <w:ilvl w:val="0"/>
          <w:numId w:val="48"/>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Dato for overførslen.</w:t>
      </w:r>
    </w:p>
    <w:p w14:paraId="00C21633" w14:textId="77777777" w:rsidR="00A720B5" w:rsidRPr="00A720B5" w:rsidRDefault="00A720B5" w:rsidP="00C92E62">
      <w:pPr>
        <w:pStyle w:val="Listeafsnit"/>
        <w:numPr>
          <w:ilvl w:val="0"/>
          <w:numId w:val="48"/>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Fartøjernes EU-identifikationsnumre, navne og havnekendingsnumre.</w:t>
      </w:r>
    </w:p>
    <w:p w14:paraId="30DA490B" w14:textId="77777777" w:rsidR="00A720B5" w:rsidRPr="00A720B5" w:rsidRDefault="00A720B5" w:rsidP="00C92E62">
      <w:pPr>
        <w:pStyle w:val="Listeafsnit"/>
        <w:numPr>
          <w:ilvl w:val="0"/>
          <w:numId w:val="48"/>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Afgiver og modtagers navne.</w:t>
      </w:r>
    </w:p>
    <w:p w14:paraId="4130EC69" w14:textId="77777777" w:rsidR="00A720B5" w:rsidRPr="00A720B5" w:rsidRDefault="00A720B5" w:rsidP="00C92E62">
      <w:pPr>
        <w:pStyle w:val="Listeafsnit"/>
        <w:numPr>
          <w:ilvl w:val="0"/>
          <w:numId w:val="48"/>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Kvoteandelens eller årsmængdens størrelse samt EU-identifikationsnummer, navn og havnekendingsnummer på det eller de fartøjer, som hver enkel kvoteandel oprindeligt var tildelt.</w:t>
      </w:r>
    </w:p>
    <w:p w14:paraId="0CEA4D14" w14:textId="77777777" w:rsidR="00A720B5" w:rsidRPr="00A720B5" w:rsidRDefault="00A720B5" w:rsidP="00C92E62">
      <w:pPr>
        <w:pStyle w:val="Listeafsnit"/>
        <w:numPr>
          <w:ilvl w:val="0"/>
          <w:numId w:val="48"/>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Oplysning om den mængde, der er fisket med kvoteandelen i indeværende fangstår frem til datoen for overførslen.</w:t>
      </w:r>
    </w:p>
    <w:p w14:paraId="139BBAA8" w14:textId="77777777" w:rsidR="00A720B5" w:rsidRPr="00A720B5" w:rsidRDefault="00A720B5" w:rsidP="00C92E62">
      <w:pPr>
        <w:pStyle w:val="Listeafsnit"/>
        <w:numPr>
          <w:ilvl w:val="0"/>
          <w:numId w:val="48"/>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Farvand, hvor kvoteandelen er tildelt.</w:t>
      </w:r>
    </w:p>
    <w:p w14:paraId="58546FF5" w14:textId="77777777" w:rsidR="00A720B5" w:rsidRPr="00A720B5" w:rsidRDefault="00A720B5" w:rsidP="00C92E62">
      <w:pPr>
        <w:pStyle w:val="Listeafsnit"/>
        <w:numPr>
          <w:ilvl w:val="0"/>
          <w:numId w:val="48"/>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Erklæring om, at parterne forpligter sig ved den indgåede aftale.</w:t>
      </w:r>
    </w:p>
    <w:p w14:paraId="3A57FB4C" w14:textId="77777777" w:rsidR="00A720B5" w:rsidRPr="00A720B5" w:rsidRDefault="00A720B5" w:rsidP="00C92E62">
      <w:pPr>
        <w:pStyle w:val="Listeafsnit"/>
        <w:numPr>
          <w:ilvl w:val="0"/>
          <w:numId w:val="48"/>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Erklæring om, at kravene om fartøjets ejerkreds er overholdt.</w:t>
      </w:r>
    </w:p>
    <w:p w14:paraId="5C505EA9" w14:textId="77777777" w:rsidR="00A720B5" w:rsidRPr="00A720B5" w:rsidRDefault="00A720B5" w:rsidP="00C92E62">
      <w:pPr>
        <w:pStyle w:val="Listeafsnit"/>
        <w:numPr>
          <w:ilvl w:val="0"/>
          <w:numId w:val="48"/>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De i nr. 7 og 8 nævnte erklæringer skal være underskrevet af samtlige personer i fartøjets ejerkreds. Hvis et fartøj er ejet af et erhvervsfiskerselskab, skal erklæringerne være underskrevet af den eller de personer, som har tegningsretten i selskabet.</w:t>
      </w:r>
    </w:p>
    <w:p w14:paraId="124C6140" w14:textId="4A7EABA1" w:rsidR="00A720B5" w:rsidRPr="00A720B5" w:rsidRDefault="00A720B5" w:rsidP="00C92E62">
      <w:pPr>
        <w:pStyle w:val="Listeafsnit"/>
        <w:numPr>
          <w:ilvl w:val="0"/>
          <w:numId w:val="48"/>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Værdien af den overførte kvoteandel, jf. § </w:t>
      </w:r>
      <w:r w:rsidR="00BC06B6">
        <w:rPr>
          <w:rFonts w:ascii="Tahoma" w:eastAsia="Times New Roman" w:hAnsi="Tahoma" w:cs="Tahoma"/>
          <w:color w:val="000000"/>
          <w:sz w:val="19"/>
          <w:szCs w:val="19"/>
          <w:lang w:eastAsia="da-DK"/>
        </w:rPr>
        <w:t>101</w:t>
      </w:r>
      <w:r w:rsidRPr="00A720B5">
        <w:rPr>
          <w:rFonts w:ascii="Tahoma" w:eastAsia="Times New Roman" w:hAnsi="Tahoma" w:cs="Tahoma"/>
          <w:color w:val="000000"/>
          <w:sz w:val="19"/>
          <w:szCs w:val="19"/>
          <w:lang w:eastAsia="da-DK"/>
        </w:rPr>
        <w:t>.</w:t>
      </w:r>
    </w:p>
    <w:p w14:paraId="173B7E4A" w14:textId="77777777" w:rsidR="00A720B5" w:rsidRPr="00A720B5" w:rsidRDefault="001354F6" w:rsidP="00A720B5">
      <w:pPr>
        <w:spacing w:before="200" w:after="200" w:line="240" w:lineRule="auto"/>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pict w14:anchorId="64A2DC23">
          <v:rect id="_x0000_i1033" style="width:374.85pt;height:.75pt" o:hrpct="0" o:hralign="center" o:hrstd="t" o:hrnoshade="t" o:hr="t" fillcolor="#dedede" stroked="f"/>
        </w:pict>
      </w:r>
    </w:p>
    <w:p w14:paraId="60688C89" w14:textId="77777777" w:rsidR="00A720B5" w:rsidRPr="00A720B5" w:rsidRDefault="00A720B5" w:rsidP="00A720B5">
      <w:pPr>
        <w:shd w:val="clear" w:color="auto" w:fill="FFFFFF"/>
        <w:spacing w:before="400" w:after="120" w:line="240" w:lineRule="auto"/>
        <w:jc w:val="right"/>
        <w:rPr>
          <w:rFonts w:ascii="Tahoma" w:eastAsia="Times New Roman" w:hAnsi="Tahoma" w:cs="Tahoma"/>
          <w:b/>
          <w:bCs/>
          <w:color w:val="000000"/>
          <w:sz w:val="28"/>
          <w:szCs w:val="28"/>
          <w:lang w:eastAsia="da-DK"/>
        </w:rPr>
      </w:pPr>
      <w:r w:rsidRPr="00A720B5">
        <w:rPr>
          <w:rFonts w:ascii="Tahoma" w:eastAsia="Times New Roman" w:hAnsi="Tahoma" w:cs="Tahoma"/>
          <w:b/>
          <w:bCs/>
          <w:color w:val="000000"/>
          <w:sz w:val="28"/>
          <w:szCs w:val="28"/>
          <w:lang w:eastAsia="da-DK"/>
        </w:rPr>
        <w:t>Bilag 9</w:t>
      </w:r>
    </w:p>
    <w:p w14:paraId="25E451B1" w14:textId="77777777" w:rsidR="00A720B5" w:rsidRPr="00A720B5" w:rsidRDefault="00A720B5" w:rsidP="00A720B5">
      <w:pPr>
        <w:shd w:val="clear" w:color="auto" w:fill="FFFFFF"/>
        <w:spacing w:after="120" w:line="240" w:lineRule="auto"/>
        <w:jc w:val="center"/>
        <w:rPr>
          <w:rFonts w:ascii="Tahoma" w:eastAsia="Times New Roman" w:hAnsi="Tahoma" w:cs="Tahoma"/>
          <w:b/>
          <w:bCs/>
          <w:color w:val="000000"/>
          <w:sz w:val="24"/>
          <w:szCs w:val="24"/>
          <w:lang w:eastAsia="da-DK"/>
        </w:rPr>
      </w:pPr>
      <w:r w:rsidRPr="00A720B5">
        <w:rPr>
          <w:rFonts w:ascii="Tahoma" w:eastAsia="Times New Roman" w:hAnsi="Tahoma" w:cs="Tahoma"/>
          <w:b/>
          <w:bCs/>
          <w:color w:val="000000"/>
          <w:sz w:val="24"/>
          <w:szCs w:val="24"/>
          <w:lang w:eastAsia="da-DK"/>
        </w:rPr>
        <w:t>Landinger af torsk, kulmule, sild, makrel og hestemakrel over en vis mængde i udpegede havne</w:t>
      </w:r>
    </w:p>
    <w:p w14:paraId="431EB8AF"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Fartøjer med mere end 2.000 kg torsk og/eller 2.000 kg kulmule (levende vægt) om bord fra Nordsøen, Skagerrak og Kattegat må i Danmark kun foretage landing i følgende 16 havne: Bønnerup, Esbjerg, Gilleleje, Grenå, Hanstholm, Hirtshals, Hundested, Hvide Sande, Lemvig, Lild Strand, Nørre Vorupør, Skagen, Strandby, Torsminde, Thorup Strand og Thyborøn.</w:t>
      </w:r>
    </w:p>
    <w:p w14:paraId="0C9FF30F" w14:textId="4F1E22CF"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Fartøjer med mere end 10.000 kg sild, makrel og hestemakrel om bord må i Danmark kun foretage landing i følgende </w:t>
      </w:r>
      <w:del w:id="350" w:author="Martin Chemnitz Mortensen" w:date="2018-09-12T10:48:00Z">
        <w:r w:rsidR="002840EE" w:rsidDel="00690B92">
          <w:rPr>
            <w:rFonts w:ascii="Tahoma" w:eastAsia="Times New Roman" w:hAnsi="Tahoma" w:cs="Tahoma"/>
            <w:color w:val="000000"/>
            <w:sz w:val="19"/>
            <w:szCs w:val="19"/>
            <w:lang w:eastAsia="da-DK"/>
          </w:rPr>
          <w:delText>8</w:delText>
        </w:r>
        <w:r w:rsidRPr="00A720B5" w:rsidDel="00690B92">
          <w:rPr>
            <w:rFonts w:ascii="Tahoma" w:eastAsia="Times New Roman" w:hAnsi="Tahoma" w:cs="Tahoma"/>
            <w:color w:val="000000"/>
            <w:sz w:val="19"/>
            <w:szCs w:val="19"/>
            <w:lang w:eastAsia="da-DK"/>
          </w:rPr>
          <w:delText xml:space="preserve"> </w:delText>
        </w:r>
      </w:del>
      <w:ins w:id="351" w:author="Martin Chemnitz Mortensen" w:date="2018-09-12T10:48:00Z">
        <w:r w:rsidR="00690B92">
          <w:rPr>
            <w:rFonts w:ascii="Tahoma" w:eastAsia="Times New Roman" w:hAnsi="Tahoma" w:cs="Tahoma"/>
            <w:color w:val="000000"/>
            <w:sz w:val="19"/>
            <w:szCs w:val="19"/>
            <w:lang w:eastAsia="da-DK"/>
          </w:rPr>
          <w:t>9</w:t>
        </w:r>
        <w:r w:rsidR="00690B92" w:rsidRPr="00A720B5">
          <w:rPr>
            <w:rFonts w:ascii="Tahoma" w:eastAsia="Times New Roman" w:hAnsi="Tahoma" w:cs="Tahoma"/>
            <w:color w:val="000000"/>
            <w:sz w:val="19"/>
            <w:szCs w:val="19"/>
            <w:lang w:eastAsia="da-DK"/>
          </w:rPr>
          <w:t xml:space="preserve"> </w:t>
        </w:r>
      </w:ins>
      <w:r w:rsidRPr="00A720B5">
        <w:rPr>
          <w:rFonts w:ascii="Tahoma" w:eastAsia="Times New Roman" w:hAnsi="Tahoma" w:cs="Tahoma"/>
          <w:color w:val="000000"/>
          <w:sz w:val="19"/>
          <w:szCs w:val="19"/>
          <w:lang w:eastAsia="da-DK"/>
        </w:rPr>
        <w:t>havne: Thyborøn, Hanstholm, Hirtshals, Hvide Sande, Skagen, Grenå</w:t>
      </w:r>
      <w:r w:rsidR="00D40A49">
        <w:rPr>
          <w:rFonts w:ascii="Tahoma" w:eastAsia="Times New Roman" w:hAnsi="Tahoma" w:cs="Tahoma"/>
          <w:color w:val="000000"/>
          <w:sz w:val="19"/>
          <w:szCs w:val="19"/>
          <w:lang w:eastAsia="da-DK"/>
        </w:rPr>
        <w:t>, Glyngøre</w:t>
      </w:r>
      <w:ins w:id="352" w:author="Martin Chemnitz Mortensen" w:date="2018-09-12T10:47:00Z">
        <w:r w:rsidR="00690B92">
          <w:rPr>
            <w:rFonts w:ascii="Tahoma" w:eastAsia="Times New Roman" w:hAnsi="Tahoma" w:cs="Tahoma"/>
            <w:color w:val="000000"/>
            <w:sz w:val="19"/>
            <w:szCs w:val="19"/>
            <w:lang w:eastAsia="da-DK"/>
          </w:rPr>
          <w:t>, Strandby</w:t>
        </w:r>
      </w:ins>
      <w:r w:rsidRPr="00A720B5">
        <w:rPr>
          <w:rFonts w:ascii="Tahoma" w:eastAsia="Times New Roman" w:hAnsi="Tahoma" w:cs="Tahoma"/>
          <w:color w:val="000000"/>
          <w:sz w:val="19"/>
          <w:szCs w:val="19"/>
          <w:lang w:eastAsia="da-DK"/>
        </w:rPr>
        <w:t xml:space="preserve"> og Gilleleje.</w:t>
      </w:r>
    </w:p>
    <w:p w14:paraId="6F3C45FC"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For silds vedkommende gælder ovennævnte vilkår for fangster taget i ICES-område I, II, IIIa, IV, Vb, VI og VII. For makrels vedkommende gælder vilkåret for fangster taget i ICES-område IIa, IIIa, IV, Vb, VI, VII, VIII, IX, X, XII og XIV og hestemakrels vedkommende gælder vilkåret for fangster taget i ICES-område IIa, IV, Vb, VI, VII, VIII, IX, X, XII og XIV.</w:t>
      </w:r>
    </w:p>
    <w:p w14:paraId="7655D5F2" w14:textId="77777777" w:rsidR="00A720B5" w:rsidRPr="00A720B5" w:rsidRDefault="001354F6" w:rsidP="00A720B5">
      <w:pPr>
        <w:spacing w:before="200" w:after="200" w:line="240" w:lineRule="auto"/>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pict w14:anchorId="56E420F3">
          <v:rect id="_x0000_i1034" style="width:374.85pt;height:.75pt" o:hrpct="0" o:hralign="center" o:hrstd="t" o:hrnoshade="t" o:hr="t" fillcolor="#dedede" stroked="f"/>
        </w:pict>
      </w:r>
    </w:p>
    <w:p w14:paraId="55FD996D" w14:textId="77777777" w:rsidR="00A720B5" w:rsidRPr="00A720B5" w:rsidRDefault="00A720B5" w:rsidP="00A720B5">
      <w:pPr>
        <w:shd w:val="clear" w:color="auto" w:fill="FFFFFF"/>
        <w:spacing w:before="400" w:after="120" w:line="240" w:lineRule="auto"/>
        <w:jc w:val="right"/>
        <w:rPr>
          <w:rFonts w:ascii="Tahoma" w:eastAsia="Times New Roman" w:hAnsi="Tahoma" w:cs="Tahoma"/>
          <w:b/>
          <w:bCs/>
          <w:color w:val="000000"/>
          <w:sz w:val="28"/>
          <w:szCs w:val="28"/>
          <w:lang w:eastAsia="da-DK"/>
        </w:rPr>
      </w:pPr>
      <w:r w:rsidRPr="00A720B5">
        <w:rPr>
          <w:rFonts w:ascii="Tahoma" w:eastAsia="Times New Roman" w:hAnsi="Tahoma" w:cs="Tahoma"/>
          <w:b/>
          <w:bCs/>
          <w:color w:val="000000"/>
          <w:sz w:val="28"/>
          <w:szCs w:val="28"/>
          <w:lang w:eastAsia="da-DK"/>
        </w:rPr>
        <w:t>Bilag 10</w:t>
      </w:r>
    </w:p>
    <w:p w14:paraId="7CF3D5D1" w14:textId="77777777" w:rsidR="00A720B5" w:rsidRPr="00A720B5" w:rsidRDefault="00A720B5" w:rsidP="00A720B5">
      <w:pPr>
        <w:shd w:val="clear" w:color="auto" w:fill="FFFFFF"/>
        <w:spacing w:after="120" w:line="240" w:lineRule="auto"/>
        <w:jc w:val="center"/>
        <w:rPr>
          <w:rFonts w:ascii="Tahoma" w:eastAsia="Times New Roman" w:hAnsi="Tahoma" w:cs="Tahoma"/>
          <w:b/>
          <w:bCs/>
          <w:color w:val="000000"/>
          <w:sz w:val="24"/>
          <w:szCs w:val="24"/>
          <w:lang w:eastAsia="da-DK"/>
        </w:rPr>
      </w:pPr>
      <w:r w:rsidRPr="00A720B5">
        <w:rPr>
          <w:rFonts w:ascii="Tahoma" w:eastAsia="Times New Roman" w:hAnsi="Tahoma" w:cs="Tahoma"/>
          <w:b/>
          <w:bCs/>
          <w:color w:val="000000"/>
          <w:sz w:val="24"/>
          <w:szCs w:val="24"/>
          <w:lang w:eastAsia="da-DK"/>
        </w:rPr>
        <w:t>Liste over dybhavsarter</w:t>
      </w:r>
    </w:p>
    <w:tbl>
      <w:tblPr>
        <w:tblW w:w="0" w:type="auto"/>
        <w:tblCellMar>
          <w:left w:w="0" w:type="dxa"/>
          <w:right w:w="0" w:type="dxa"/>
        </w:tblCellMar>
        <w:tblLook w:val="04A0" w:firstRow="1" w:lastRow="0" w:firstColumn="1" w:lastColumn="0" w:noHBand="0" w:noVBand="1"/>
      </w:tblPr>
      <w:tblGrid>
        <w:gridCol w:w="8070"/>
      </w:tblGrid>
      <w:tr w:rsidR="00A720B5" w:rsidRPr="00A720B5" w14:paraId="4ED644FF" w14:textId="77777777" w:rsidTr="00A720B5">
        <w:tc>
          <w:tcPr>
            <w:tcW w:w="0" w:type="auto"/>
            <w:tcBorders>
              <w:top w:val="nil"/>
              <w:left w:val="nil"/>
              <w:bottom w:val="nil"/>
              <w:right w:val="nil"/>
            </w:tcBorders>
            <w:hideMark/>
          </w:tcPr>
          <w:tbl>
            <w:tblPr>
              <w:tblW w:w="8070" w:type="dxa"/>
              <w:tblCellMar>
                <w:top w:w="15" w:type="dxa"/>
                <w:left w:w="15" w:type="dxa"/>
                <w:bottom w:w="15" w:type="dxa"/>
                <w:right w:w="15" w:type="dxa"/>
              </w:tblCellMar>
              <w:tblLook w:val="04A0" w:firstRow="1" w:lastRow="0" w:firstColumn="1" w:lastColumn="0" w:noHBand="0" w:noVBand="1"/>
            </w:tblPr>
            <w:tblGrid>
              <w:gridCol w:w="3240"/>
              <w:gridCol w:w="4830"/>
            </w:tblGrid>
            <w:tr w:rsidR="00A720B5" w:rsidRPr="00A720B5" w14:paraId="5DE60092" w14:textId="77777777">
              <w:tc>
                <w:tcPr>
                  <w:tcW w:w="0" w:type="auto"/>
                  <w:tcBorders>
                    <w:top w:val="nil"/>
                    <w:left w:val="nil"/>
                    <w:bottom w:val="nil"/>
                    <w:right w:val="nil"/>
                  </w:tcBorders>
                  <w:hideMark/>
                </w:tcPr>
                <w:p w14:paraId="315EB05B"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Latinske navn</w:t>
                  </w:r>
                </w:p>
              </w:tc>
              <w:tc>
                <w:tcPr>
                  <w:tcW w:w="0" w:type="auto"/>
                  <w:tcBorders>
                    <w:top w:val="nil"/>
                    <w:left w:val="nil"/>
                    <w:bottom w:val="nil"/>
                    <w:right w:val="nil"/>
                  </w:tcBorders>
                  <w:hideMark/>
                </w:tcPr>
                <w:p w14:paraId="18A06F99"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Almindeligt anvendt navn</w:t>
                  </w:r>
                </w:p>
              </w:tc>
            </w:tr>
            <w:tr w:rsidR="00A720B5" w:rsidRPr="00A720B5" w14:paraId="028784C7" w14:textId="77777777">
              <w:tc>
                <w:tcPr>
                  <w:tcW w:w="0" w:type="auto"/>
                  <w:tcBorders>
                    <w:top w:val="nil"/>
                    <w:left w:val="nil"/>
                    <w:bottom w:val="nil"/>
                    <w:right w:val="nil"/>
                  </w:tcBorders>
                  <w:hideMark/>
                </w:tcPr>
                <w:p w14:paraId="5BB0BF86"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r w:rsidRPr="00A720B5">
                    <w:rPr>
                      <w:rFonts w:ascii="Tahoma" w:eastAsia="Times New Roman" w:hAnsi="Tahoma" w:cs="Tahoma"/>
                      <w:color w:val="000000"/>
                      <w:sz w:val="19"/>
                      <w:szCs w:val="19"/>
                      <w:lang w:val="en-US" w:eastAsia="da-DK"/>
                    </w:rPr>
                    <w:t>Aphanopus carbo</w:t>
                  </w:r>
                </w:p>
                <w:p w14:paraId="26B05365"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r w:rsidRPr="00A720B5">
                    <w:rPr>
                      <w:rFonts w:ascii="Tahoma" w:eastAsia="Times New Roman" w:hAnsi="Tahoma" w:cs="Tahoma"/>
                      <w:color w:val="000000"/>
                      <w:sz w:val="19"/>
                      <w:szCs w:val="19"/>
                      <w:lang w:val="en-US" w:eastAsia="da-DK"/>
                    </w:rPr>
                    <w:t>Apristuris spp.</w:t>
                  </w:r>
                </w:p>
                <w:p w14:paraId="557C09C1"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r w:rsidRPr="00A720B5">
                    <w:rPr>
                      <w:rFonts w:ascii="Tahoma" w:eastAsia="Times New Roman" w:hAnsi="Tahoma" w:cs="Tahoma"/>
                      <w:color w:val="000000"/>
                      <w:sz w:val="19"/>
                      <w:szCs w:val="19"/>
                      <w:lang w:val="en-US" w:eastAsia="da-DK"/>
                    </w:rPr>
                    <w:t>Argentina silus</w:t>
                  </w:r>
                </w:p>
                <w:p w14:paraId="128F1692"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r w:rsidRPr="00A720B5">
                    <w:rPr>
                      <w:rFonts w:ascii="Tahoma" w:eastAsia="Times New Roman" w:hAnsi="Tahoma" w:cs="Tahoma"/>
                      <w:color w:val="000000"/>
                      <w:sz w:val="19"/>
                      <w:szCs w:val="19"/>
                      <w:lang w:val="en-US" w:eastAsia="da-DK"/>
                    </w:rPr>
                    <w:t>Beryx spp.</w:t>
                  </w:r>
                </w:p>
                <w:p w14:paraId="16619045"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r w:rsidRPr="00A720B5">
                    <w:rPr>
                      <w:rFonts w:ascii="Tahoma" w:eastAsia="Times New Roman" w:hAnsi="Tahoma" w:cs="Tahoma"/>
                      <w:color w:val="000000"/>
                      <w:sz w:val="19"/>
                      <w:szCs w:val="19"/>
                      <w:lang w:val="en-US" w:eastAsia="da-DK"/>
                    </w:rPr>
                    <w:lastRenderedPageBreak/>
                    <w:t>Centrophorus granulosus</w:t>
                  </w:r>
                </w:p>
                <w:p w14:paraId="37E86781"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r w:rsidRPr="00A720B5">
                    <w:rPr>
                      <w:rFonts w:ascii="Tahoma" w:eastAsia="Times New Roman" w:hAnsi="Tahoma" w:cs="Tahoma"/>
                      <w:color w:val="000000"/>
                      <w:sz w:val="19"/>
                      <w:szCs w:val="19"/>
                      <w:lang w:val="en-US" w:eastAsia="da-DK"/>
                    </w:rPr>
                    <w:t>Centrophorus squamosus</w:t>
                  </w:r>
                </w:p>
                <w:p w14:paraId="69D7A1CB"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r w:rsidRPr="00A720B5">
                    <w:rPr>
                      <w:rFonts w:ascii="Tahoma" w:eastAsia="Times New Roman" w:hAnsi="Tahoma" w:cs="Tahoma"/>
                      <w:color w:val="000000"/>
                      <w:sz w:val="19"/>
                      <w:szCs w:val="19"/>
                      <w:lang w:val="en-US" w:eastAsia="da-DK"/>
                    </w:rPr>
                    <w:t>Centroscyllium fabricii</w:t>
                  </w:r>
                </w:p>
                <w:p w14:paraId="1066D219"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r w:rsidRPr="00A720B5">
                    <w:rPr>
                      <w:rFonts w:ascii="Tahoma" w:eastAsia="Times New Roman" w:hAnsi="Tahoma" w:cs="Tahoma"/>
                      <w:color w:val="000000"/>
                      <w:sz w:val="19"/>
                      <w:szCs w:val="19"/>
                      <w:lang w:val="en-US" w:eastAsia="da-DK"/>
                    </w:rPr>
                    <w:t>Centroscymnus coelolepis</w:t>
                  </w:r>
                </w:p>
                <w:p w14:paraId="5396CB65"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r w:rsidRPr="00A720B5">
                    <w:rPr>
                      <w:rFonts w:ascii="Tahoma" w:eastAsia="Times New Roman" w:hAnsi="Tahoma" w:cs="Tahoma"/>
                      <w:color w:val="000000"/>
                      <w:sz w:val="19"/>
                      <w:szCs w:val="19"/>
                      <w:lang w:val="en-US" w:eastAsia="da-DK"/>
                    </w:rPr>
                    <w:t>Coryphaenoides rupestris</w:t>
                  </w:r>
                </w:p>
                <w:p w14:paraId="5B05B203"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r w:rsidRPr="00A720B5">
                    <w:rPr>
                      <w:rFonts w:ascii="Tahoma" w:eastAsia="Times New Roman" w:hAnsi="Tahoma" w:cs="Tahoma"/>
                      <w:color w:val="000000"/>
                      <w:sz w:val="19"/>
                      <w:szCs w:val="19"/>
                      <w:lang w:val="en-US" w:eastAsia="da-DK"/>
                    </w:rPr>
                    <w:t>Dalatias licha</w:t>
                  </w:r>
                </w:p>
                <w:p w14:paraId="048B1282"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r w:rsidRPr="00A720B5">
                    <w:rPr>
                      <w:rFonts w:ascii="Tahoma" w:eastAsia="Times New Roman" w:hAnsi="Tahoma" w:cs="Tahoma"/>
                      <w:color w:val="000000"/>
                      <w:sz w:val="19"/>
                      <w:szCs w:val="19"/>
                      <w:lang w:val="en-US" w:eastAsia="da-DK"/>
                    </w:rPr>
                    <w:t>Deania calceus</w:t>
                  </w:r>
                </w:p>
                <w:p w14:paraId="6651AA8A"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r w:rsidRPr="00A720B5">
                    <w:rPr>
                      <w:rFonts w:ascii="Tahoma" w:eastAsia="Times New Roman" w:hAnsi="Tahoma" w:cs="Tahoma"/>
                      <w:color w:val="000000"/>
                      <w:sz w:val="19"/>
                      <w:szCs w:val="19"/>
                      <w:lang w:val="en-US" w:eastAsia="da-DK"/>
                    </w:rPr>
                    <w:t>Etmopterus princeps</w:t>
                  </w:r>
                </w:p>
                <w:p w14:paraId="66085B81"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r w:rsidRPr="00A720B5">
                    <w:rPr>
                      <w:rFonts w:ascii="Tahoma" w:eastAsia="Times New Roman" w:hAnsi="Tahoma" w:cs="Tahoma"/>
                      <w:color w:val="000000"/>
                      <w:sz w:val="19"/>
                      <w:szCs w:val="19"/>
                      <w:lang w:val="en-US" w:eastAsia="da-DK"/>
                    </w:rPr>
                    <w:t>Etmopterus spinax</w:t>
                  </w:r>
                </w:p>
                <w:p w14:paraId="69AB48DD"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r w:rsidRPr="00A720B5">
                    <w:rPr>
                      <w:rFonts w:ascii="Tahoma" w:eastAsia="Times New Roman" w:hAnsi="Tahoma" w:cs="Tahoma"/>
                      <w:color w:val="000000"/>
                      <w:sz w:val="19"/>
                      <w:szCs w:val="19"/>
                      <w:lang w:val="en-US" w:eastAsia="da-DK"/>
                    </w:rPr>
                    <w:t>Galeus melastomus</w:t>
                  </w:r>
                </w:p>
                <w:p w14:paraId="6B1740CA"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r w:rsidRPr="00A720B5">
                    <w:rPr>
                      <w:rFonts w:ascii="Tahoma" w:eastAsia="Times New Roman" w:hAnsi="Tahoma" w:cs="Tahoma"/>
                      <w:color w:val="000000"/>
                      <w:sz w:val="19"/>
                      <w:szCs w:val="19"/>
                      <w:lang w:val="en-US" w:eastAsia="da-DK"/>
                    </w:rPr>
                    <w:t>Galeus murinus</w:t>
                  </w:r>
                </w:p>
                <w:p w14:paraId="761D84E8"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r w:rsidRPr="00A720B5">
                    <w:rPr>
                      <w:rFonts w:ascii="Tahoma" w:eastAsia="Times New Roman" w:hAnsi="Tahoma" w:cs="Tahoma"/>
                      <w:color w:val="000000"/>
                      <w:sz w:val="19"/>
                      <w:szCs w:val="19"/>
                      <w:lang w:val="en-US" w:eastAsia="da-DK"/>
                    </w:rPr>
                    <w:t>Hoplostethus atlanticus</w:t>
                  </w:r>
                </w:p>
                <w:p w14:paraId="6580BE7A"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r w:rsidRPr="00A720B5">
                    <w:rPr>
                      <w:rFonts w:ascii="Tahoma" w:eastAsia="Times New Roman" w:hAnsi="Tahoma" w:cs="Tahoma"/>
                      <w:color w:val="000000"/>
                      <w:sz w:val="19"/>
                      <w:szCs w:val="19"/>
                      <w:lang w:val="en-US" w:eastAsia="da-DK"/>
                    </w:rPr>
                    <w:t>Molva dypterigia</w:t>
                  </w:r>
                </w:p>
                <w:p w14:paraId="17183473"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r w:rsidRPr="00A720B5">
                    <w:rPr>
                      <w:rFonts w:ascii="Tahoma" w:eastAsia="Times New Roman" w:hAnsi="Tahoma" w:cs="Tahoma"/>
                      <w:color w:val="000000"/>
                      <w:sz w:val="19"/>
                      <w:szCs w:val="19"/>
                      <w:lang w:val="en-US" w:eastAsia="da-DK"/>
                    </w:rPr>
                    <w:t>Phcis blennoides</w:t>
                  </w:r>
                </w:p>
                <w:p w14:paraId="16A0E95C"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r w:rsidRPr="00A720B5">
                    <w:rPr>
                      <w:rFonts w:ascii="Tahoma" w:eastAsia="Times New Roman" w:hAnsi="Tahoma" w:cs="Tahoma"/>
                      <w:color w:val="000000"/>
                      <w:sz w:val="19"/>
                      <w:szCs w:val="19"/>
                      <w:lang w:val="en-US" w:eastAsia="da-DK"/>
                    </w:rPr>
                    <w:t>Centroscymnus crepidater</w:t>
                  </w:r>
                </w:p>
                <w:p w14:paraId="36253023"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r w:rsidRPr="00A720B5">
                    <w:rPr>
                      <w:rFonts w:ascii="Tahoma" w:eastAsia="Times New Roman" w:hAnsi="Tahoma" w:cs="Tahoma"/>
                      <w:color w:val="000000"/>
                      <w:sz w:val="19"/>
                      <w:szCs w:val="19"/>
                      <w:lang w:val="en-US" w:eastAsia="da-DK"/>
                    </w:rPr>
                    <w:t>Scumnodon ringens</w:t>
                  </w:r>
                </w:p>
                <w:p w14:paraId="4BB46DA7"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r w:rsidRPr="00A720B5">
                    <w:rPr>
                      <w:rFonts w:ascii="Tahoma" w:eastAsia="Times New Roman" w:hAnsi="Tahoma" w:cs="Tahoma"/>
                      <w:color w:val="000000"/>
                      <w:sz w:val="19"/>
                      <w:szCs w:val="19"/>
                      <w:lang w:val="en-US" w:eastAsia="da-DK"/>
                    </w:rPr>
                    <w:t>Hexanchus griseus</w:t>
                  </w:r>
                </w:p>
                <w:p w14:paraId="63DF8FAF"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r w:rsidRPr="00A720B5">
                    <w:rPr>
                      <w:rFonts w:ascii="Tahoma" w:eastAsia="Times New Roman" w:hAnsi="Tahoma" w:cs="Tahoma"/>
                      <w:color w:val="000000"/>
                      <w:sz w:val="19"/>
                      <w:szCs w:val="19"/>
                      <w:lang w:val="en-US" w:eastAsia="da-DK"/>
                    </w:rPr>
                    <w:t>Chlamydoselachus anguineus</w:t>
                  </w:r>
                </w:p>
                <w:p w14:paraId="12981B9F"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r w:rsidRPr="00A720B5">
                    <w:rPr>
                      <w:rFonts w:ascii="Tahoma" w:eastAsia="Times New Roman" w:hAnsi="Tahoma" w:cs="Tahoma"/>
                      <w:color w:val="000000"/>
                      <w:sz w:val="19"/>
                      <w:szCs w:val="19"/>
                      <w:lang w:val="en-US" w:eastAsia="da-DK"/>
                    </w:rPr>
                    <w:t>Oxynotus paradoxus</w:t>
                  </w:r>
                </w:p>
                <w:p w14:paraId="70685D94"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r w:rsidRPr="00A720B5">
                    <w:rPr>
                      <w:rFonts w:ascii="Tahoma" w:eastAsia="Times New Roman" w:hAnsi="Tahoma" w:cs="Tahoma"/>
                      <w:color w:val="000000"/>
                      <w:sz w:val="19"/>
                      <w:szCs w:val="19"/>
                      <w:lang w:val="en-US" w:eastAsia="da-DK"/>
                    </w:rPr>
                    <w:t>Somniosus microcephalus</w:t>
                  </w:r>
                </w:p>
                <w:p w14:paraId="6EDAE728"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r w:rsidRPr="00A720B5">
                    <w:rPr>
                      <w:rFonts w:ascii="Tahoma" w:eastAsia="Times New Roman" w:hAnsi="Tahoma" w:cs="Tahoma"/>
                      <w:color w:val="000000"/>
                      <w:sz w:val="19"/>
                      <w:szCs w:val="19"/>
                      <w:lang w:val="en-US" w:eastAsia="da-DK"/>
                    </w:rPr>
                    <w:t>Pagellus bogaraveo</w:t>
                  </w:r>
                </w:p>
                <w:p w14:paraId="5EE2D50D"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r w:rsidRPr="00A720B5">
                    <w:rPr>
                      <w:rFonts w:ascii="Tahoma" w:eastAsia="Times New Roman" w:hAnsi="Tahoma" w:cs="Tahoma"/>
                      <w:color w:val="000000"/>
                      <w:sz w:val="19"/>
                      <w:szCs w:val="19"/>
                      <w:lang w:val="en-US" w:eastAsia="da-DK"/>
                    </w:rPr>
                    <w:t>Chimaera monstrosa</w:t>
                  </w:r>
                </w:p>
                <w:p w14:paraId="3F1446BD"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r w:rsidRPr="00A720B5">
                    <w:rPr>
                      <w:rFonts w:ascii="Tahoma" w:eastAsia="Times New Roman" w:hAnsi="Tahoma" w:cs="Tahoma"/>
                      <w:color w:val="000000"/>
                      <w:sz w:val="19"/>
                      <w:szCs w:val="19"/>
                      <w:lang w:val="en-US" w:eastAsia="da-DK"/>
                    </w:rPr>
                    <w:t>Marcrourus berglax</w:t>
                  </w:r>
                </w:p>
                <w:p w14:paraId="07EA9389"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r w:rsidRPr="00A720B5">
                    <w:rPr>
                      <w:rFonts w:ascii="Tahoma" w:eastAsia="Times New Roman" w:hAnsi="Tahoma" w:cs="Tahoma"/>
                      <w:color w:val="000000"/>
                      <w:sz w:val="19"/>
                      <w:szCs w:val="19"/>
                      <w:lang w:val="en-US" w:eastAsia="da-DK"/>
                    </w:rPr>
                    <w:t>Mora moro</w:t>
                  </w:r>
                </w:p>
                <w:p w14:paraId="4D2A9E33"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r w:rsidRPr="00A720B5">
                    <w:rPr>
                      <w:rFonts w:ascii="Tahoma" w:eastAsia="Times New Roman" w:hAnsi="Tahoma" w:cs="Tahoma"/>
                      <w:color w:val="000000"/>
                      <w:sz w:val="19"/>
                      <w:szCs w:val="19"/>
                      <w:lang w:val="en-US" w:eastAsia="da-DK"/>
                    </w:rPr>
                    <w:t>Antimora rostrata</w:t>
                  </w:r>
                </w:p>
                <w:p w14:paraId="7703E38A"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r w:rsidRPr="00A720B5">
                    <w:rPr>
                      <w:rFonts w:ascii="Tahoma" w:eastAsia="Times New Roman" w:hAnsi="Tahoma" w:cs="Tahoma"/>
                      <w:color w:val="000000"/>
                      <w:sz w:val="19"/>
                      <w:szCs w:val="19"/>
                      <w:lang w:val="en-US" w:eastAsia="da-DK"/>
                    </w:rPr>
                    <w:t>Epigonus telescopus</w:t>
                  </w:r>
                </w:p>
                <w:p w14:paraId="6B3D1D3E"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r w:rsidRPr="00A720B5">
                    <w:rPr>
                      <w:rFonts w:ascii="Tahoma" w:eastAsia="Times New Roman" w:hAnsi="Tahoma" w:cs="Tahoma"/>
                      <w:color w:val="000000"/>
                      <w:sz w:val="19"/>
                      <w:szCs w:val="19"/>
                      <w:lang w:val="en-US" w:eastAsia="da-DK"/>
                    </w:rPr>
                    <w:t>Helicolenus datylopterus</w:t>
                  </w:r>
                </w:p>
                <w:p w14:paraId="2297B3F5"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r w:rsidRPr="00A720B5">
                    <w:rPr>
                      <w:rFonts w:ascii="Tahoma" w:eastAsia="Times New Roman" w:hAnsi="Tahoma" w:cs="Tahoma"/>
                      <w:color w:val="000000"/>
                      <w:sz w:val="19"/>
                      <w:szCs w:val="19"/>
                      <w:lang w:val="en-US" w:eastAsia="da-DK"/>
                    </w:rPr>
                    <w:t>Conger conger</w:t>
                  </w:r>
                </w:p>
                <w:p w14:paraId="30DF8F27"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r w:rsidRPr="00A720B5">
                    <w:rPr>
                      <w:rFonts w:ascii="Tahoma" w:eastAsia="Times New Roman" w:hAnsi="Tahoma" w:cs="Tahoma"/>
                      <w:color w:val="000000"/>
                      <w:sz w:val="19"/>
                      <w:szCs w:val="19"/>
                      <w:lang w:val="en-US" w:eastAsia="da-DK"/>
                    </w:rPr>
                    <w:t>Lepidopus caudatus</w:t>
                  </w:r>
                </w:p>
                <w:p w14:paraId="0B839A25"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r w:rsidRPr="00A720B5">
                    <w:rPr>
                      <w:rFonts w:ascii="Tahoma" w:eastAsia="Times New Roman" w:hAnsi="Tahoma" w:cs="Tahoma"/>
                      <w:color w:val="000000"/>
                      <w:sz w:val="19"/>
                      <w:szCs w:val="19"/>
                      <w:lang w:val="en-US" w:eastAsia="da-DK"/>
                    </w:rPr>
                    <w:t>Alepocephalus bairdii</w:t>
                  </w:r>
                </w:p>
                <w:p w14:paraId="52BD4226"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r w:rsidRPr="00A720B5">
                    <w:rPr>
                      <w:rFonts w:ascii="Tahoma" w:eastAsia="Times New Roman" w:hAnsi="Tahoma" w:cs="Tahoma"/>
                      <w:color w:val="000000"/>
                      <w:sz w:val="19"/>
                      <w:szCs w:val="19"/>
                      <w:lang w:val="en-US" w:eastAsia="da-DK"/>
                    </w:rPr>
                    <w:t>Lycodes esmarkii</w:t>
                  </w:r>
                </w:p>
                <w:p w14:paraId="419F9B4C"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r w:rsidRPr="00A720B5">
                    <w:rPr>
                      <w:rFonts w:ascii="Tahoma" w:eastAsia="Times New Roman" w:hAnsi="Tahoma" w:cs="Tahoma"/>
                      <w:color w:val="000000"/>
                      <w:sz w:val="19"/>
                      <w:szCs w:val="19"/>
                      <w:lang w:val="en-US" w:eastAsia="da-DK"/>
                    </w:rPr>
                    <w:t>Raja hyperborean</w:t>
                  </w:r>
                </w:p>
                <w:p w14:paraId="2315973D"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r w:rsidRPr="00A720B5">
                    <w:rPr>
                      <w:rFonts w:ascii="Tahoma" w:eastAsia="Times New Roman" w:hAnsi="Tahoma" w:cs="Tahoma"/>
                      <w:color w:val="000000"/>
                      <w:sz w:val="19"/>
                      <w:szCs w:val="19"/>
                      <w:lang w:val="en-US" w:eastAsia="da-DK"/>
                    </w:rPr>
                    <w:t>Sebastes viviparous</w:t>
                  </w:r>
                </w:p>
                <w:p w14:paraId="0E57D6D4"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r w:rsidRPr="00A720B5">
                    <w:rPr>
                      <w:rFonts w:ascii="Tahoma" w:eastAsia="Times New Roman" w:hAnsi="Tahoma" w:cs="Tahoma"/>
                      <w:color w:val="000000"/>
                      <w:sz w:val="19"/>
                      <w:szCs w:val="19"/>
                      <w:lang w:val="en-US" w:eastAsia="da-DK"/>
                    </w:rPr>
                    <w:t>Hoplostethus mediterraneus</w:t>
                  </w:r>
                </w:p>
                <w:p w14:paraId="5AD94A6C"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r w:rsidRPr="00A720B5">
                    <w:rPr>
                      <w:rFonts w:ascii="Tahoma" w:eastAsia="Times New Roman" w:hAnsi="Tahoma" w:cs="Tahoma"/>
                      <w:color w:val="000000"/>
                      <w:sz w:val="19"/>
                      <w:szCs w:val="19"/>
                      <w:lang w:val="en-US" w:eastAsia="da-DK"/>
                    </w:rPr>
                    <w:t>Trahuscorpia cristulata</w:t>
                  </w:r>
                </w:p>
                <w:p w14:paraId="5D08EF0B"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r w:rsidRPr="00A720B5">
                    <w:rPr>
                      <w:rFonts w:ascii="Tahoma" w:eastAsia="Times New Roman" w:hAnsi="Tahoma" w:cs="Tahoma"/>
                      <w:color w:val="000000"/>
                      <w:sz w:val="19"/>
                      <w:szCs w:val="19"/>
                      <w:lang w:val="en-US" w:eastAsia="da-DK"/>
                    </w:rPr>
                    <w:t>Raja nidarosiensus</w:t>
                  </w:r>
                </w:p>
                <w:p w14:paraId="3AC762B8"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r w:rsidRPr="00A720B5">
                    <w:rPr>
                      <w:rFonts w:ascii="Tahoma" w:eastAsia="Times New Roman" w:hAnsi="Tahoma" w:cs="Tahoma"/>
                      <w:color w:val="000000"/>
                      <w:sz w:val="19"/>
                      <w:szCs w:val="19"/>
                      <w:lang w:val="en-US" w:eastAsia="da-DK"/>
                    </w:rPr>
                    <w:t>Chaceon (Geryon) affinis</w:t>
                  </w:r>
                </w:p>
                <w:p w14:paraId="0E231200"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r w:rsidRPr="00A720B5">
                    <w:rPr>
                      <w:rFonts w:ascii="Tahoma" w:eastAsia="Times New Roman" w:hAnsi="Tahoma" w:cs="Tahoma"/>
                      <w:color w:val="000000"/>
                      <w:sz w:val="19"/>
                      <w:szCs w:val="19"/>
                      <w:lang w:val="en-US" w:eastAsia="da-DK"/>
                    </w:rPr>
                    <w:t>Raja fyllae</w:t>
                  </w:r>
                </w:p>
                <w:p w14:paraId="727645B7"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r w:rsidRPr="00A720B5">
                    <w:rPr>
                      <w:rFonts w:ascii="Tahoma" w:eastAsia="Times New Roman" w:hAnsi="Tahoma" w:cs="Tahoma"/>
                      <w:color w:val="000000"/>
                      <w:sz w:val="19"/>
                      <w:szCs w:val="19"/>
                      <w:lang w:val="en-US" w:eastAsia="da-DK"/>
                    </w:rPr>
                    <w:t>Hydrolagus mirabilis</w:t>
                  </w:r>
                </w:p>
                <w:p w14:paraId="3E5D74C4"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r w:rsidRPr="00A720B5">
                    <w:rPr>
                      <w:rFonts w:ascii="Tahoma" w:eastAsia="Times New Roman" w:hAnsi="Tahoma" w:cs="Tahoma"/>
                      <w:color w:val="000000"/>
                      <w:sz w:val="19"/>
                      <w:szCs w:val="19"/>
                      <w:lang w:val="en-US" w:eastAsia="da-DK"/>
                    </w:rPr>
                    <w:t>Rhinochimaera atlantica</w:t>
                  </w:r>
                </w:p>
                <w:p w14:paraId="225563A3"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r w:rsidRPr="00A720B5">
                    <w:rPr>
                      <w:rFonts w:ascii="Tahoma" w:eastAsia="Times New Roman" w:hAnsi="Tahoma" w:cs="Tahoma"/>
                      <w:color w:val="000000"/>
                      <w:sz w:val="19"/>
                      <w:szCs w:val="19"/>
                      <w:lang w:val="en-US" w:eastAsia="da-DK"/>
                    </w:rPr>
                    <w:t>Alepocephalus rostratus</w:t>
                  </w:r>
                </w:p>
                <w:p w14:paraId="40DC354A"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r w:rsidRPr="00A720B5">
                    <w:rPr>
                      <w:rFonts w:ascii="Tahoma" w:eastAsia="Times New Roman" w:hAnsi="Tahoma" w:cs="Tahoma"/>
                      <w:color w:val="000000"/>
                      <w:sz w:val="19"/>
                      <w:szCs w:val="19"/>
                      <w:lang w:val="en-US" w:eastAsia="da-DK"/>
                    </w:rPr>
                    <w:t>Polyprion americanus</w:t>
                  </w:r>
                </w:p>
              </w:tc>
              <w:tc>
                <w:tcPr>
                  <w:tcW w:w="0" w:type="auto"/>
                  <w:tcBorders>
                    <w:top w:val="nil"/>
                    <w:left w:val="nil"/>
                    <w:bottom w:val="nil"/>
                    <w:right w:val="nil"/>
                  </w:tcBorders>
                  <w:hideMark/>
                </w:tcPr>
                <w:p w14:paraId="5AF51FE3"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lastRenderedPageBreak/>
                    <w:t>Sort sabelfisk</w:t>
                  </w:r>
                </w:p>
                <w:p w14:paraId="08D536AA"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Islandsk kattehaj</w:t>
                  </w:r>
                </w:p>
                <w:p w14:paraId="769EBA2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Guldlaks</w:t>
                  </w:r>
                </w:p>
                <w:p w14:paraId="42582BF5"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Berycider</w:t>
                  </w:r>
                </w:p>
                <w:p w14:paraId="4B9B1C10"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lastRenderedPageBreak/>
                    <w:t>Ru pighaj</w:t>
                  </w:r>
                </w:p>
                <w:p w14:paraId="18906549"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Mørk pighaj</w:t>
                  </w:r>
                </w:p>
                <w:p w14:paraId="768A6254"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Fabricius’ sorthaj</w:t>
                  </w:r>
                </w:p>
                <w:p w14:paraId="35EB354A"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Portugisisk pighaj</w:t>
                  </w:r>
                </w:p>
                <w:p w14:paraId="1B682CA1"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Skolæst</w:t>
                  </w:r>
                </w:p>
                <w:p w14:paraId="0684E0AD"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Chokoladehaj</w:t>
                  </w:r>
                </w:p>
                <w:p w14:paraId="32AC0B90"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Næbhaj</w:t>
                  </w:r>
                </w:p>
                <w:p w14:paraId="0D446E6E"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Lyshaj</w:t>
                  </w:r>
                </w:p>
                <w:p w14:paraId="154D20A5"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Sorthaj</w:t>
                  </w:r>
                </w:p>
                <w:p w14:paraId="4AEA13A3"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Ringhaj</w:t>
                  </w:r>
                </w:p>
                <w:p w14:paraId="110028D0"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Mouse catshark</w:t>
                  </w:r>
                </w:p>
                <w:p w14:paraId="4E2A69CF"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Orange savbug</w:t>
                  </w:r>
                </w:p>
                <w:p w14:paraId="4C2A1785"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Byrkelange</w:t>
                  </w:r>
                </w:p>
                <w:p w14:paraId="05D523AF"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Middelhavsskælbrosme</w:t>
                  </w:r>
                </w:p>
                <w:p w14:paraId="5CC6A64C"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Langsnudet pighaj</w:t>
                  </w:r>
                </w:p>
                <w:p w14:paraId="4BE69484"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Haj (Scymnodon ringens)</w:t>
                  </w:r>
                </w:p>
                <w:p w14:paraId="67DC5CCC"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Seksgællet haj</w:t>
                  </w:r>
                </w:p>
                <w:p w14:paraId="0BE0FDF1"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Kravehaj</w:t>
                  </w:r>
                </w:p>
                <w:p w14:paraId="517AB561"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Spidsfinnet trekanthaj</w:t>
                  </w:r>
                </w:p>
                <w:p w14:paraId="6B8D383B"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Grønlandshaj</w:t>
                  </w:r>
                </w:p>
                <w:p w14:paraId="23B32227"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Spidsandet blankesten</w:t>
                  </w:r>
                </w:p>
                <w:p w14:paraId="2A31E93E"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Havmus</w:t>
                  </w:r>
                </w:p>
                <w:p w14:paraId="57CDB66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Nordlig skolæst</w:t>
                  </w:r>
                </w:p>
                <w:p w14:paraId="09DB872E"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Glyse</w:t>
                  </w:r>
                </w:p>
                <w:p w14:paraId="45DDA98E"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Blå antimora</w:t>
                  </w:r>
                </w:p>
                <w:p w14:paraId="63BE8F1D"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Teleskopkardinalfisk</w:t>
                  </w:r>
                </w:p>
                <w:p w14:paraId="20854645"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Blåkæft</w:t>
                  </w:r>
                </w:p>
                <w:p w14:paraId="33E58CC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Almindelig havål</w:t>
                  </w:r>
                </w:p>
                <w:p w14:paraId="08565B41"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Strømpebåndsfisk</w:t>
                  </w:r>
                </w:p>
                <w:p w14:paraId="73F77F7D"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Bairds glathovedfisk</w:t>
                  </w:r>
                </w:p>
                <w:p w14:paraId="78E2C50F"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Esmarks ålebrosme</w:t>
                  </w:r>
                </w:p>
                <w:p w14:paraId="2EAECAF5"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Polarrokke</w:t>
                  </w:r>
                </w:p>
                <w:p w14:paraId="02ACF23F"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Lille rødfisk</w:t>
                  </w:r>
                </w:p>
                <w:p w14:paraId="3FD61B2D"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Middehavssavbug</w:t>
                  </w:r>
                </w:p>
                <w:p w14:paraId="13DD6159"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Dragehovedfisk (Trachyscorpia cristulata)</w:t>
                  </w:r>
                </w:p>
                <w:p w14:paraId="2EEC4F33"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Sortbuget rokke</w:t>
                  </w:r>
                </w:p>
                <w:p w14:paraId="3AA73663"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Dybvandskrabbe (Chaceon (Geryon) affinis)</w:t>
                  </w:r>
                </w:p>
                <w:p w14:paraId="3BDE4C28"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r w:rsidRPr="00A720B5">
                    <w:rPr>
                      <w:rFonts w:ascii="Tahoma" w:eastAsia="Times New Roman" w:hAnsi="Tahoma" w:cs="Tahoma"/>
                      <w:color w:val="000000"/>
                      <w:sz w:val="19"/>
                      <w:szCs w:val="19"/>
                      <w:lang w:val="en-US" w:eastAsia="da-DK"/>
                    </w:rPr>
                    <w:t>Fyllas rokke</w:t>
                  </w:r>
                </w:p>
                <w:p w14:paraId="5A1C6C5A"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r w:rsidRPr="00A720B5">
                    <w:rPr>
                      <w:rFonts w:ascii="Tahoma" w:eastAsia="Times New Roman" w:hAnsi="Tahoma" w:cs="Tahoma"/>
                      <w:color w:val="000000"/>
                      <w:sz w:val="19"/>
                      <w:szCs w:val="19"/>
                      <w:lang w:val="en-US" w:eastAsia="da-DK"/>
                    </w:rPr>
                    <w:t>Storøjet havmus</w:t>
                  </w:r>
                </w:p>
                <w:p w14:paraId="0F75A006"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r w:rsidRPr="00A720B5">
                    <w:rPr>
                      <w:rFonts w:ascii="Tahoma" w:eastAsia="Times New Roman" w:hAnsi="Tahoma" w:cs="Tahoma"/>
                      <w:color w:val="000000"/>
                      <w:sz w:val="19"/>
                      <w:szCs w:val="19"/>
                      <w:lang w:val="en-US" w:eastAsia="da-DK"/>
                    </w:rPr>
                    <w:t>Havmus (Rhinochimaera atlantica)</w:t>
                  </w:r>
                </w:p>
                <w:p w14:paraId="2E88CC2A"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Rissos glathovedfisk</w:t>
                  </w:r>
                </w:p>
                <w:p w14:paraId="510D33C2"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Vragfisk</w:t>
                  </w:r>
                </w:p>
              </w:tc>
            </w:tr>
          </w:tbl>
          <w:p w14:paraId="23FD7DF7" w14:textId="77777777" w:rsidR="00A720B5" w:rsidRPr="00A720B5" w:rsidRDefault="00A720B5" w:rsidP="00A720B5">
            <w:pPr>
              <w:spacing w:before="200" w:after="200" w:line="240" w:lineRule="auto"/>
              <w:rPr>
                <w:rFonts w:ascii="Times New Roman" w:eastAsia="Times New Roman" w:hAnsi="Times New Roman" w:cs="Times New Roman"/>
                <w:sz w:val="19"/>
                <w:szCs w:val="19"/>
                <w:lang w:eastAsia="da-DK"/>
              </w:rPr>
            </w:pPr>
          </w:p>
        </w:tc>
      </w:tr>
    </w:tbl>
    <w:p w14:paraId="0D21DA6F" w14:textId="77777777" w:rsidR="00A720B5" w:rsidRPr="00A720B5" w:rsidRDefault="001354F6" w:rsidP="00A720B5">
      <w:pPr>
        <w:spacing w:before="200" w:after="200" w:line="240" w:lineRule="auto"/>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lastRenderedPageBreak/>
        <w:pict w14:anchorId="08D0FC3F">
          <v:rect id="_x0000_i1035" style="width:374.85pt;height:.75pt" o:hrpct="0" o:hralign="center" o:hrstd="t" o:hrnoshade="t" o:hr="t" fillcolor="#dedede" stroked="f"/>
        </w:pict>
      </w:r>
    </w:p>
    <w:p w14:paraId="66C58819" w14:textId="77777777" w:rsidR="00A720B5" w:rsidRPr="00A720B5" w:rsidRDefault="00A720B5" w:rsidP="00A720B5">
      <w:pPr>
        <w:shd w:val="clear" w:color="auto" w:fill="FFFFFF"/>
        <w:spacing w:before="400" w:after="120" w:line="240" w:lineRule="auto"/>
        <w:jc w:val="right"/>
        <w:rPr>
          <w:rFonts w:ascii="Tahoma" w:eastAsia="Times New Roman" w:hAnsi="Tahoma" w:cs="Tahoma"/>
          <w:b/>
          <w:bCs/>
          <w:color w:val="000000"/>
          <w:sz w:val="28"/>
          <w:szCs w:val="28"/>
          <w:lang w:eastAsia="da-DK"/>
        </w:rPr>
      </w:pPr>
      <w:r w:rsidRPr="00A720B5">
        <w:rPr>
          <w:rFonts w:ascii="Tahoma" w:eastAsia="Times New Roman" w:hAnsi="Tahoma" w:cs="Tahoma"/>
          <w:b/>
          <w:bCs/>
          <w:color w:val="000000"/>
          <w:sz w:val="28"/>
          <w:szCs w:val="28"/>
          <w:lang w:eastAsia="da-DK"/>
        </w:rPr>
        <w:t>Bilag 11</w:t>
      </w:r>
    </w:p>
    <w:p w14:paraId="430314A1" w14:textId="77777777" w:rsidR="00A720B5" w:rsidRPr="00A720B5" w:rsidRDefault="00A720B5" w:rsidP="00A720B5">
      <w:pPr>
        <w:shd w:val="clear" w:color="auto" w:fill="FFFFFF"/>
        <w:spacing w:after="120" w:line="240" w:lineRule="auto"/>
        <w:jc w:val="center"/>
        <w:rPr>
          <w:rFonts w:ascii="Tahoma" w:eastAsia="Times New Roman" w:hAnsi="Tahoma" w:cs="Tahoma"/>
          <w:b/>
          <w:bCs/>
          <w:color w:val="000000"/>
          <w:sz w:val="24"/>
          <w:szCs w:val="24"/>
          <w:lang w:eastAsia="da-DK"/>
        </w:rPr>
      </w:pPr>
      <w:r w:rsidRPr="00A720B5">
        <w:rPr>
          <w:rFonts w:ascii="Tahoma" w:eastAsia="Times New Roman" w:hAnsi="Tahoma" w:cs="Tahoma"/>
          <w:b/>
          <w:bCs/>
          <w:color w:val="000000"/>
          <w:sz w:val="24"/>
          <w:szCs w:val="24"/>
          <w:lang w:eastAsia="da-DK"/>
        </w:rPr>
        <w:t>Fiskeri med trawl og/eller andet slæbende redskab i Kattegat</w:t>
      </w:r>
    </w:p>
    <w:p w14:paraId="683B2D64"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Ved fiskeri med trawl og/eller andet slæbende redskab i Kattegat, som skal foregå med maskestørrelse på 90 mm og derover, skal der anvendes et sorteringspanel som specificeret nedenfor.</w:t>
      </w:r>
    </w:p>
    <w:p w14:paraId="41494B6A"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Vinduet indsættes i den ikke-koniske del med mindst 80 åbne masker i omkredsen. Vinduet indsættes i toppanelet. Der må højst være to åbne diagonalmasker mellem den bageste maskerække i vinduets side og sammenføjningen. Vinduet slutter højst seks m fra bindestrikken. Sammenføjningsforholdet er to diagonalmasker til en kvadratmaske, når fangstposens maskestørrelse er på mindst 120 mm, fem diagonalmasker til to </w:t>
      </w:r>
      <w:r w:rsidRPr="00A720B5">
        <w:rPr>
          <w:rFonts w:ascii="Tahoma" w:eastAsia="Times New Roman" w:hAnsi="Tahoma" w:cs="Tahoma"/>
          <w:color w:val="000000"/>
          <w:sz w:val="19"/>
          <w:szCs w:val="19"/>
          <w:lang w:eastAsia="da-DK"/>
        </w:rPr>
        <w:lastRenderedPageBreak/>
        <w:t>kvadratmasker, når fangstposens maskestørrelse er på mindst 100 mm og under 120 mm, og tre diagonalmasker til en kvadratmaske, når fangstposens maskestørrelse er på mindst 90 mm og under 100 mm.</w:t>
      </w:r>
    </w:p>
    <w:p w14:paraId="33DF058A"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Vinduet skal være mindst 3 m langt. Maskerne skal have en minimumsåbning på 120 mm. Maskerne skal være kvadratmasker, dvs. alle fire sider i vinduet skæres stolperet. Nettet monteres sådan, at stolperne er parallelle med og vinkelrette på fangstposens længderetning.</w:t>
      </w:r>
    </w:p>
    <w:p w14:paraId="0DE4456B"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Det kvadratmaskede panelnet skal være knudeløst enkeltgarn. Vinduet indsættes således, at maskerne hele tiden er helt åbne, når der fiskes. Vinduet må ikke på nogen måde obstrueres af anordninger på nettets inder- eller yderside.</w:t>
      </w:r>
    </w:p>
    <w:p w14:paraId="0947DBE3" w14:textId="77777777" w:rsidR="00A720B5" w:rsidRPr="00A720B5" w:rsidRDefault="001354F6" w:rsidP="00A720B5">
      <w:pPr>
        <w:spacing w:before="200" w:after="200" w:line="240" w:lineRule="auto"/>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pict w14:anchorId="5469BAED">
          <v:rect id="_x0000_i1036" style="width:374.85pt;height:.75pt" o:hrpct="0" o:hralign="center" o:hrstd="t" o:hrnoshade="t" o:hr="t" fillcolor="#dedede" stroked="f"/>
        </w:pict>
      </w:r>
    </w:p>
    <w:p w14:paraId="24CB47EB" w14:textId="77777777" w:rsidR="00A720B5" w:rsidRPr="00A720B5" w:rsidRDefault="00A720B5" w:rsidP="00A720B5">
      <w:pPr>
        <w:shd w:val="clear" w:color="auto" w:fill="FFFFFF"/>
        <w:spacing w:before="400" w:after="120" w:line="240" w:lineRule="auto"/>
        <w:jc w:val="right"/>
        <w:rPr>
          <w:rFonts w:ascii="Tahoma" w:eastAsia="Times New Roman" w:hAnsi="Tahoma" w:cs="Tahoma"/>
          <w:b/>
          <w:bCs/>
          <w:color w:val="000000"/>
          <w:sz w:val="28"/>
          <w:szCs w:val="28"/>
          <w:lang w:eastAsia="da-DK"/>
        </w:rPr>
      </w:pPr>
      <w:r w:rsidRPr="00A720B5">
        <w:rPr>
          <w:rFonts w:ascii="Tahoma" w:eastAsia="Times New Roman" w:hAnsi="Tahoma" w:cs="Tahoma"/>
          <w:b/>
          <w:bCs/>
          <w:color w:val="000000"/>
          <w:sz w:val="28"/>
          <w:szCs w:val="28"/>
          <w:lang w:eastAsia="da-DK"/>
        </w:rPr>
        <w:t>Bilag 12</w:t>
      </w:r>
    </w:p>
    <w:p w14:paraId="2592BB8B" w14:textId="77777777" w:rsidR="00A720B5" w:rsidRPr="00A720B5" w:rsidRDefault="00A720B5" w:rsidP="00A720B5">
      <w:pPr>
        <w:shd w:val="clear" w:color="auto" w:fill="FFFFFF"/>
        <w:spacing w:after="120" w:line="240" w:lineRule="auto"/>
        <w:jc w:val="center"/>
        <w:rPr>
          <w:rFonts w:ascii="Tahoma" w:eastAsia="Times New Roman" w:hAnsi="Tahoma" w:cs="Tahoma"/>
          <w:b/>
          <w:bCs/>
          <w:color w:val="000000"/>
          <w:sz w:val="24"/>
          <w:szCs w:val="24"/>
          <w:lang w:eastAsia="da-DK"/>
        </w:rPr>
      </w:pPr>
      <w:r w:rsidRPr="00A720B5">
        <w:rPr>
          <w:rFonts w:ascii="Tahoma" w:eastAsia="Times New Roman" w:hAnsi="Tahoma" w:cs="Tahoma"/>
          <w:b/>
          <w:bCs/>
          <w:color w:val="000000"/>
          <w:sz w:val="24"/>
          <w:szCs w:val="24"/>
          <w:lang w:eastAsia="da-DK"/>
        </w:rPr>
        <w:t>Krav til de selektive fangstposer, der skal anvendes, når der fiskes med trawl og/eller andet slæbende redskab i Kattegat med en maskestørrelse på 90 mm og derover, jf. § 30</w:t>
      </w:r>
    </w:p>
    <w:p w14:paraId="09318DAE" w14:textId="77777777" w:rsidR="00A720B5" w:rsidRPr="00A720B5" w:rsidRDefault="00A720B5" w:rsidP="00A720B5">
      <w:pPr>
        <w:shd w:val="clear" w:color="auto" w:fill="FFFFFF"/>
        <w:spacing w:before="200"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Der skal anvendes en af følgende 3 typer selektive fangstposer:</w:t>
      </w:r>
    </w:p>
    <w:p w14:paraId="4D14F8F1" w14:textId="77777777" w:rsidR="00A720B5" w:rsidRPr="00A720B5" w:rsidRDefault="00A720B5" w:rsidP="00C92E62">
      <w:pPr>
        <w:pStyle w:val="Listeafsnit"/>
        <w:numPr>
          <w:ilvl w:val="0"/>
          <w:numId w:val="4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4-panel fangstpose med et 180 mm kvadratmasket sorteringsvindue monteret 4-7 meter fra bindestrikken.</w:t>
      </w:r>
    </w:p>
    <w:p w14:paraId="389F2040" w14:textId="77777777" w:rsidR="00A720B5" w:rsidRPr="00A720B5" w:rsidRDefault="00A720B5" w:rsidP="00C92E62">
      <w:pPr>
        <w:pStyle w:val="Listeafsnit"/>
        <w:numPr>
          <w:ilvl w:val="0"/>
          <w:numId w:val="4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4-panel fangstpose med et 270 mm diamantmasket sorteringsvindue monteret 4-7 meter fra bindestrikken.</w:t>
      </w:r>
    </w:p>
    <w:p w14:paraId="4BA503E7" w14:textId="77777777" w:rsidR="00A720B5" w:rsidRPr="00A720B5" w:rsidRDefault="00A720B5" w:rsidP="00C92E62">
      <w:pPr>
        <w:pStyle w:val="Listeafsnit"/>
        <w:numPr>
          <w:ilvl w:val="0"/>
          <w:numId w:val="4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2-panel fangstpose med et 180 mm kvadratmasket sorteringsvindue monteret 4-7 meter fra bindestrikken.</w:t>
      </w:r>
    </w:p>
    <w:p w14:paraId="149387CB"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Beskrivelse af de 3 typer af selektive fangstposer</w:t>
      </w:r>
    </w:p>
    <w:p w14:paraId="7ACD262C" w14:textId="77777777" w:rsidR="00A720B5" w:rsidRPr="00A720B5" w:rsidRDefault="00A720B5" w:rsidP="00A720B5">
      <w:pPr>
        <w:shd w:val="clear" w:color="auto" w:fill="FFFFFF"/>
        <w:spacing w:before="200"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Alle maskemål er angivet i indvendige helmasker.</w:t>
      </w:r>
    </w:p>
    <w:p w14:paraId="2B3E655D" w14:textId="77777777" w:rsidR="00A720B5" w:rsidRPr="00A720B5" w:rsidRDefault="00A720B5" w:rsidP="00C92E62">
      <w:pPr>
        <w:pStyle w:val="Listeafsnit"/>
        <w:numPr>
          <w:ilvl w:val="0"/>
          <w:numId w:val="50"/>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4-panel fangstpose med et 180 mm kvadratmasket sorteringsvindue monteret 4-7 meter fra bindestrikken.</w:t>
      </w:r>
    </w:p>
    <w:p w14:paraId="13C37289"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Fangstposen består af en firkantet panelsektion på 3 meter i længde og 4 sider, der er lige brede. Siderne og bunden er lavet af traditionelle diamantmasker med en maskestørrelse på mindst 90 mm. Der må maksimalt være 25 åbne masker i bredden i en side. I topsektionen skal placeres et 3 meter langt sorteringsvindue med kvadratmasker, der ender maksimalt 4 meter fra bindestrikken. Sorteringsvinduet med kvadratmasker skal have en maskestørrelse på mindst 180 mm og bestå af 8 åbne kvadratmasker i bredden. Sorteringsvinduet med kvadratmasker skal være udført i et knudestabilt materiale. Redskabets 90 mm diamantmasker sammenføjes med 180 mm kvadratmaskerne i forholdet 3:1. Principperne er vist i nedenstående figurer.</w:t>
      </w:r>
    </w:p>
    <w:p w14:paraId="4C0DABC3"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Figur 1. 4-panel fangstpose med et 180 mm kvadratmasket sorteringsvindue</w:t>
      </w:r>
    </w:p>
    <w:p w14:paraId="4383484F"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noProof/>
          <w:color w:val="000000"/>
          <w:sz w:val="19"/>
          <w:szCs w:val="19"/>
          <w:lang w:eastAsia="da-DK"/>
        </w:rPr>
        <w:lastRenderedPageBreak/>
        <w:drawing>
          <wp:inline distT="0" distB="0" distL="0" distR="0" wp14:anchorId="7734FF38" wp14:editId="4730017A">
            <wp:extent cx="2952750" cy="1990725"/>
            <wp:effectExtent l="0" t="0" r="0" b="9525"/>
            <wp:docPr id="12" name="Billede 12" descr="Bileld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Bileld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52750" cy="1990725"/>
                    </a:xfrm>
                    <a:prstGeom prst="rect">
                      <a:avLst/>
                    </a:prstGeom>
                    <a:noFill/>
                    <a:ln>
                      <a:noFill/>
                    </a:ln>
                  </pic:spPr>
                </pic:pic>
              </a:graphicData>
            </a:graphic>
          </wp:inline>
        </w:drawing>
      </w:r>
    </w:p>
    <w:p w14:paraId="1E79CAD4"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Figur 2. Illustration af sammenføjning af 90 mm diamantmasker og 180 mm kvadratmasker</w:t>
      </w:r>
    </w:p>
    <w:p w14:paraId="4166EF79" w14:textId="77777777" w:rsidR="00A720B5" w:rsidRPr="00A720B5" w:rsidRDefault="00A720B5" w:rsidP="00A720B5">
      <w:pPr>
        <w:shd w:val="clear" w:color="auto" w:fill="FFFFFF"/>
        <w:spacing w:before="200" w:line="240" w:lineRule="auto"/>
        <w:rPr>
          <w:rFonts w:ascii="Tahoma" w:eastAsia="Times New Roman" w:hAnsi="Tahoma" w:cs="Tahoma"/>
          <w:color w:val="000000"/>
          <w:sz w:val="19"/>
          <w:szCs w:val="19"/>
          <w:lang w:eastAsia="da-DK"/>
        </w:rPr>
      </w:pPr>
      <w:r w:rsidRPr="00A720B5">
        <w:rPr>
          <w:rFonts w:ascii="Tahoma" w:eastAsia="Times New Roman" w:hAnsi="Tahoma" w:cs="Tahoma"/>
          <w:noProof/>
          <w:color w:val="000000"/>
          <w:sz w:val="19"/>
          <w:szCs w:val="19"/>
          <w:lang w:eastAsia="da-DK"/>
        </w:rPr>
        <w:drawing>
          <wp:inline distT="0" distB="0" distL="0" distR="0" wp14:anchorId="17B58229" wp14:editId="294F1465">
            <wp:extent cx="2952750" cy="2266950"/>
            <wp:effectExtent l="0" t="0" r="0" b="0"/>
            <wp:docPr id="11" name="Billede 11" descr="Billed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illed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52750" cy="2266950"/>
                    </a:xfrm>
                    <a:prstGeom prst="rect">
                      <a:avLst/>
                    </a:prstGeom>
                    <a:noFill/>
                    <a:ln>
                      <a:noFill/>
                    </a:ln>
                  </pic:spPr>
                </pic:pic>
              </a:graphicData>
            </a:graphic>
          </wp:inline>
        </w:drawing>
      </w:r>
    </w:p>
    <w:p w14:paraId="24FDC13C" w14:textId="77777777" w:rsidR="00A720B5" w:rsidRPr="00A720B5" w:rsidRDefault="00A720B5" w:rsidP="00A720B5">
      <w:pPr>
        <w:shd w:val="clear" w:color="auto" w:fill="FFFFFF"/>
        <w:spacing w:line="240" w:lineRule="auto"/>
        <w:ind w:left="280"/>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 4-panel fangstpose med et sorteringsvindue med diamantmasker på mindst 270 mm monteret 4-7 meter fra bindestrikken.</w:t>
      </w:r>
    </w:p>
    <w:p w14:paraId="35EAF131"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Fangstposen er identisk med type 1, men selektionsvinduet består her af diamantmasker med en maskestørrelse på mindst 270 mm. Diamantmaskerne på mindst 270 mm monteres med Y-masker og sammenføjningsforholdet mellem fangstposens diamantmasker og selektionsvinduets 270 mm diamantmasker, er 4 til 1, hvor fangstposens maskestørrelse er på mindst 90 mm og under 120 mm, og 3 til 1, hvor fangstpostens maskestørrelse er på 120 mm eller derover. Principperne i redskabet er vist i nedenstående figurer.</w:t>
      </w:r>
    </w:p>
    <w:p w14:paraId="1133A8D7"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Figur 3. 4-panel fangstpose med et sorteringsvindue med diamantmasker på mindst 270 mm</w:t>
      </w:r>
    </w:p>
    <w:p w14:paraId="05E0F0E3"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noProof/>
          <w:color w:val="000000"/>
          <w:sz w:val="19"/>
          <w:szCs w:val="19"/>
          <w:lang w:eastAsia="da-DK"/>
        </w:rPr>
        <w:drawing>
          <wp:inline distT="0" distB="0" distL="0" distR="0" wp14:anchorId="59CE34B1" wp14:editId="56C84783">
            <wp:extent cx="2952750" cy="2009775"/>
            <wp:effectExtent l="0" t="0" r="0" b="9525"/>
            <wp:docPr id="10" name="Billede 10" descr="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Billed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52750" cy="2009775"/>
                    </a:xfrm>
                    <a:prstGeom prst="rect">
                      <a:avLst/>
                    </a:prstGeom>
                    <a:noFill/>
                    <a:ln>
                      <a:noFill/>
                    </a:ln>
                  </pic:spPr>
                </pic:pic>
              </a:graphicData>
            </a:graphic>
          </wp:inline>
        </w:drawing>
      </w:r>
    </w:p>
    <w:p w14:paraId="2185F175"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lastRenderedPageBreak/>
        <w:t>Figur 4. Illustration viser sammenføjning af 90 mm diamantmasker og 270 mm diamantmasker</w:t>
      </w:r>
    </w:p>
    <w:p w14:paraId="2A8CE9CD" w14:textId="77777777" w:rsidR="00A720B5" w:rsidRPr="00A720B5" w:rsidRDefault="00A720B5" w:rsidP="00A720B5">
      <w:pPr>
        <w:shd w:val="clear" w:color="auto" w:fill="FFFFFF"/>
        <w:spacing w:before="200" w:line="240" w:lineRule="auto"/>
        <w:rPr>
          <w:rFonts w:ascii="Tahoma" w:eastAsia="Times New Roman" w:hAnsi="Tahoma" w:cs="Tahoma"/>
          <w:color w:val="000000"/>
          <w:sz w:val="19"/>
          <w:szCs w:val="19"/>
          <w:lang w:eastAsia="da-DK"/>
        </w:rPr>
      </w:pPr>
      <w:r w:rsidRPr="00A720B5">
        <w:rPr>
          <w:rFonts w:ascii="Tahoma" w:eastAsia="Times New Roman" w:hAnsi="Tahoma" w:cs="Tahoma"/>
          <w:noProof/>
          <w:color w:val="000000"/>
          <w:sz w:val="19"/>
          <w:szCs w:val="19"/>
          <w:lang w:eastAsia="da-DK"/>
        </w:rPr>
        <w:drawing>
          <wp:inline distT="0" distB="0" distL="0" distR="0" wp14:anchorId="5C6C44EE" wp14:editId="409D3E38">
            <wp:extent cx="2952750" cy="3838575"/>
            <wp:effectExtent l="0" t="0" r="0" b="9525"/>
            <wp:docPr id="9" name="Billede 9" descr="Bille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Billed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52750" cy="3838575"/>
                    </a:xfrm>
                    <a:prstGeom prst="rect">
                      <a:avLst/>
                    </a:prstGeom>
                    <a:noFill/>
                    <a:ln>
                      <a:noFill/>
                    </a:ln>
                  </pic:spPr>
                </pic:pic>
              </a:graphicData>
            </a:graphic>
          </wp:inline>
        </w:drawing>
      </w:r>
    </w:p>
    <w:p w14:paraId="7AF21E35" w14:textId="77777777" w:rsidR="00A720B5" w:rsidRPr="00A720B5" w:rsidRDefault="00A720B5" w:rsidP="00A720B5">
      <w:pPr>
        <w:shd w:val="clear" w:color="auto" w:fill="FFFFFF"/>
        <w:spacing w:line="240" w:lineRule="auto"/>
        <w:ind w:left="280"/>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3) 2-panel fangstpose med et 180 mm kvadratmasket sorteringsvindue monteret 4-7 meter fra bindestrikken.</w:t>
      </w:r>
    </w:p>
    <w:p w14:paraId="357DD50F"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Fangstposen består af en traditionel 2-panelkonstruktion. Top – og bundsektionen er lige brede (maksimum 50 åbne masker i hver sektion jf. Rådets forordning 850/98). I topsektionen skal placeres et 3 meter langt sorteringsvindue med kvadratmasker, der ender maksimalt 4 meter fra bindestrikken. Sorteringsvinduet med kvadratmasker skal have en maskestørrelse på mindst 180 mm og bestå af 8 åbne kvadratmasker i bredden. Sorteringsvinduet med kvadratmasker skal være udført i et knudestabilt materiale. Sorteringsvinduet skal være placeret midt i topsektionen således, at der er lige mange åbne masker mellem sorteringsvinduets to sider og de to sidesømme. Redskabets 90 mm diamantmasker sammenføjes med 180 mm kvadratmaskerne i forholdet 3:1. Principperne i redskabet er vist i nedenstående figurer.</w:t>
      </w:r>
    </w:p>
    <w:p w14:paraId="37637964"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Figur 5. 2-panel fangstpose med et 180 mm kvadratmasket sorteringsvindue</w:t>
      </w:r>
    </w:p>
    <w:p w14:paraId="7E34BC1A"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noProof/>
          <w:color w:val="000000"/>
          <w:sz w:val="19"/>
          <w:szCs w:val="19"/>
          <w:lang w:eastAsia="da-DK"/>
        </w:rPr>
        <w:drawing>
          <wp:inline distT="0" distB="0" distL="0" distR="0" wp14:anchorId="6B68C96D" wp14:editId="2E0447B2">
            <wp:extent cx="2952750" cy="1990725"/>
            <wp:effectExtent l="0" t="0" r="0" b="9525"/>
            <wp:docPr id="8" name="Billede 8" descr="Bile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Biled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52750" cy="1990725"/>
                    </a:xfrm>
                    <a:prstGeom prst="rect">
                      <a:avLst/>
                    </a:prstGeom>
                    <a:noFill/>
                    <a:ln>
                      <a:noFill/>
                    </a:ln>
                  </pic:spPr>
                </pic:pic>
              </a:graphicData>
            </a:graphic>
          </wp:inline>
        </w:drawing>
      </w:r>
    </w:p>
    <w:p w14:paraId="48213C4A"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Figur 6. Illustration af sammenføjning af 90 mm diamantmasker og 180 mm kvadratmasker</w:t>
      </w:r>
    </w:p>
    <w:p w14:paraId="3E12ACB0"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noProof/>
          <w:color w:val="000000"/>
          <w:sz w:val="19"/>
          <w:szCs w:val="19"/>
          <w:lang w:eastAsia="da-DK"/>
        </w:rPr>
        <w:lastRenderedPageBreak/>
        <w:drawing>
          <wp:inline distT="0" distB="0" distL="0" distR="0" wp14:anchorId="753F3D1F" wp14:editId="1618B6B7">
            <wp:extent cx="2952750" cy="2266950"/>
            <wp:effectExtent l="0" t="0" r="0" b="0"/>
            <wp:docPr id="7" name="Billede 7" descr="Bille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illed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52750" cy="2266950"/>
                    </a:xfrm>
                    <a:prstGeom prst="rect">
                      <a:avLst/>
                    </a:prstGeom>
                    <a:noFill/>
                    <a:ln>
                      <a:noFill/>
                    </a:ln>
                  </pic:spPr>
                </pic:pic>
              </a:graphicData>
            </a:graphic>
          </wp:inline>
        </w:drawing>
      </w:r>
    </w:p>
    <w:p w14:paraId="6D77B28D" w14:textId="77777777" w:rsidR="00A720B5" w:rsidRPr="00A720B5" w:rsidRDefault="00A720B5" w:rsidP="00A720B5">
      <w:pPr>
        <w:shd w:val="clear" w:color="auto" w:fill="FFFFFF"/>
        <w:spacing w:before="100" w:beforeAutospacing="1" w:after="100" w:afterAutospacing="1" w:line="240" w:lineRule="auto"/>
        <w:jc w:val="center"/>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Montering af stopgarn</w:t>
      </w:r>
    </w:p>
    <w:p w14:paraId="2409CA87"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Der kan indsættes et stopgarn i de selektive fangstposer (type 1-3). Bestemmelserne om mindste maskestørrelse anvendes ikke på stopgarnet. Stopgarnets forreste fastgørelsessted er bag ved sorteringsvinduet og vinkelret på redskabets længderetning. Stopgarnet monteres stolperet i fangstposen. Stopgarnet må ikke overlappe sorteringsvinduet.</w:t>
      </w:r>
    </w:p>
    <w:p w14:paraId="26AB67E6" w14:textId="77777777" w:rsidR="00A720B5" w:rsidRPr="00A720B5" w:rsidRDefault="001354F6" w:rsidP="00A720B5">
      <w:pPr>
        <w:spacing w:before="200" w:after="200" w:line="240" w:lineRule="auto"/>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pict w14:anchorId="4D26460C">
          <v:rect id="_x0000_i1037" style="width:374.85pt;height:.75pt" o:hrpct="0" o:hralign="center" o:hrstd="t" o:hrnoshade="t" o:hr="t" fillcolor="#dedede" stroked="f"/>
        </w:pict>
      </w:r>
    </w:p>
    <w:p w14:paraId="18BDA7A4" w14:textId="77777777" w:rsidR="00A720B5" w:rsidRPr="00A720B5" w:rsidRDefault="00A720B5" w:rsidP="00A720B5">
      <w:pPr>
        <w:shd w:val="clear" w:color="auto" w:fill="FFFFFF"/>
        <w:spacing w:before="400" w:after="120" w:line="240" w:lineRule="auto"/>
        <w:jc w:val="right"/>
        <w:rPr>
          <w:rFonts w:ascii="Tahoma" w:eastAsia="Times New Roman" w:hAnsi="Tahoma" w:cs="Tahoma"/>
          <w:b/>
          <w:bCs/>
          <w:color w:val="000000"/>
          <w:sz w:val="28"/>
          <w:szCs w:val="28"/>
          <w:lang w:eastAsia="da-DK"/>
        </w:rPr>
      </w:pPr>
      <w:r w:rsidRPr="00A720B5">
        <w:rPr>
          <w:rFonts w:ascii="Tahoma" w:eastAsia="Times New Roman" w:hAnsi="Tahoma" w:cs="Tahoma"/>
          <w:b/>
          <w:bCs/>
          <w:color w:val="000000"/>
          <w:sz w:val="28"/>
          <w:szCs w:val="28"/>
          <w:lang w:eastAsia="da-DK"/>
        </w:rPr>
        <w:t>Bilag 13</w:t>
      </w:r>
    </w:p>
    <w:p w14:paraId="3ED50430" w14:textId="77777777" w:rsidR="00A720B5" w:rsidRPr="00A720B5" w:rsidRDefault="00A720B5" w:rsidP="00A720B5">
      <w:pPr>
        <w:shd w:val="clear" w:color="auto" w:fill="FFFFFF"/>
        <w:spacing w:after="120" w:line="240" w:lineRule="auto"/>
        <w:jc w:val="center"/>
        <w:rPr>
          <w:rFonts w:ascii="Tahoma" w:eastAsia="Times New Roman" w:hAnsi="Tahoma" w:cs="Tahoma"/>
          <w:b/>
          <w:bCs/>
          <w:color w:val="000000"/>
          <w:sz w:val="24"/>
          <w:szCs w:val="24"/>
          <w:lang w:eastAsia="da-DK"/>
        </w:rPr>
      </w:pPr>
      <w:r w:rsidRPr="00A720B5">
        <w:rPr>
          <w:rFonts w:ascii="Tahoma" w:eastAsia="Times New Roman" w:hAnsi="Tahoma" w:cs="Tahoma"/>
          <w:b/>
          <w:bCs/>
          <w:color w:val="000000"/>
          <w:sz w:val="24"/>
          <w:szCs w:val="24"/>
          <w:lang w:eastAsia="da-DK"/>
        </w:rPr>
        <w:t>Krav til de selektive redskaber, der skal anvendes, når der fiskes med trawl og/eller andet slæbende redskab i Skagerrak, jf. § 31.</w:t>
      </w:r>
    </w:p>
    <w:p w14:paraId="0D0E7577" w14:textId="77777777" w:rsidR="00A720B5" w:rsidRPr="00A720B5" w:rsidRDefault="00A720B5" w:rsidP="00C92E62">
      <w:pPr>
        <w:pStyle w:val="Listeafsnit"/>
        <w:numPr>
          <w:ilvl w:val="0"/>
          <w:numId w:val="5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Tunnelen/opsamlingsposen, der anvendes i henhold til § 31, stk. 3, skal have en åbning på minimum 23 cm og max 30 cm og være konstrueret af 120 mm kvadratmasker eller have et toppanel med 120 mm kvadratmasker. Den skal være mindst 3 meter lang og mindst lige så bred som sorteringsristen, jf. figur 1.</w:t>
      </w:r>
    </w:p>
    <w:p w14:paraId="7EBD0967" w14:textId="77777777" w:rsidR="00A720B5" w:rsidRPr="00A720B5" w:rsidRDefault="00A720B5" w:rsidP="00C92E62">
      <w:pPr>
        <w:pStyle w:val="Listeafsnit"/>
        <w:numPr>
          <w:ilvl w:val="0"/>
          <w:numId w:val="5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Sorteringsristen, der skal anvendes i henhold til § 31, stk. 4, skal overholde følgende specifikationer og illustreret i figur 2:</w:t>
      </w:r>
    </w:p>
    <w:p w14:paraId="351EB6F2" w14:textId="77777777" w:rsidR="00A720B5" w:rsidRPr="00A720B5" w:rsidRDefault="00A720B5" w:rsidP="00C92E62">
      <w:pPr>
        <w:pStyle w:val="Listeafsnit"/>
        <w:numPr>
          <w:ilvl w:val="1"/>
          <w:numId w:val="5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Sorteringsristen skal monteres i et trawl, hvis fangstpose består af kvadratmasker med en maskestørrelse på mindst 70 mm. Fangstposen skal være mindst 8 meter lang. Det er forbudt at anvende trawl på over 100 kvadratmasker i fangstposens omkreds, ekskl. sammenføjninger eller sømliner.</w:t>
      </w:r>
    </w:p>
    <w:p w14:paraId="765D2592" w14:textId="77777777" w:rsidR="00A720B5" w:rsidRPr="00A720B5" w:rsidRDefault="00A720B5" w:rsidP="00C92E62">
      <w:pPr>
        <w:pStyle w:val="Listeafsnit"/>
        <w:numPr>
          <w:ilvl w:val="1"/>
          <w:numId w:val="5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Risten skal være rektangulær. Ristens tremmer skal være parallelle med ristens længdeakse. Afstanden mellem tremmerne må højst være 35 mm. Det er tilladt at anvende et eller flere hængsler, så risten lettere kan placeres oven på nettromlen.</w:t>
      </w:r>
    </w:p>
    <w:p w14:paraId="6E775310" w14:textId="77777777" w:rsidR="00A720B5" w:rsidRPr="00A720B5" w:rsidRDefault="00A720B5" w:rsidP="00C92E62">
      <w:pPr>
        <w:pStyle w:val="Listeafsnit"/>
        <w:numPr>
          <w:ilvl w:val="1"/>
          <w:numId w:val="5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Risten skal monteres diagonalt i trawlet med ristens overkant pegende bagud og opad. Den kan monteres lige foran fangstposen eller længere fremme i forlængelsesstykket. Risten skal være fastgjort til trawlet på alle sider.</w:t>
      </w:r>
    </w:p>
    <w:p w14:paraId="72BA84EB" w14:textId="77777777" w:rsidR="00A720B5" w:rsidRPr="00A720B5" w:rsidRDefault="00A720B5" w:rsidP="00C92E62">
      <w:pPr>
        <w:pStyle w:val="Listeafsnit"/>
        <w:numPr>
          <w:ilvl w:val="1"/>
          <w:numId w:val="5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I trawlets overpanel skal der i umiddelbar forbindelse med ristens overkant være en ublokeret åbning, hvor fiskene kan slippe ud. Udslipningsåbningen skal bagerst være lige så bred som risten og foran ende i en spids, hvor siderne er skåret langs maskestolperne på hver side af risten.</w:t>
      </w:r>
    </w:p>
    <w:p w14:paraId="788A322A" w14:textId="77777777" w:rsidR="00A720B5" w:rsidRPr="00A720B5" w:rsidRDefault="00A720B5" w:rsidP="00C92E62">
      <w:pPr>
        <w:pStyle w:val="Listeafsnit"/>
        <w:numPr>
          <w:ilvl w:val="1"/>
          <w:numId w:val="5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Det er tilladt at fastgøre en tragtformet anordning foran risten for at lede fisken mod trawlets bund og risten. Maskestørrelsen i tragten skal være mindst 70 mm. Tragten skal have en lodret åbning ved risten på mindst 15 cm. Tragtens åbning ved risten skal være lige så bred som risten.</w:t>
      </w:r>
    </w:p>
    <w:p w14:paraId="68B36CC4" w14:textId="77777777" w:rsidR="00A720B5" w:rsidRPr="00A720B5" w:rsidRDefault="00A720B5" w:rsidP="00C92E62">
      <w:pPr>
        <w:pStyle w:val="Listeafsnit"/>
        <w:numPr>
          <w:ilvl w:val="0"/>
          <w:numId w:val="5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Ved fiskeri i henhold til § 31, stk. 6 skal anvendes en af følgende 3 typer selektive fangstposer:</w:t>
      </w:r>
    </w:p>
    <w:p w14:paraId="4660909E" w14:textId="77777777" w:rsidR="00A720B5" w:rsidRPr="00A720B5" w:rsidRDefault="00A720B5" w:rsidP="00C92E62">
      <w:pPr>
        <w:pStyle w:val="Listeafsnit"/>
        <w:numPr>
          <w:ilvl w:val="1"/>
          <w:numId w:val="5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Et panel med minimum 140 mm. kvadratmaske i en 4-panel sektion, jf. design 1 i figur 3.</w:t>
      </w:r>
    </w:p>
    <w:p w14:paraId="0198C915" w14:textId="77777777" w:rsidR="00A720B5" w:rsidRPr="00A720B5" w:rsidRDefault="00A720B5" w:rsidP="00C92E62">
      <w:pPr>
        <w:pStyle w:val="Listeafsnit"/>
        <w:numPr>
          <w:ilvl w:val="1"/>
          <w:numId w:val="5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Et panel med minimum 270 mm. diagonalmasker i en 4-panel sektion, jf. design 2 i figur 3.</w:t>
      </w:r>
    </w:p>
    <w:p w14:paraId="5D66C946" w14:textId="77777777" w:rsidR="00A720B5" w:rsidRPr="00A720B5" w:rsidRDefault="00A720B5" w:rsidP="00C92E62">
      <w:pPr>
        <w:pStyle w:val="Listeafsnit"/>
        <w:numPr>
          <w:ilvl w:val="1"/>
          <w:numId w:val="5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lastRenderedPageBreak/>
        <w:t>Et panel med minimum 140 mm. kvadratmaske i en 2-panel sektion, jf. design 3 i figur 3.</w:t>
      </w:r>
    </w:p>
    <w:p w14:paraId="4B44676F"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Et panel, som beskrevet i a), b) og c), skal være mindst 3 meter langt og være placeret højst 4 meter fra bindestroppen. Sektionspanelet skal have samme bredde som overstykket på trawlen målt fra søm til søm. Såfremt panelet er med 270 mm. diagonalmaske, skal det placeres i en 4-panelsektion og monteres med et sammenføjningsforhold på tre 90-100 mm. masker til én 270 mm maske eller to 100-120 mm masker til én 270 mm. maske, jf. figur 4 og 5. Paneler med 140 mm. kvadratmasker skal monteres med et sammenføjningsforhold på tre 90-100 mm. masker til én 140 mm. kvadratmaske, to 100-120 mm. masker til én 140 mm. kvadratmaske eller fem 100-120 mm. masker til to 140 mm. kvadratmaske, jf. figur 6.</w:t>
      </w:r>
    </w:p>
    <w:p w14:paraId="1A40ECEF"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Figur 1. Rejerist med tunnel, jf. nr. 1.</w:t>
      </w:r>
    </w:p>
    <w:p w14:paraId="47CE5DF9"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noProof/>
          <w:color w:val="000000"/>
          <w:sz w:val="19"/>
          <w:szCs w:val="19"/>
          <w:lang w:eastAsia="da-DK"/>
        </w:rPr>
        <w:drawing>
          <wp:inline distT="0" distB="0" distL="0" distR="0" wp14:anchorId="505A23B5" wp14:editId="2D18BF6E">
            <wp:extent cx="2952750" cy="4333875"/>
            <wp:effectExtent l="0" t="0" r="0" b="9525"/>
            <wp:docPr id="6" name="Billede 6"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52750" cy="4333875"/>
                    </a:xfrm>
                    <a:prstGeom prst="rect">
                      <a:avLst/>
                    </a:prstGeom>
                    <a:noFill/>
                    <a:ln>
                      <a:noFill/>
                    </a:ln>
                  </pic:spPr>
                </pic:pic>
              </a:graphicData>
            </a:graphic>
          </wp:inline>
        </w:drawing>
      </w:r>
    </w:p>
    <w:p w14:paraId="52F7E86E"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Figur 2. Illustration af et størrelses- og artsselektivt trawl, jf. nr. 2.</w:t>
      </w:r>
    </w:p>
    <w:p w14:paraId="0B9CAF09"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noProof/>
          <w:color w:val="000000"/>
          <w:sz w:val="19"/>
          <w:szCs w:val="19"/>
          <w:lang w:eastAsia="da-DK"/>
        </w:rPr>
        <w:drawing>
          <wp:inline distT="0" distB="0" distL="0" distR="0" wp14:anchorId="2974AF49" wp14:editId="7C755291">
            <wp:extent cx="2952750" cy="1323975"/>
            <wp:effectExtent l="0" t="0" r="0" b="9525"/>
            <wp:docPr id="5" name="Billede 5"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52750" cy="1323975"/>
                    </a:xfrm>
                    <a:prstGeom prst="rect">
                      <a:avLst/>
                    </a:prstGeom>
                    <a:noFill/>
                    <a:ln>
                      <a:noFill/>
                    </a:ln>
                  </pic:spPr>
                </pic:pic>
              </a:graphicData>
            </a:graphic>
          </wp:inline>
        </w:drawing>
      </w:r>
    </w:p>
    <w:p w14:paraId="14F3B567"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Figur 3. Skematisk tegning af design 1 -3, jf. nr. 3.</w:t>
      </w:r>
    </w:p>
    <w:p w14:paraId="6482EEAE"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noProof/>
          <w:color w:val="000000"/>
          <w:sz w:val="19"/>
          <w:szCs w:val="19"/>
          <w:lang w:eastAsia="da-DK"/>
        </w:rPr>
        <w:lastRenderedPageBreak/>
        <w:drawing>
          <wp:inline distT="0" distB="0" distL="0" distR="0" wp14:anchorId="3BED76B8" wp14:editId="1FF03601">
            <wp:extent cx="2952750" cy="4333875"/>
            <wp:effectExtent l="0" t="0" r="0" b="9525"/>
            <wp:docPr id="4" name="Billede 4"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0" cy="4333875"/>
                    </a:xfrm>
                    <a:prstGeom prst="rect">
                      <a:avLst/>
                    </a:prstGeom>
                    <a:noFill/>
                    <a:ln>
                      <a:noFill/>
                    </a:ln>
                  </pic:spPr>
                </pic:pic>
              </a:graphicData>
            </a:graphic>
          </wp:inline>
        </w:drawing>
      </w:r>
    </w:p>
    <w:p w14:paraId="0E0B873E"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Figur 4. Illustration af sammenføjning af tre 90-100 mm. masker med én 270 mm. maske</w:t>
      </w:r>
    </w:p>
    <w:p w14:paraId="6B501CEE"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noProof/>
          <w:color w:val="000000"/>
          <w:sz w:val="19"/>
          <w:szCs w:val="19"/>
          <w:lang w:eastAsia="da-DK"/>
        </w:rPr>
        <w:drawing>
          <wp:inline distT="0" distB="0" distL="0" distR="0" wp14:anchorId="5D5490F0" wp14:editId="10493975">
            <wp:extent cx="2952750" cy="3190875"/>
            <wp:effectExtent l="0" t="0" r="0" b="9525"/>
            <wp:docPr id="3" name="Billede 3"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52750" cy="3190875"/>
                    </a:xfrm>
                    <a:prstGeom prst="rect">
                      <a:avLst/>
                    </a:prstGeom>
                    <a:noFill/>
                    <a:ln>
                      <a:noFill/>
                    </a:ln>
                  </pic:spPr>
                </pic:pic>
              </a:graphicData>
            </a:graphic>
          </wp:inline>
        </w:drawing>
      </w:r>
    </w:p>
    <w:p w14:paraId="7B72B445"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Figur 5. Illustration af sammenføjning af to 100-120 mm. masker med én 270 mm. maske</w:t>
      </w:r>
    </w:p>
    <w:p w14:paraId="7A7AA4C9"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noProof/>
          <w:color w:val="000000"/>
          <w:sz w:val="19"/>
          <w:szCs w:val="19"/>
          <w:lang w:eastAsia="da-DK"/>
        </w:rPr>
        <w:lastRenderedPageBreak/>
        <w:drawing>
          <wp:inline distT="0" distB="0" distL="0" distR="0" wp14:anchorId="642DF10D" wp14:editId="51857EBA">
            <wp:extent cx="2952750" cy="3533775"/>
            <wp:effectExtent l="0" t="0" r="0" b="9525"/>
            <wp:docPr id="2" name="Billede 2"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952750" cy="3533775"/>
                    </a:xfrm>
                    <a:prstGeom prst="rect">
                      <a:avLst/>
                    </a:prstGeom>
                    <a:noFill/>
                    <a:ln>
                      <a:noFill/>
                    </a:ln>
                  </pic:spPr>
                </pic:pic>
              </a:graphicData>
            </a:graphic>
          </wp:inline>
        </w:drawing>
      </w:r>
    </w:p>
    <w:p w14:paraId="4E10BE9C"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Figur 6. Illustration af sammenføjning af tre 90 mm. masker med én 140 mm. maske.</w:t>
      </w:r>
    </w:p>
    <w:p w14:paraId="736D4FCB"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noProof/>
          <w:color w:val="000000"/>
          <w:sz w:val="19"/>
          <w:szCs w:val="19"/>
          <w:lang w:eastAsia="da-DK"/>
        </w:rPr>
        <w:drawing>
          <wp:inline distT="0" distB="0" distL="0" distR="0" wp14:anchorId="095B7AD8" wp14:editId="158458B5">
            <wp:extent cx="2952750" cy="2905125"/>
            <wp:effectExtent l="0" t="0" r="0" b="9525"/>
            <wp:docPr id="1" name="Billede 1"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952750" cy="2905125"/>
                    </a:xfrm>
                    <a:prstGeom prst="rect">
                      <a:avLst/>
                    </a:prstGeom>
                    <a:noFill/>
                    <a:ln>
                      <a:noFill/>
                    </a:ln>
                  </pic:spPr>
                </pic:pic>
              </a:graphicData>
            </a:graphic>
          </wp:inline>
        </w:drawing>
      </w:r>
    </w:p>
    <w:p w14:paraId="439B18E1" w14:textId="77777777" w:rsidR="00A720B5" w:rsidRPr="00A720B5" w:rsidRDefault="001354F6" w:rsidP="00A720B5">
      <w:pPr>
        <w:spacing w:before="200" w:after="200" w:line="240" w:lineRule="auto"/>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pict w14:anchorId="114BDFFD">
          <v:rect id="_x0000_i1038" style="width:374.85pt;height:.75pt" o:hrpct="0" o:hralign="center" o:hrstd="t" o:hrnoshade="t" o:hr="t" fillcolor="#dedede" stroked="f"/>
        </w:pict>
      </w:r>
    </w:p>
    <w:p w14:paraId="30164C93" w14:textId="77777777" w:rsidR="00A720B5" w:rsidRPr="00A720B5" w:rsidRDefault="00A720B5" w:rsidP="00A720B5">
      <w:pPr>
        <w:shd w:val="clear" w:color="auto" w:fill="FFFFFF"/>
        <w:spacing w:before="400" w:after="120" w:line="240" w:lineRule="auto"/>
        <w:jc w:val="right"/>
        <w:rPr>
          <w:rFonts w:ascii="Tahoma" w:eastAsia="Times New Roman" w:hAnsi="Tahoma" w:cs="Tahoma"/>
          <w:b/>
          <w:bCs/>
          <w:color w:val="000000"/>
          <w:sz w:val="28"/>
          <w:szCs w:val="28"/>
          <w:lang w:eastAsia="da-DK"/>
        </w:rPr>
      </w:pPr>
      <w:r w:rsidRPr="00A720B5">
        <w:rPr>
          <w:rFonts w:ascii="Tahoma" w:eastAsia="Times New Roman" w:hAnsi="Tahoma" w:cs="Tahoma"/>
          <w:b/>
          <w:bCs/>
          <w:color w:val="000000"/>
          <w:sz w:val="28"/>
          <w:szCs w:val="28"/>
          <w:lang w:eastAsia="da-DK"/>
        </w:rPr>
        <w:t>Bilag 14</w:t>
      </w:r>
    </w:p>
    <w:p w14:paraId="62847F43" w14:textId="29221FA1" w:rsidR="00A720B5" w:rsidRPr="00A720B5" w:rsidRDefault="00A720B5" w:rsidP="00A720B5">
      <w:pPr>
        <w:shd w:val="clear" w:color="auto" w:fill="FFFFFF"/>
        <w:spacing w:after="120" w:line="240" w:lineRule="auto"/>
        <w:jc w:val="center"/>
        <w:rPr>
          <w:rFonts w:ascii="Tahoma" w:eastAsia="Times New Roman" w:hAnsi="Tahoma" w:cs="Tahoma"/>
          <w:b/>
          <w:bCs/>
          <w:color w:val="000000"/>
          <w:sz w:val="24"/>
          <w:szCs w:val="24"/>
          <w:lang w:eastAsia="da-DK"/>
        </w:rPr>
      </w:pPr>
      <w:r w:rsidRPr="00A720B5">
        <w:rPr>
          <w:rFonts w:ascii="Tahoma" w:eastAsia="Times New Roman" w:hAnsi="Tahoma" w:cs="Tahoma"/>
          <w:b/>
          <w:bCs/>
          <w:color w:val="000000"/>
          <w:sz w:val="24"/>
          <w:szCs w:val="24"/>
          <w:lang w:eastAsia="da-DK"/>
        </w:rPr>
        <w:t>Maksimale satser for ejerandele</w:t>
      </w:r>
      <w:ins w:id="353" w:author="Martin Chemnitz Mortensen" w:date="2018-09-26T12:22:00Z">
        <w:r w:rsidR="00F37E5A">
          <w:rPr>
            <w:rFonts w:ascii="Tahoma" w:eastAsia="Times New Roman" w:hAnsi="Tahoma" w:cs="Tahoma"/>
            <w:b/>
            <w:bCs/>
            <w:color w:val="000000"/>
            <w:sz w:val="24"/>
            <w:szCs w:val="24"/>
            <w:lang w:eastAsia="da-DK"/>
          </w:rPr>
          <w:t>, selskabsandele</w:t>
        </w:r>
      </w:ins>
      <w:r w:rsidRPr="00A720B5">
        <w:rPr>
          <w:rFonts w:ascii="Tahoma" w:eastAsia="Times New Roman" w:hAnsi="Tahoma" w:cs="Tahoma"/>
          <w:b/>
          <w:bCs/>
          <w:color w:val="000000"/>
          <w:sz w:val="24"/>
          <w:szCs w:val="24"/>
          <w:lang w:eastAsia="da-DK"/>
        </w:rPr>
        <w:t xml:space="preserve"> og kvoteandele jf. §§ </w:t>
      </w:r>
      <w:r w:rsidR="000704FC">
        <w:rPr>
          <w:rFonts w:ascii="Tahoma" w:eastAsia="Times New Roman" w:hAnsi="Tahoma" w:cs="Tahoma"/>
          <w:b/>
          <w:bCs/>
          <w:color w:val="000000"/>
          <w:sz w:val="24"/>
          <w:szCs w:val="24"/>
          <w:lang w:eastAsia="da-DK"/>
        </w:rPr>
        <w:t>104-105</w:t>
      </w:r>
      <w:r w:rsidR="00750427" w:rsidRPr="00A720B5">
        <w:rPr>
          <w:rFonts w:ascii="Tahoma" w:eastAsia="Times New Roman" w:hAnsi="Tahoma" w:cs="Tahoma"/>
          <w:b/>
          <w:bCs/>
          <w:color w:val="000000"/>
          <w:sz w:val="24"/>
          <w:szCs w:val="24"/>
          <w:lang w:eastAsia="da-DK"/>
        </w:rPr>
        <w:t xml:space="preserve"> </w:t>
      </w:r>
      <w:r w:rsidRPr="00A720B5">
        <w:rPr>
          <w:rFonts w:ascii="Tahoma" w:eastAsia="Times New Roman" w:hAnsi="Tahoma" w:cs="Tahoma"/>
          <w:b/>
          <w:bCs/>
          <w:color w:val="000000"/>
          <w:sz w:val="24"/>
          <w:szCs w:val="24"/>
          <w:lang w:eastAsia="da-DK"/>
        </w:rPr>
        <w:t xml:space="preserve">og § </w:t>
      </w:r>
      <w:r w:rsidR="000704FC">
        <w:rPr>
          <w:rFonts w:ascii="Tahoma" w:eastAsia="Times New Roman" w:hAnsi="Tahoma" w:cs="Tahoma"/>
          <w:b/>
          <w:bCs/>
          <w:color w:val="000000"/>
          <w:sz w:val="24"/>
          <w:szCs w:val="24"/>
          <w:lang w:eastAsia="da-DK"/>
        </w:rPr>
        <w:t>110</w:t>
      </w:r>
    </w:p>
    <w:p w14:paraId="101321B5" w14:textId="3F3D0719"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lastRenderedPageBreak/>
        <w:t>I oversigten nedenfor vedrører ejerandele den maksimale grænse for, hvor meget af den enkelte kvote en person</w:t>
      </w:r>
      <w:r w:rsidR="007A55B4">
        <w:rPr>
          <w:rFonts w:ascii="Tahoma" w:eastAsia="Times New Roman" w:hAnsi="Tahoma" w:cs="Tahoma"/>
          <w:color w:val="000000"/>
          <w:sz w:val="19"/>
          <w:szCs w:val="19"/>
          <w:lang w:eastAsia="da-DK"/>
        </w:rPr>
        <w:t xml:space="preserve"> </w:t>
      </w:r>
      <w:del w:id="354" w:author="Henry Damsgaard Lanng" w:date="2018-09-10T22:33:00Z">
        <w:r w:rsidR="007A55B4" w:rsidDel="007E7054">
          <w:rPr>
            <w:rFonts w:ascii="Tahoma" w:eastAsia="Times New Roman" w:hAnsi="Tahoma" w:cs="Tahoma"/>
            <w:color w:val="000000"/>
            <w:sz w:val="19"/>
            <w:szCs w:val="19"/>
            <w:lang w:eastAsia="da-DK"/>
          </w:rPr>
          <w:delText>eller et selskab</w:delText>
        </w:r>
      </w:del>
      <w:r w:rsidRPr="00A720B5">
        <w:rPr>
          <w:rFonts w:ascii="Tahoma" w:eastAsia="Times New Roman" w:hAnsi="Tahoma" w:cs="Tahoma"/>
          <w:color w:val="000000"/>
          <w:sz w:val="19"/>
          <w:szCs w:val="19"/>
          <w:lang w:eastAsia="da-DK"/>
        </w:rPr>
        <w:t xml:space="preserve"> kan eje. </w:t>
      </w:r>
      <w:ins w:id="355" w:author="Martin Chemnitz Mortensen" w:date="2018-09-26T10:46:00Z">
        <w:r w:rsidR="0005058E">
          <w:rPr>
            <w:rFonts w:ascii="Tahoma" w:eastAsia="Times New Roman" w:hAnsi="Tahoma" w:cs="Tahoma"/>
            <w:color w:val="000000"/>
            <w:sz w:val="19"/>
            <w:szCs w:val="19"/>
            <w:lang w:eastAsia="da-DK"/>
          </w:rPr>
          <w:t xml:space="preserve">Selskabsandele vedrører den </w:t>
        </w:r>
      </w:ins>
      <w:ins w:id="356" w:author="Martin Chemnitz Mortensen" w:date="2018-09-26T10:47:00Z">
        <w:r w:rsidR="0005058E">
          <w:rPr>
            <w:rFonts w:ascii="Tahoma" w:eastAsia="Times New Roman" w:hAnsi="Tahoma" w:cs="Tahoma"/>
            <w:color w:val="000000"/>
            <w:sz w:val="19"/>
            <w:szCs w:val="19"/>
            <w:lang w:eastAsia="da-DK"/>
          </w:rPr>
          <w:t>m</w:t>
        </w:r>
      </w:ins>
      <w:ins w:id="357" w:author="Martin Chemnitz Mortensen" w:date="2018-09-26T10:46:00Z">
        <w:r w:rsidR="0005058E">
          <w:rPr>
            <w:rFonts w:ascii="Tahoma" w:eastAsia="Times New Roman" w:hAnsi="Tahoma" w:cs="Tahoma"/>
            <w:color w:val="000000"/>
            <w:sz w:val="19"/>
            <w:szCs w:val="19"/>
            <w:lang w:eastAsia="da-DK"/>
          </w:rPr>
          <w:t>a</w:t>
        </w:r>
        <w:r w:rsidR="008904F2">
          <w:rPr>
            <w:rFonts w:ascii="Tahoma" w:eastAsia="Times New Roman" w:hAnsi="Tahoma" w:cs="Tahoma"/>
            <w:color w:val="000000"/>
            <w:sz w:val="19"/>
            <w:szCs w:val="19"/>
            <w:lang w:eastAsia="da-DK"/>
          </w:rPr>
          <w:t>ksimale grænse for, hvor meget af den enkelte kvote et selskab</w:t>
        </w:r>
      </w:ins>
      <w:ins w:id="358" w:author="Martin Chemnitz Mortensen" w:date="2018-09-26T10:47:00Z">
        <w:r w:rsidR="0005058E">
          <w:rPr>
            <w:rFonts w:ascii="Tahoma" w:eastAsia="Times New Roman" w:hAnsi="Tahoma" w:cs="Tahoma"/>
            <w:color w:val="000000"/>
            <w:sz w:val="19"/>
            <w:szCs w:val="19"/>
            <w:lang w:eastAsia="da-DK"/>
          </w:rPr>
          <w:t xml:space="preserve"> kan eje. </w:t>
        </w:r>
      </w:ins>
      <w:r w:rsidRPr="00A720B5">
        <w:rPr>
          <w:rFonts w:ascii="Tahoma" w:eastAsia="Times New Roman" w:hAnsi="Tahoma" w:cs="Tahoma"/>
          <w:color w:val="000000"/>
          <w:sz w:val="19"/>
          <w:szCs w:val="19"/>
          <w:lang w:eastAsia="da-DK"/>
        </w:rPr>
        <w:t>Kvoteandele vedrører den maksimale grænse for, hvor meget af den enkelte kvote et fartøj</w:t>
      </w:r>
      <w:ins w:id="359" w:author="Henry Damsgaard Lanng" w:date="2018-09-10T22:33:00Z">
        <w:r w:rsidR="007E7054">
          <w:rPr>
            <w:rFonts w:ascii="Tahoma" w:eastAsia="Times New Roman" w:hAnsi="Tahoma" w:cs="Tahoma"/>
            <w:color w:val="000000"/>
            <w:sz w:val="19"/>
            <w:szCs w:val="19"/>
            <w:lang w:eastAsia="da-DK"/>
          </w:rPr>
          <w:t xml:space="preserve"> </w:t>
        </w:r>
      </w:ins>
      <w:del w:id="360" w:author="Henry Damsgaard Lanng" w:date="2018-09-10T22:34:00Z">
        <w:r w:rsidRPr="00A720B5" w:rsidDel="007E7054">
          <w:rPr>
            <w:rFonts w:ascii="Tahoma" w:eastAsia="Times New Roman" w:hAnsi="Tahoma" w:cs="Tahoma"/>
            <w:color w:val="000000"/>
            <w:sz w:val="19"/>
            <w:szCs w:val="19"/>
            <w:lang w:eastAsia="da-DK"/>
          </w:rPr>
          <w:delText xml:space="preserve"> </w:delText>
        </w:r>
      </w:del>
      <w:r w:rsidRPr="00A720B5">
        <w:rPr>
          <w:rFonts w:ascii="Tahoma" w:eastAsia="Times New Roman" w:hAnsi="Tahoma" w:cs="Tahoma"/>
          <w:color w:val="000000"/>
          <w:sz w:val="19"/>
          <w:szCs w:val="19"/>
          <w:lang w:eastAsia="da-DK"/>
        </w:rPr>
        <w:t>kan disponere over</w:t>
      </w:r>
      <w:ins w:id="361" w:author="Henry Damsgaard Lanng" w:date="2018-09-10T22:34:00Z">
        <w:del w:id="362" w:author="Martin Chemnitz Mortensen" w:date="2018-09-26T10:47:00Z">
          <w:r w:rsidR="007E7054" w:rsidDel="0005058E">
            <w:rPr>
              <w:rFonts w:ascii="Tahoma" w:eastAsia="Times New Roman" w:hAnsi="Tahoma" w:cs="Tahoma"/>
              <w:color w:val="000000"/>
              <w:sz w:val="19"/>
              <w:szCs w:val="19"/>
              <w:lang w:eastAsia="da-DK"/>
            </w:rPr>
            <w:delText xml:space="preserve"> eller et selskab kan eje</w:delText>
          </w:r>
        </w:del>
      </w:ins>
      <w:r w:rsidRPr="00A720B5">
        <w:rPr>
          <w:rFonts w:ascii="Tahoma" w:eastAsia="Times New Roman" w:hAnsi="Tahoma" w:cs="Tahoma"/>
          <w:color w:val="000000"/>
          <w:sz w:val="19"/>
          <w:szCs w:val="19"/>
          <w:lang w:eastAsia="da-DK"/>
        </w:rPr>
        <w:t>.</w:t>
      </w:r>
    </w:p>
    <w:tbl>
      <w:tblPr>
        <w:tblW w:w="0" w:type="auto"/>
        <w:tblLayout w:type="fixed"/>
        <w:tblCellMar>
          <w:left w:w="0" w:type="dxa"/>
          <w:right w:w="0" w:type="dxa"/>
        </w:tblCellMar>
        <w:tblLook w:val="04A0" w:firstRow="1" w:lastRow="0" w:firstColumn="1" w:lastColumn="0" w:noHBand="0" w:noVBand="1"/>
      </w:tblPr>
      <w:tblGrid>
        <w:gridCol w:w="9395"/>
      </w:tblGrid>
      <w:tr w:rsidR="00A720B5" w:rsidRPr="00A720B5" w14:paraId="4AC82812" w14:textId="77777777" w:rsidTr="00694144">
        <w:tc>
          <w:tcPr>
            <w:tcW w:w="9395" w:type="dxa"/>
            <w:tcBorders>
              <w:top w:val="nil"/>
              <w:left w:val="nil"/>
              <w:bottom w:val="nil"/>
              <w:right w:val="nil"/>
            </w:tcBorders>
            <w:hideMark/>
          </w:tcPr>
          <w:tbl>
            <w:tblPr>
              <w:tblW w:w="9346" w:type="dxa"/>
              <w:tblLayout w:type="fixed"/>
              <w:tblCellMar>
                <w:top w:w="15" w:type="dxa"/>
                <w:left w:w="15" w:type="dxa"/>
                <w:bottom w:w="15" w:type="dxa"/>
                <w:right w:w="15" w:type="dxa"/>
              </w:tblCellMar>
              <w:tblLook w:val="04A0" w:firstRow="1" w:lastRow="0" w:firstColumn="1" w:lastColumn="0" w:noHBand="0" w:noVBand="1"/>
              <w:tblPrChange w:id="363" w:author="Martin Chemnitz Mortensen" w:date="2018-10-03T17:15:00Z">
                <w:tblPr>
                  <w:tblW w:w="8979" w:type="dxa"/>
                  <w:tblLayout w:type="fixed"/>
                  <w:tblCellMar>
                    <w:top w:w="15" w:type="dxa"/>
                    <w:left w:w="15" w:type="dxa"/>
                    <w:bottom w:w="15" w:type="dxa"/>
                    <w:right w:w="15" w:type="dxa"/>
                  </w:tblCellMar>
                  <w:tblLook w:val="04A0" w:firstRow="1" w:lastRow="0" w:firstColumn="1" w:lastColumn="0" w:noHBand="0" w:noVBand="1"/>
                </w:tblPr>
              </w:tblPrChange>
            </w:tblPr>
            <w:tblGrid>
              <w:gridCol w:w="4847"/>
              <w:gridCol w:w="1522"/>
              <w:gridCol w:w="1701"/>
              <w:gridCol w:w="1276"/>
              <w:tblGridChange w:id="364">
                <w:tblGrid>
                  <w:gridCol w:w="4847"/>
                  <w:gridCol w:w="1522"/>
                  <w:gridCol w:w="1305"/>
                  <w:gridCol w:w="1305"/>
                </w:tblGrid>
              </w:tblGridChange>
            </w:tblGrid>
            <w:tr w:rsidR="00214637" w:rsidRPr="00A720B5" w14:paraId="5EEA7DE0" w14:textId="77777777" w:rsidTr="00214637">
              <w:tc>
                <w:tcPr>
                  <w:tcW w:w="4847" w:type="dxa"/>
                  <w:tcBorders>
                    <w:top w:val="single" w:sz="8" w:space="0" w:color="000000"/>
                    <w:left w:val="single" w:sz="8" w:space="0" w:color="000000"/>
                    <w:bottom w:val="single" w:sz="8" w:space="0" w:color="000000"/>
                    <w:right w:val="single" w:sz="8" w:space="0" w:color="000000"/>
                  </w:tcBorders>
                  <w:hideMark/>
                  <w:tcPrChange w:id="365" w:author="Martin Chemnitz Mortensen" w:date="2018-10-03T17:15:00Z">
                    <w:tcPr>
                      <w:tcW w:w="4847" w:type="dxa"/>
                      <w:tcBorders>
                        <w:top w:val="single" w:sz="8" w:space="0" w:color="000000"/>
                        <w:left w:val="single" w:sz="8" w:space="0" w:color="000000"/>
                        <w:bottom w:val="single" w:sz="8" w:space="0" w:color="000000"/>
                        <w:right w:val="single" w:sz="8" w:space="0" w:color="000000"/>
                      </w:tcBorders>
                      <w:hideMark/>
                    </w:tcPr>
                  </w:tcPrChange>
                </w:tcPr>
                <w:p w14:paraId="4900D39A" w14:textId="77777777"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FKA-kvoter</w:t>
                  </w:r>
                </w:p>
              </w:tc>
              <w:tc>
                <w:tcPr>
                  <w:tcW w:w="1522" w:type="dxa"/>
                  <w:tcBorders>
                    <w:top w:val="single" w:sz="8" w:space="0" w:color="000000"/>
                    <w:left w:val="single" w:sz="8" w:space="0" w:color="000000"/>
                    <w:bottom w:val="single" w:sz="8" w:space="0" w:color="000000"/>
                    <w:right w:val="single" w:sz="8" w:space="0" w:color="000000"/>
                  </w:tcBorders>
                  <w:hideMark/>
                  <w:tcPrChange w:id="366" w:author="Martin Chemnitz Mortensen" w:date="2018-10-03T17:15:00Z">
                    <w:tcPr>
                      <w:tcW w:w="1522" w:type="dxa"/>
                      <w:tcBorders>
                        <w:top w:val="single" w:sz="8" w:space="0" w:color="000000"/>
                        <w:left w:val="single" w:sz="8" w:space="0" w:color="000000"/>
                        <w:bottom w:val="single" w:sz="8" w:space="0" w:color="000000"/>
                        <w:right w:val="single" w:sz="8" w:space="0" w:color="000000"/>
                      </w:tcBorders>
                      <w:hideMark/>
                    </w:tcPr>
                  </w:tcPrChange>
                </w:tcPr>
                <w:p w14:paraId="3FC29349" w14:textId="77777777"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Ejerandele</w:t>
                  </w:r>
                </w:p>
              </w:tc>
              <w:tc>
                <w:tcPr>
                  <w:tcW w:w="1701" w:type="dxa"/>
                  <w:tcBorders>
                    <w:top w:val="single" w:sz="8" w:space="0" w:color="000000"/>
                    <w:left w:val="single" w:sz="8" w:space="0" w:color="000000"/>
                    <w:bottom w:val="single" w:sz="8" w:space="0" w:color="000000"/>
                    <w:right w:val="single" w:sz="8" w:space="0" w:color="000000"/>
                  </w:tcBorders>
                  <w:tcPrChange w:id="367"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tcPr>
                  </w:tcPrChange>
                </w:tcPr>
                <w:p w14:paraId="70EA6051" w14:textId="446107B2" w:rsidR="00214637" w:rsidRPr="00A720B5" w:rsidRDefault="00214637" w:rsidP="00214637">
                  <w:pPr>
                    <w:spacing w:line="240" w:lineRule="auto"/>
                    <w:rPr>
                      <w:ins w:id="368" w:author="Martin Chemnitz Mortensen" w:date="2018-10-03T17:14:00Z"/>
                      <w:rFonts w:ascii="Tahoma" w:eastAsia="Times New Roman" w:hAnsi="Tahoma" w:cs="Tahoma"/>
                      <w:b/>
                      <w:bCs/>
                      <w:color w:val="000000"/>
                      <w:sz w:val="19"/>
                      <w:szCs w:val="19"/>
                      <w:lang w:eastAsia="da-DK"/>
                    </w:rPr>
                  </w:pPr>
                  <w:ins w:id="369" w:author="Martin Chemnitz Mortensen" w:date="2018-10-03T17:14:00Z">
                    <w:r>
                      <w:rPr>
                        <w:rFonts w:ascii="Tahoma" w:eastAsia="Times New Roman" w:hAnsi="Tahoma" w:cs="Tahoma"/>
                        <w:b/>
                        <w:bCs/>
                        <w:color w:val="000000"/>
                        <w:sz w:val="19"/>
                        <w:szCs w:val="19"/>
                        <w:lang w:eastAsia="da-DK"/>
                      </w:rPr>
                      <w:t>Selskabsandele</w:t>
                    </w:r>
                  </w:ins>
                </w:p>
              </w:tc>
              <w:tc>
                <w:tcPr>
                  <w:tcW w:w="1276" w:type="dxa"/>
                  <w:tcBorders>
                    <w:top w:val="single" w:sz="8" w:space="0" w:color="000000"/>
                    <w:left w:val="single" w:sz="8" w:space="0" w:color="000000"/>
                    <w:bottom w:val="single" w:sz="8" w:space="0" w:color="000000"/>
                    <w:right w:val="single" w:sz="8" w:space="0" w:color="000000"/>
                  </w:tcBorders>
                  <w:hideMark/>
                  <w:tcPrChange w:id="370"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hideMark/>
                    </w:tcPr>
                  </w:tcPrChange>
                </w:tcPr>
                <w:p w14:paraId="26993748" w14:textId="0B4F011D"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Kvoteandele</w:t>
                  </w:r>
                </w:p>
              </w:tc>
            </w:tr>
            <w:tr w:rsidR="00214637" w:rsidRPr="00A720B5" w14:paraId="5984DCC9" w14:textId="77777777" w:rsidTr="00214637">
              <w:tc>
                <w:tcPr>
                  <w:tcW w:w="4847" w:type="dxa"/>
                  <w:tcBorders>
                    <w:top w:val="single" w:sz="8" w:space="0" w:color="000000"/>
                    <w:left w:val="single" w:sz="8" w:space="0" w:color="000000"/>
                    <w:bottom w:val="single" w:sz="8" w:space="0" w:color="000000"/>
                    <w:right w:val="single" w:sz="8" w:space="0" w:color="000000"/>
                  </w:tcBorders>
                  <w:hideMark/>
                  <w:tcPrChange w:id="371" w:author="Martin Chemnitz Mortensen" w:date="2018-10-03T17:15:00Z">
                    <w:tcPr>
                      <w:tcW w:w="4847" w:type="dxa"/>
                      <w:tcBorders>
                        <w:top w:val="single" w:sz="8" w:space="0" w:color="000000"/>
                        <w:left w:val="single" w:sz="8" w:space="0" w:color="000000"/>
                        <w:bottom w:val="single" w:sz="8" w:space="0" w:color="000000"/>
                        <w:right w:val="single" w:sz="8" w:space="0" w:color="000000"/>
                      </w:tcBorders>
                      <w:hideMark/>
                    </w:tcPr>
                  </w:tcPrChange>
                </w:tcPr>
                <w:p w14:paraId="64EBE778" w14:textId="77777777"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Torsk i Nordsøen</w:t>
                  </w:r>
                </w:p>
              </w:tc>
              <w:tc>
                <w:tcPr>
                  <w:tcW w:w="1522" w:type="dxa"/>
                  <w:tcBorders>
                    <w:top w:val="single" w:sz="8" w:space="0" w:color="000000"/>
                    <w:left w:val="single" w:sz="8" w:space="0" w:color="000000"/>
                    <w:bottom w:val="single" w:sz="8" w:space="0" w:color="000000"/>
                    <w:right w:val="single" w:sz="8" w:space="0" w:color="000000"/>
                  </w:tcBorders>
                  <w:hideMark/>
                  <w:tcPrChange w:id="372" w:author="Martin Chemnitz Mortensen" w:date="2018-10-03T17:15:00Z">
                    <w:tcPr>
                      <w:tcW w:w="1522" w:type="dxa"/>
                      <w:tcBorders>
                        <w:top w:val="single" w:sz="8" w:space="0" w:color="000000"/>
                        <w:left w:val="single" w:sz="8" w:space="0" w:color="000000"/>
                        <w:bottom w:val="single" w:sz="8" w:space="0" w:color="000000"/>
                        <w:right w:val="single" w:sz="8" w:space="0" w:color="000000"/>
                      </w:tcBorders>
                      <w:hideMark/>
                    </w:tcPr>
                  </w:tcPrChange>
                </w:tcPr>
                <w:p w14:paraId="491BD26A" w14:textId="77777777"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5 %</w:t>
                  </w:r>
                </w:p>
              </w:tc>
              <w:tc>
                <w:tcPr>
                  <w:tcW w:w="1701" w:type="dxa"/>
                  <w:tcBorders>
                    <w:top w:val="single" w:sz="8" w:space="0" w:color="000000"/>
                    <w:left w:val="single" w:sz="8" w:space="0" w:color="000000"/>
                    <w:bottom w:val="single" w:sz="8" w:space="0" w:color="000000"/>
                    <w:right w:val="single" w:sz="8" w:space="0" w:color="000000"/>
                  </w:tcBorders>
                  <w:tcPrChange w:id="373"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tcPr>
                  </w:tcPrChange>
                </w:tcPr>
                <w:p w14:paraId="7DBD3C0F" w14:textId="59711CBE" w:rsidR="00214637" w:rsidRPr="00A720B5" w:rsidRDefault="00214637" w:rsidP="00214637">
                  <w:pPr>
                    <w:spacing w:line="240" w:lineRule="auto"/>
                    <w:rPr>
                      <w:ins w:id="374" w:author="Martin Chemnitz Mortensen" w:date="2018-10-03T17:14:00Z"/>
                      <w:rFonts w:ascii="Tahoma" w:eastAsia="Times New Roman" w:hAnsi="Tahoma" w:cs="Tahoma"/>
                      <w:color w:val="000000"/>
                      <w:sz w:val="19"/>
                      <w:szCs w:val="19"/>
                      <w:lang w:eastAsia="da-DK"/>
                    </w:rPr>
                  </w:pPr>
                  <w:ins w:id="375" w:author="Martin Chemnitz Mortensen" w:date="2018-10-03T17:14:00Z">
                    <w:r w:rsidRPr="00A720B5">
                      <w:rPr>
                        <w:rFonts w:ascii="Tahoma" w:eastAsia="Times New Roman" w:hAnsi="Tahoma" w:cs="Tahoma"/>
                        <w:color w:val="000000"/>
                        <w:sz w:val="19"/>
                        <w:szCs w:val="19"/>
                        <w:lang w:eastAsia="da-DK"/>
                      </w:rPr>
                      <w:t>5 %</w:t>
                    </w:r>
                  </w:ins>
                </w:p>
              </w:tc>
              <w:tc>
                <w:tcPr>
                  <w:tcW w:w="1276" w:type="dxa"/>
                  <w:tcBorders>
                    <w:top w:val="single" w:sz="8" w:space="0" w:color="000000"/>
                    <w:left w:val="single" w:sz="8" w:space="0" w:color="000000"/>
                    <w:bottom w:val="single" w:sz="8" w:space="0" w:color="000000"/>
                    <w:right w:val="single" w:sz="8" w:space="0" w:color="000000"/>
                  </w:tcBorders>
                  <w:hideMark/>
                  <w:tcPrChange w:id="376"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hideMark/>
                    </w:tcPr>
                  </w:tcPrChange>
                </w:tcPr>
                <w:p w14:paraId="4B6414F5" w14:textId="6A7DF8C3"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5 %</w:t>
                  </w:r>
                </w:p>
              </w:tc>
            </w:tr>
            <w:tr w:rsidR="00214637" w:rsidRPr="00A720B5" w14:paraId="2D022828" w14:textId="77777777" w:rsidTr="00214637">
              <w:tc>
                <w:tcPr>
                  <w:tcW w:w="4847" w:type="dxa"/>
                  <w:tcBorders>
                    <w:top w:val="single" w:sz="8" w:space="0" w:color="000000"/>
                    <w:left w:val="single" w:sz="8" w:space="0" w:color="000000"/>
                    <w:bottom w:val="single" w:sz="8" w:space="0" w:color="000000"/>
                    <w:right w:val="single" w:sz="8" w:space="0" w:color="000000"/>
                  </w:tcBorders>
                  <w:hideMark/>
                  <w:tcPrChange w:id="377" w:author="Martin Chemnitz Mortensen" w:date="2018-10-03T17:15:00Z">
                    <w:tcPr>
                      <w:tcW w:w="4847" w:type="dxa"/>
                      <w:tcBorders>
                        <w:top w:val="single" w:sz="8" w:space="0" w:color="000000"/>
                        <w:left w:val="single" w:sz="8" w:space="0" w:color="000000"/>
                        <w:bottom w:val="single" w:sz="8" w:space="0" w:color="000000"/>
                        <w:right w:val="single" w:sz="8" w:space="0" w:color="000000"/>
                      </w:tcBorders>
                      <w:hideMark/>
                    </w:tcPr>
                  </w:tcPrChange>
                </w:tcPr>
                <w:p w14:paraId="5916E66E" w14:textId="77777777"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Torsk i Skagerrak</w:t>
                  </w:r>
                </w:p>
              </w:tc>
              <w:tc>
                <w:tcPr>
                  <w:tcW w:w="1522" w:type="dxa"/>
                  <w:tcBorders>
                    <w:top w:val="single" w:sz="8" w:space="0" w:color="000000"/>
                    <w:left w:val="single" w:sz="8" w:space="0" w:color="000000"/>
                    <w:bottom w:val="single" w:sz="8" w:space="0" w:color="000000"/>
                    <w:right w:val="single" w:sz="8" w:space="0" w:color="000000"/>
                  </w:tcBorders>
                  <w:hideMark/>
                  <w:tcPrChange w:id="378" w:author="Martin Chemnitz Mortensen" w:date="2018-10-03T17:15:00Z">
                    <w:tcPr>
                      <w:tcW w:w="1522" w:type="dxa"/>
                      <w:tcBorders>
                        <w:top w:val="single" w:sz="8" w:space="0" w:color="000000"/>
                        <w:left w:val="single" w:sz="8" w:space="0" w:color="000000"/>
                        <w:bottom w:val="single" w:sz="8" w:space="0" w:color="000000"/>
                        <w:right w:val="single" w:sz="8" w:space="0" w:color="000000"/>
                      </w:tcBorders>
                      <w:hideMark/>
                    </w:tcPr>
                  </w:tcPrChange>
                </w:tcPr>
                <w:p w14:paraId="5E92FAE0" w14:textId="77777777"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5 %</w:t>
                  </w:r>
                </w:p>
              </w:tc>
              <w:tc>
                <w:tcPr>
                  <w:tcW w:w="1701" w:type="dxa"/>
                  <w:tcBorders>
                    <w:top w:val="single" w:sz="8" w:space="0" w:color="000000"/>
                    <w:left w:val="single" w:sz="8" w:space="0" w:color="000000"/>
                    <w:bottom w:val="single" w:sz="8" w:space="0" w:color="000000"/>
                    <w:right w:val="single" w:sz="8" w:space="0" w:color="000000"/>
                  </w:tcBorders>
                  <w:tcPrChange w:id="379"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tcPr>
                  </w:tcPrChange>
                </w:tcPr>
                <w:p w14:paraId="657F7C46" w14:textId="63688022" w:rsidR="00214637" w:rsidRPr="00A720B5" w:rsidRDefault="00214637" w:rsidP="00214637">
                  <w:pPr>
                    <w:spacing w:line="240" w:lineRule="auto"/>
                    <w:rPr>
                      <w:ins w:id="380" w:author="Martin Chemnitz Mortensen" w:date="2018-10-03T17:14:00Z"/>
                      <w:rFonts w:ascii="Tahoma" w:eastAsia="Times New Roman" w:hAnsi="Tahoma" w:cs="Tahoma"/>
                      <w:color w:val="000000"/>
                      <w:sz w:val="19"/>
                      <w:szCs w:val="19"/>
                      <w:lang w:eastAsia="da-DK"/>
                    </w:rPr>
                  </w:pPr>
                  <w:ins w:id="381" w:author="Martin Chemnitz Mortensen" w:date="2018-10-03T17:14:00Z">
                    <w:r w:rsidRPr="00A720B5">
                      <w:rPr>
                        <w:rFonts w:ascii="Tahoma" w:eastAsia="Times New Roman" w:hAnsi="Tahoma" w:cs="Tahoma"/>
                        <w:color w:val="000000"/>
                        <w:sz w:val="19"/>
                        <w:szCs w:val="19"/>
                        <w:lang w:eastAsia="da-DK"/>
                      </w:rPr>
                      <w:t>5 %</w:t>
                    </w:r>
                  </w:ins>
                </w:p>
              </w:tc>
              <w:tc>
                <w:tcPr>
                  <w:tcW w:w="1276" w:type="dxa"/>
                  <w:tcBorders>
                    <w:top w:val="single" w:sz="8" w:space="0" w:color="000000"/>
                    <w:left w:val="single" w:sz="8" w:space="0" w:color="000000"/>
                    <w:bottom w:val="single" w:sz="8" w:space="0" w:color="000000"/>
                    <w:right w:val="single" w:sz="8" w:space="0" w:color="000000"/>
                  </w:tcBorders>
                  <w:hideMark/>
                  <w:tcPrChange w:id="382"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hideMark/>
                    </w:tcPr>
                  </w:tcPrChange>
                </w:tcPr>
                <w:p w14:paraId="47AF5950" w14:textId="5FB608E1"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5 %</w:t>
                  </w:r>
                </w:p>
              </w:tc>
            </w:tr>
            <w:tr w:rsidR="00214637" w:rsidRPr="00A720B5" w14:paraId="0BBA06D8" w14:textId="77777777" w:rsidTr="00214637">
              <w:tc>
                <w:tcPr>
                  <w:tcW w:w="4847" w:type="dxa"/>
                  <w:tcBorders>
                    <w:top w:val="single" w:sz="8" w:space="0" w:color="000000"/>
                    <w:left w:val="single" w:sz="8" w:space="0" w:color="000000"/>
                    <w:bottom w:val="single" w:sz="8" w:space="0" w:color="000000"/>
                    <w:right w:val="single" w:sz="8" w:space="0" w:color="000000"/>
                  </w:tcBorders>
                  <w:hideMark/>
                  <w:tcPrChange w:id="383" w:author="Martin Chemnitz Mortensen" w:date="2018-10-03T17:15:00Z">
                    <w:tcPr>
                      <w:tcW w:w="4847" w:type="dxa"/>
                      <w:tcBorders>
                        <w:top w:val="single" w:sz="8" w:space="0" w:color="000000"/>
                        <w:left w:val="single" w:sz="8" w:space="0" w:color="000000"/>
                        <w:bottom w:val="single" w:sz="8" w:space="0" w:color="000000"/>
                        <w:right w:val="single" w:sz="8" w:space="0" w:color="000000"/>
                      </w:tcBorders>
                      <w:hideMark/>
                    </w:tcPr>
                  </w:tcPrChange>
                </w:tcPr>
                <w:p w14:paraId="46CB550E" w14:textId="77777777"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Torsk i Kattegat</w:t>
                  </w:r>
                </w:p>
              </w:tc>
              <w:tc>
                <w:tcPr>
                  <w:tcW w:w="1522" w:type="dxa"/>
                  <w:tcBorders>
                    <w:top w:val="single" w:sz="8" w:space="0" w:color="000000"/>
                    <w:left w:val="single" w:sz="8" w:space="0" w:color="000000"/>
                    <w:bottom w:val="single" w:sz="8" w:space="0" w:color="000000"/>
                    <w:right w:val="single" w:sz="8" w:space="0" w:color="000000"/>
                  </w:tcBorders>
                  <w:hideMark/>
                  <w:tcPrChange w:id="384" w:author="Martin Chemnitz Mortensen" w:date="2018-10-03T17:15:00Z">
                    <w:tcPr>
                      <w:tcW w:w="1522" w:type="dxa"/>
                      <w:tcBorders>
                        <w:top w:val="single" w:sz="8" w:space="0" w:color="000000"/>
                        <w:left w:val="single" w:sz="8" w:space="0" w:color="000000"/>
                        <w:bottom w:val="single" w:sz="8" w:space="0" w:color="000000"/>
                        <w:right w:val="single" w:sz="8" w:space="0" w:color="000000"/>
                      </w:tcBorders>
                      <w:hideMark/>
                    </w:tcPr>
                  </w:tcPrChange>
                </w:tcPr>
                <w:p w14:paraId="018AE1B7" w14:textId="77777777"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5 %</w:t>
                  </w:r>
                </w:p>
              </w:tc>
              <w:tc>
                <w:tcPr>
                  <w:tcW w:w="1701" w:type="dxa"/>
                  <w:tcBorders>
                    <w:top w:val="single" w:sz="8" w:space="0" w:color="000000"/>
                    <w:left w:val="single" w:sz="8" w:space="0" w:color="000000"/>
                    <w:bottom w:val="single" w:sz="8" w:space="0" w:color="000000"/>
                    <w:right w:val="single" w:sz="8" w:space="0" w:color="000000"/>
                  </w:tcBorders>
                  <w:tcPrChange w:id="385"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tcPr>
                  </w:tcPrChange>
                </w:tcPr>
                <w:p w14:paraId="3F002A24" w14:textId="3B0893C2" w:rsidR="00214637" w:rsidRPr="00A720B5" w:rsidRDefault="00214637" w:rsidP="00214637">
                  <w:pPr>
                    <w:spacing w:line="240" w:lineRule="auto"/>
                    <w:rPr>
                      <w:ins w:id="386" w:author="Martin Chemnitz Mortensen" w:date="2018-10-03T17:14:00Z"/>
                      <w:rFonts w:ascii="Tahoma" w:eastAsia="Times New Roman" w:hAnsi="Tahoma" w:cs="Tahoma"/>
                      <w:color w:val="000000"/>
                      <w:sz w:val="19"/>
                      <w:szCs w:val="19"/>
                      <w:lang w:eastAsia="da-DK"/>
                    </w:rPr>
                  </w:pPr>
                  <w:ins w:id="387" w:author="Martin Chemnitz Mortensen" w:date="2018-10-03T17:14:00Z">
                    <w:r w:rsidRPr="00A720B5">
                      <w:rPr>
                        <w:rFonts w:ascii="Tahoma" w:eastAsia="Times New Roman" w:hAnsi="Tahoma" w:cs="Tahoma"/>
                        <w:color w:val="000000"/>
                        <w:sz w:val="19"/>
                        <w:szCs w:val="19"/>
                        <w:lang w:eastAsia="da-DK"/>
                      </w:rPr>
                      <w:t>5 %</w:t>
                    </w:r>
                  </w:ins>
                </w:p>
              </w:tc>
              <w:tc>
                <w:tcPr>
                  <w:tcW w:w="1276" w:type="dxa"/>
                  <w:tcBorders>
                    <w:top w:val="single" w:sz="8" w:space="0" w:color="000000"/>
                    <w:left w:val="single" w:sz="8" w:space="0" w:color="000000"/>
                    <w:bottom w:val="single" w:sz="8" w:space="0" w:color="000000"/>
                    <w:right w:val="single" w:sz="8" w:space="0" w:color="000000"/>
                  </w:tcBorders>
                  <w:hideMark/>
                  <w:tcPrChange w:id="388"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hideMark/>
                    </w:tcPr>
                  </w:tcPrChange>
                </w:tcPr>
                <w:p w14:paraId="4801E4F9" w14:textId="66CF6FC8"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5 %</w:t>
                  </w:r>
                </w:p>
              </w:tc>
            </w:tr>
            <w:tr w:rsidR="00214637" w:rsidRPr="00A720B5" w14:paraId="043955D6" w14:textId="77777777" w:rsidTr="00214637">
              <w:tc>
                <w:tcPr>
                  <w:tcW w:w="4847" w:type="dxa"/>
                  <w:tcBorders>
                    <w:top w:val="single" w:sz="8" w:space="0" w:color="000000"/>
                    <w:left w:val="single" w:sz="8" w:space="0" w:color="000000"/>
                    <w:bottom w:val="single" w:sz="8" w:space="0" w:color="000000"/>
                    <w:right w:val="single" w:sz="8" w:space="0" w:color="000000"/>
                  </w:tcBorders>
                  <w:hideMark/>
                  <w:tcPrChange w:id="389" w:author="Martin Chemnitz Mortensen" w:date="2018-10-03T17:15:00Z">
                    <w:tcPr>
                      <w:tcW w:w="4847" w:type="dxa"/>
                      <w:tcBorders>
                        <w:top w:val="single" w:sz="8" w:space="0" w:color="000000"/>
                        <w:left w:val="single" w:sz="8" w:space="0" w:color="000000"/>
                        <w:bottom w:val="single" w:sz="8" w:space="0" w:color="000000"/>
                        <w:right w:val="single" w:sz="8" w:space="0" w:color="000000"/>
                      </w:tcBorders>
                      <w:hideMark/>
                    </w:tcPr>
                  </w:tcPrChange>
                </w:tcPr>
                <w:p w14:paraId="7AA53800" w14:textId="77777777"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Torsk i Østersøen område 25-32</w:t>
                  </w:r>
                </w:p>
              </w:tc>
              <w:tc>
                <w:tcPr>
                  <w:tcW w:w="1522" w:type="dxa"/>
                  <w:tcBorders>
                    <w:top w:val="single" w:sz="8" w:space="0" w:color="000000"/>
                    <w:left w:val="single" w:sz="8" w:space="0" w:color="000000"/>
                    <w:bottom w:val="single" w:sz="8" w:space="0" w:color="000000"/>
                    <w:right w:val="single" w:sz="8" w:space="0" w:color="000000"/>
                  </w:tcBorders>
                  <w:hideMark/>
                  <w:tcPrChange w:id="390" w:author="Martin Chemnitz Mortensen" w:date="2018-10-03T17:15:00Z">
                    <w:tcPr>
                      <w:tcW w:w="1522" w:type="dxa"/>
                      <w:tcBorders>
                        <w:top w:val="single" w:sz="8" w:space="0" w:color="000000"/>
                        <w:left w:val="single" w:sz="8" w:space="0" w:color="000000"/>
                        <w:bottom w:val="single" w:sz="8" w:space="0" w:color="000000"/>
                        <w:right w:val="single" w:sz="8" w:space="0" w:color="000000"/>
                      </w:tcBorders>
                      <w:hideMark/>
                    </w:tcPr>
                  </w:tcPrChange>
                </w:tcPr>
                <w:p w14:paraId="2F62464C" w14:textId="77777777"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10 %</w:t>
                  </w:r>
                </w:p>
              </w:tc>
              <w:tc>
                <w:tcPr>
                  <w:tcW w:w="1701" w:type="dxa"/>
                  <w:tcBorders>
                    <w:top w:val="single" w:sz="8" w:space="0" w:color="000000"/>
                    <w:left w:val="single" w:sz="8" w:space="0" w:color="000000"/>
                    <w:bottom w:val="single" w:sz="8" w:space="0" w:color="000000"/>
                    <w:right w:val="single" w:sz="8" w:space="0" w:color="000000"/>
                  </w:tcBorders>
                  <w:tcPrChange w:id="391"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tcPr>
                  </w:tcPrChange>
                </w:tcPr>
                <w:p w14:paraId="126F65D0" w14:textId="53195989" w:rsidR="00214637" w:rsidRPr="00A720B5" w:rsidRDefault="00214637" w:rsidP="00214637">
                  <w:pPr>
                    <w:spacing w:line="240" w:lineRule="auto"/>
                    <w:rPr>
                      <w:ins w:id="392" w:author="Martin Chemnitz Mortensen" w:date="2018-10-03T17:14:00Z"/>
                      <w:rFonts w:ascii="Tahoma" w:eastAsia="Times New Roman" w:hAnsi="Tahoma" w:cs="Tahoma"/>
                      <w:color w:val="000000"/>
                      <w:sz w:val="19"/>
                      <w:szCs w:val="19"/>
                      <w:lang w:eastAsia="da-DK"/>
                    </w:rPr>
                  </w:pPr>
                  <w:ins w:id="393" w:author="Martin Chemnitz Mortensen" w:date="2018-10-03T17:14:00Z">
                    <w:r w:rsidRPr="00A720B5">
                      <w:rPr>
                        <w:rFonts w:ascii="Tahoma" w:eastAsia="Times New Roman" w:hAnsi="Tahoma" w:cs="Tahoma"/>
                        <w:color w:val="000000"/>
                        <w:sz w:val="19"/>
                        <w:szCs w:val="19"/>
                        <w:lang w:eastAsia="da-DK"/>
                      </w:rPr>
                      <w:t>10 %</w:t>
                    </w:r>
                  </w:ins>
                </w:p>
              </w:tc>
              <w:tc>
                <w:tcPr>
                  <w:tcW w:w="1276" w:type="dxa"/>
                  <w:tcBorders>
                    <w:top w:val="single" w:sz="8" w:space="0" w:color="000000"/>
                    <w:left w:val="single" w:sz="8" w:space="0" w:color="000000"/>
                    <w:bottom w:val="single" w:sz="8" w:space="0" w:color="000000"/>
                    <w:right w:val="single" w:sz="8" w:space="0" w:color="000000"/>
                  </w:tcBorders>
                  <w:hideMark/>
                  <w:tcPrChange w:id="394"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hideMark/>
                    </w:tcPr>
                  </w:tcPrChange>
                </w:tcPr>
                <w:p w14:paraId="682F9378" w14:textId="045D82CB"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10 %</w:t>
                  </w:r>
                </w:p>
              </w:tc>
            </w:tr>
            <w:tr w:rsidR="00214637" w:rsidRPr="00A720B5" w14:paraId="0EBC8069" w14:textId="77777777" w:rsidTr="00214637">
              <w:tc>
                <w:tcPr>
                  <w:tcW w:w="4847" w:type="dxa"/>
                  <w:tcBorders>
                    <w:top w:val="single" w:sz="8" w:space="0" w:color="000000"/>
                    <w:left w:val="single" w:sz="8" w:space="0" w:color="000000"/>
                    <w:bottom w:val="single" w:sz="8" w:space="0" w:color="000000"/>
                    <w:right w:val="single" w:sz="8" w:space="0" w:color="000000"/>
                  </w:tcBorders>
                  <w:hideMark/>
                  <w:tcPrChange w:id="395" w:author="Martin Chemnitz Mortensen" w:date="2018-10-03T17:15:00Z">
                    <w:tcPr>
                      <w:tcW w:w="4847" w:type="dxa"/>
                      <w:tcBorders>
                        <w:top w:val="single" w:sz="8" w:space="0" w:color="000000"/>
                        <w:left w:val="single" w:sz="8" w:space="0" w:color="000000"/>
                        <w:bottom w:val="single" w:sz="8" w:space="0" w:color="000000"/>
                        <w:right w:val="single" w:sz="8" w:space="0" w:color="000000"/>
                      </w:tcBorders>
                      <w:hideMark/>
                    </w:tcPr>
                  </w:tcPrChange>
                </w:tcPr>
                <w:p w14:paraId="269EB428" w14:textId="77777777"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Torsk i Østersøen område 22-24</w:t>
                  </w:r>
                </w:p>
              </w:tc>
              <w:tc>
                <w:tcPr>
                  <w:tcW w:w="1522" w:type="dxa"/>
                  <w:tcBorders>
                    <w:top w:val="single" w:sz="8" w:space="0" w:color="000000"/>
                    <w:left w:val="single" w:sz="8" w:space="0" w:color="000000"/>
                    <w:bottom w:val="single" w:sz="8" w:space="0" w:color="000000"/>
                    <w:right w:val="single" w:sz="8" w:space="0" w:color="000000"/>
                  </w:tcBorders>
                  <w:hideMark/>
                  <w:tcPrChange w:id="396" w:author="Martin Chemnitz Mortensen" w:date="2018-10-03T17:15:00Z">
                    <w:tcPr>
                      <w:tcW w:w="1522" w:type="dxa"/>
                      <w:tcBorders>
                        <w:top w:val="single" w:sz="8" w:space="0" w:color="000000"/>
                        <w:left w:val="single" w:sz="8" w:space="0" w:color="000000"/>
                        <w:bottom w:val="single" w:sz="8" w:space="0" w:color="000000"/>
                        <w:right w:val="single" w:sz="8" w:space="0" w:color="000000"/>
                      </w:tcBorders>
                      <w:hideMark/>
                    </w:tcPr>
                  </w:tcPrChange>
                </w:tcPr>
                <w:p w14:paraId="31722BF6" w14:textId="77777777"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5 %</w:t>
                  </w:r>
                </w:p>
              </w:tc>
              <w:tc>
                <w:tcPr>
                  <w:tcW w:w="1701" w:type="dxa"/>
                  <w:tcBorders>
                    <w:top w:val="single" w:sz="8" w:space="0" w:color="000000"/>
                    <w:left w:val="single" w:sz="8" w:space="0" w:color="000000"/>
                    <w:bottom w:val="single" w:sz="8" w:space="0" w:color="000000"/>
                    <w:right w:val="single" w:sz="8" w:space="0" w:color="000000"/>
                  </w:tcBorders>
                  <w:tcPrChange w:id="397"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tcPr>
                  </w:tcPrChange>
                </w:tcPr>
                <w:p w14:paraId="10DD2D43" w14:textId="0E8CB15E" w:rsidR="00214637" w:rsidRPr="00A720B5" w:rsidRDefault="00214637" w:rsidP="00214637">
                  <w:pPr>
                    <w:spacing w:line="240" w:lineRule="auto"/>
                    <w:rPr>
                      <w:ins w:id="398" w:author="Martin Chemnitz Mortensen" w:date="2018-10-03T17:14:00Z"/>
                      <w:rFonts w:ascii="Tahoma" w:eastAsia="Times New Roman" w:hAnsi="Tahoma" w:cs="Tahoma"/>
                      <w:color w:val="000000"/>
                      <w:sz w:val="19"/>
                      <w:szCs w:val="19"/>
                      <w:lang w:eastAsia="da-DK"/>
                    </w:rPr>
                  </w:pPr>
                  <w:ins w:id="399" w:author="Martin Chemnitz Mortensen" w:date="2018-10-03T17:14:00Z">
                    <w:r w:rsidRPr="00A720B5">
                      <w:rPr>
                        <w:rFonts w:ascii="Tahoma" w:eastAsia="Times New Roman" w:hAnsi="Tahoma" w:cs="Tahoma"/>
                        <w:color w:val="000000"/>
                        <w:sz w:val="19"/>
                        <w:szCs w:val="19"/>
                        <w:lang w:eastAsia="da-DK"/>
                      </w:rPr>
                      <w:t>5 %</w:t>
                    </w:r>
                  </w:ins>
                </w:p>
              </w:tc>
              <w:tc>
                <w:tcPr>
                  <w:tcW w:w="1276" w:type="dxa"/>
                  <w:tcBorders>
                    <w:top w:val="single" w:sz="8" w:space="0" w:color="000000"/>
                    <w:left w:val="single" w:sz="8" w:space="0" w:color="000000"/>
                    <w:bottom w:val="single" w:sz="8" w:space="0" w:color="000000"/>
                    <w:right w:val="single" w:sz="8" w:space="0" w:color="000000"/>
                  </w:tcBorders>
                  <w:hideMark/>
                  <w:tcPrChange w:id="400"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hideMark/>
                    </w:tcPr>
                  </w:tcPrChange>
                </w:tcPr>
                <w:p w14:paraId="040D5683" w14:textId="56A19BA7"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5 %</w:t>
                  </w:r>
                </w:p>
              </w:tc>
            </w:tr>
            <w:tr w:rsidR="00214637" w:rsidRPr="00A720B5" w14:paraId="17A2BBC6" w14:textId="77777777" w:rsidTr="00214637">
              <w:tc>
                <w:tcPr>
                  <w:tcW w:w="4847" w:type="dxa"/>
                  <w:tcBorders>
                    <w:top w:val="single" w:sz="8" w:space="0" w:color="000000"/>
                    <w:left w:val="single" w:sz="8" w:space="0" w:color="000000"/>
                    <w:bottom w:val="single" w:sz="8" w:space="0" w:color="000000"/>
                    <w:right w:val="single" w:sz="8" w:space="0" w:color="000000"/>
                  </w:tcBorders>
                  <w:hideMark/>
                  <w:tcPrChange w:id="401" w:author="Martin Chemnitz Mortensen" w:date="2018-10-03T17:15:00Z">
                    <w:tcPr>
                      <w:tcW w:w="4847" w:type="dxa"/>
                      <w:tcBorders>
                        <w:top w:val="single" w:sz="8" w:space="0" w:color="000000"/>
                        <w:left w:val="single" w:sz="8" w:space="0" w:color="000000"/>
                        <w:bottom w:val="single" w:sz="8" w:space="0" w:color="000000"/>
                        <w:right w:val="single" w:sz="8" w:space="0" w:color="000000"/>
                      </w:tcBorders>
                      <w:hideMark/>
                    </w:tcPr>
                  </w:tcPrChange>
                </w:tcPr>
                <w:p w14:paraId="7097050C" w14:textId="77777777"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Rødspætter i Nordsøen</w:t>
                  </w:r>
                </w:p>
              </w:tc>
              <w:tc>
                <w:tcPr>
                  <w:tcW w:w="1522" w:type="dxa"/>
                  <w:tcBorders>
                    <w:top w:val="single" w:sz="8" w:space="0" w:color="000000"/>
                    <w:left w:val="single" w:sz="8" w:space="0" w:color="000000"/>
                    <w:bottom w:val="single" w:sz="8" w:space="0" w:color="000000"/>
                    <w:right w:val="single" w:sz="8" w:space="0" w:color="000000"/>
                  </w:tcBorders>
                  <w:hideMark/>
                  <w:tcPrChange w:id="402" w:author="Martin Chemnitz Mortensen" w:date="2018-10-03T17:15:00Z">
                    <w:tcPr>
                      <w:tcW w:w="1522" w:type="dxa"/>
                      <w:tcBorders>
                        <w:top w:val="single" w:sz="8" w:space="0" w:color="000000"/>
                        <w:left w:val="single" w:sz="8" w:space="0" w:color="000000"/>
                        <w:bottom w:val="single" w:sz="8" w:space="0" w:color="000000"/>
                        <w:right w:val="single" w:sz="8" w:space="0" w:color="000000"/>
                      </w:tcBorders>
                      <w:hideMark/>
                    </w:tcPr>
                  </w:tcPrChange>
                </w:tcPr>
                <w:p w14:paraId="6CA99372" w14:textId="77777777"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6 %</w:t>
                  </w:r>
                </w:p>
              </w:tc>
              <w:tc>
                <w:tcPr>
                  <w:tcW w:w="1701" w:type="dxa"/>
                  <w:tcBorders>
                    <w:top w:val="single" w:sz="8" w:space="0" w:color="000000"/>
                    <w:left w:val="single" w:sz="8" w:space="0" w:color="000000"/>
                    <w:bottom w:val="single" w:sz="8" w:space="0" w:color="000000"/>
                    <w:right w:val="single" w:sz="8" w:space="0" w:color="000000"/>
                  </w:tcBorders>
                  <w:tcPrChange w:id="403"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tcPr>
                  </w:tcPrChange>
                </w:tcPr>
                <w:p w14:paraId="6F4F6B39" w14:textId="467D1965" w:rsidR="00214637" w:rsidRPr="00A720B5" w:rsidRDefault="00214637" w:rsidP="00214637">
                  <w:pPr>
                    <w:spacing w:line="240" w:lineRule="auto"/>
                    <w:rPr>
                      <w:ins w:id="404" w:author="Martin Chemnitz Mortensen" w:date="2018-10-03T17:14:00Z"/>
                      <w:rFonts w:ascii="Tahoma" w:eastAsia="Times New Roman" w:hAnsi="Tahoma" w:cs="Tahoma"/>
                      <w:color w:val="000000"/>
                      <w:sz w:val="19"/>
                      <w:szCs w:val="19"/>
                      <w:lang w:eastAsia="da-DK"/>
                    </w:rPr>
                  </w:pPr>
                  <w:ins w:id="405" w:author="Martin Chemnitz Mortensen" w:date="2018-10-03T17:14:00Z">
                    <w:r w:rsidRPr="00A720B5">
                      <w:rPr>
                        <w:rFonts w:ascii="Tahoma" w:eastAsia="Times New Roman" w:hAnsi="Tahoma" w:cs="Tahoma"/>
                        <w:color w:val="000000"/>
                        <w:sz w:val="19"/>
                        <w:szCs w:val="19"/>
                        <w:lang w:eastAsia="da-DK"/>
                      </w:rPr>
                      <w:t>6 %</w:t>
                    </w:r>
                  </w:ins>
                </w:p>
              </w:tc>
              <w:tc>
                <w:tcPr>
                  <w:tcW w:w="1276" w:type="dxa"/>
                  <w:tcBorders>
                    <w:top w:val="single" w:sz="8" w:space="0" w:color="000000"/>
                    <w:left w:val="single" w:sz="8" w:space="0" w:color="000000"/>
                    <w:bottom w:val="single" w:sz="8" w:space="0" w:color="000000"/>
                    <w:right w:val="single" w:sz="8" w:space="0" w:color="000000"/>
                  </w:tcBorders>
                  <w:hideMark/>
                  <w:tcPrChange w:id="406"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hideMark/>
                    </w:tcPr>
                  </w:tcPrChange>
                </w:tcPr>
                <w:p w14:paraId="408A6072" w14:textId="101E23C8"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6 %</w:t>
                  </w:r>
                </w:p>
              </w:tc>
            </w:tr>
            <w:tr w:rsidR="00214637" w:rsidRPr="00A720B5" w14:paraId="52E7EDD3" w14:textId="77777777" w:rsidTr="00214637">
              <w:tc>
                <w:tcPr>
                  <w:tcW w:w="4847" w:type="dxa"/>
                  <w:tcBorders>
                    <w:top w:val="single" w:sz="8" w:space="0" w:color="000000"/>
                    <w:left w:val="single" w:sz="8" w:space="0" w:color="000000"/>
                    <w:bottom w:val="single" w:sz="8" w:space="0" w:color="000000"/>
                    <w:right w:val="single" w:sz="8" w:space="0" w:color="000000"/>
                  </w:tcBorders>
                  <w:hideMark/>
                  <w:tcPrChange w:id="407" w:author="Martin Chemnitz Mortensen" w:date="2018-10-03T17:15:00Z">
                    <w:tcPr>
                      <w:tcW w:w="4847" w:type="dxa"/>
                      <w:tcBorders>
                        <w:top w:val="single" w:sz="8" w:space="0" w:color="000000"/>
                        <w:left w:val="single" w:sz="8" w:space="0" w:color="000000"/>
                        <w:bottom w:val="single" w:sz="8" w:space="0" w:color="000000"/>
                        <w:right w:val="single" w:sz="8" w:space="0" w:color="000000"/>
                      </w:tcBorders>
                      <w:hideMark/>
                    </w:tcPr>
                  </w:tcPrChange>
                </w:tcPr>
                <w:p w14:paraId="590A63E9" w14:textId="77777777"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Rødspætter i Skagerrak</w:t>
                  </w:r>
                </w:p>
              </w:tc>
              <w:tc>
                <w:tcPr>
                  <w:tcW w:w="1522" w:type="dxa"/>
                  <w:tcBorders>
                    <w:top w:val="single" w:sz="8" w:space="0" w:color="000000"/>
                    <w:left w:val="single" w:sz="8" w:space="0" w:color="000000"/>
                    <w:bottom w:val="single" w:sz="8" w:space="0" w:color="000000"/>
                    <w:right w:val="single" w:sz="8" w:space="0" w:color="000000"/>
                  </w:tcBorders>
                  <w:hideMark/>
                  <w:tcPrChange w:id="408" w:author="Martin Chemnitz Mortensen" w:date="2018-10-03T17:15:00Z">
                    <w:tcPr>
                      <w:tcW w:w="1522" w:type="dxa"/>
                      <w:tcBorders>
                        <w:top w:val="single" w:sz="8" w:space="0" w:color="000000"/>
                        <w:left w:val="single" w:sz="8" w:space="0" w:color="000000"/>
                        <w:bottom w:val="single" w:sz="8" w:space="0" w:color="000000"/>
                        <w:right w:val="single" w:sz="8" w:space="0" w:color="000000"/>
                      </w:tcBorders>
                      <w:hideMark/>
                    </w:tcPr>
                  </w:tcPrChange>
                </w:tcPr>
                <w:p w14:paraId="7EA7B855" w14:textId="77777777"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7,5 %</w:t>
                  </w:r>
                </w:p>
              </w:tc>
              <w:tc>
                <w:tcPr>
                  <w:tcW w:w="1701" w:type="dxa"/>
                  <w:tcBorders>
                    <w:top w:val="single" w:sz="8" w:space="0" w:color="000000"/>
                    <w:left w:val="single" w:sz="8" w:space="0" w:color="000000"/>
                    <w:bottom w:val="single" w:sz="8" w:space="0" w:color="000000"/>
                    <w:right w:val="single" w:sz="8" w:space="0" w:color="000000"/>
                  </w:tcBorders>
                  <w:tcPrChange w:id="409"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tcPr>
                  </w:tcPrChange>
                </w:tcPr>
                <w:p w14:paraId="7D6C28E8" w14:textId="48442503" w:rsidR="00214637" w:rsidRPr="00A720B5" w:rsidRDefault="00214637" w:rsidP="00214637">
                  <w:pPr>
                    <w:spacing w:line="240" w:lineRule="auto"/>
                    <w:rPr>
                      <w:ins w:id="410" w:author="Martin Chemnitz Mortensen" w:date="2018-10-03T17:14:00Z"/>
                      <w:rFonts w:ascii="Tahoma" w:eastAsia="Times New Roman" w:hAnsi="Tahoma" w:cs="Tahoma"/>
                      <w:color w:val="000000"/>
                      <w:sz w:val="19"/>
                      <w:szCs w:val="19"/>
                      <w:lang w:eastAsia="da-DK"/>
                    </w:rPr>
                  </w:pPr>
                  <w:ins w:id="411" w:author="Martin Chemnitz Mortensen" w:date="2018-10-03T17:14:00Z">
                    <w:r w:rsidRPr="00A720B5">
                      <w:rPr>
                        <w:rFonts w:ascii="Tahoma" w:eastAsia="Times New Roman" w:hAnsi="Tahoma" w:cs="Tahoma"/>
                        <w:color w:val="000000"/>
                        <w:sz w:val="19"/>
                        <w:szCs w:val="19"/>
                        <w:lang w:eastAsia="da-DK"/>
                      </w:rPr>
                      <w:t>7,5 %</w:t>
                    </w:r>
                  </w:ins>
                </w:p>
              </w:tc>
              <w:tc>
                <w:tcPr>
                  <w:tcW w:w="1276" w:type="dxa"/>
                  <w:tcBorders>
                    <w:top w:val="single" w:sz="8" w:space="0" w:color="000000"/>
                    <w:left w:val="single" w:sz="8" w:space="0" w:color="000000"/>
                    <w:bottom w:val="single" w:sz="8" w:space="0" w:color="000000"/>
                    <w:right w:val="single" w:sz="8" w:space="0" w:color="000000"/>
                  </w:tcBorders>
                  <w:hideMark/>
                  <w:tcPrChange w:id="412"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hideMark/>
                    </w:tcPr>
                  </w:tcPrChange>
                </w:tcPr>
                <w:p w14:paraId="03579B28" w14:textId="54D1530E"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7,5 %</w:t>
                  </w:r>
                </w:p>
              </w:tc>
            </w:tr>
            <w:tr w:rsidR="00214637" w:rsidRPr="00A720B5" w14:paraId="588D90DE" w14:textId="77777777" w:rsidTr="00214637">
              <w:tc>
                <w:tcPr>
                  <w:tcW w:w="4847" w:type="dxa"/>
                  <w:tcBorders>
                    <w:top w:val="single" w:sz="8" w:space="0" w:color="000000"/>
                    <w:left w:val="single" w:sz="8" w:space="0" w:color="000000"/>
                    <w:bottom w:val="single" w:sz="8" w:space="0" w:color="000000"/>
                    <w:right w:val="single" w:sz="8" w:space="0" w:color="000000"/>
                  </w:tcBorders>
                  <w:hideMark/>
                  <w:tcPrChange w:id="413" w:author="Martin Chemnitz Mortensen" w:date="2018-10-03T17:15:00Z">
                    <w:tcPr>
                      <w:tcW w:w="4847" w:type="dxa"/>
                      <w:tcBorders>
                        <w:top w:val="single" w:sz="8" w:space="0" w:color="000000"/>
                        <w:left w:val="single" w:sz="8" w:space="0" w:color="000000"/>
                        <w:bottom w:val="single" w:sz="8" w:space="0" w:color="000000"/>
                        <w:right w:val="single" w:sz="8" w:space="0" w:color="000000"/>
                      </w:tcBorders>
                      <w:hideMark/>
                    </w:tcPr>
                  </w:tcPrChange>
                </w:tcPr>
                <w:p w14:paraId="269B9C82" w14:textId="77777777"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Rødspætter i Kattegat</w:t>
                  </w:r>
                </w:p>
              </w:tc>
              <w:tc>
                <w:tcPr>
                  <w:tcW w:w="1522" w:type="dxa"/>
                  <w:tcBorders>
                    <w:top w:val="single" w:sz="8" w:space="0" w:color="000000"/>
                    <w:left w:val="single" w:sz="8" w:space="0" w:color="000000"/>
                    <w:bottom w:val="single" w:sz="8" w:space="0" w:color="000000"/>
                    <w:right w:val="single" w:sz="8" w:space="0" w:color="000000"/>
                  </w:tcBorders>
                  <w:hideMark/>
                  <w:tcPrChange w:id="414" w:author="Martin Chemnitz Mortensen" w:date="2018-10-03T17:15:00Z">
                    <w:tcPr>
                      <w:tcW w:w="1522" w:type="dxa"/>
                      <w:tcBorders>
                        <w:top w:val="single" w:sz="8" w:space="0" w:color="000000"/>
                        <w:left w:val="single" w:sz="8" w:space="0" w:color="000000"/>
                        <w:bottom w:val="single" w:sz="8" w:space="0" w:color="000000"/>
                        <w:right w:val="single" w:sz="8" w:space="0" w:color="000000"/>
                      </w:tcBorders>
                      <w:hideMark/>
                    </w:tcPr>
                  </w:tcPrChange>
                </w:tcPr>
                <w:p w14:paraId="3ACFED6F" w14:textId="16E18DCC" w:rsidR="00214637" w:rsidRPr="00A720B5" w:rsidRDefault="00214637" w:rsidP="00214637">
                  <w:pPr>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 xml:space="preserve">6 </w:t>
                  </w:r>
                  <w:r w:rsidRPr="00A720B5">
                    <w:rPr>
                      <w:rFonts w:ascii="Tahoma" w:eastAsia="Times New Roman" w:hAnsi="Tahoma" w:cs="Tahoma"/>
                      <w:color w:val="000000"/>
                      <w:sz w:val="19"/>
                      <w:szCs w:val="19"/>
                      <w:lang w:eastAsia="da-DK"/>
                    </w:rPr>
                    <w:t>%</w:t>
                  </w:r>
                </w:p>
              </w:tc>
              <w:tc>
                <w:tcPr>
                  <w:tcW w:w="1701" w:type="dxa"/>
                  <w:tcBorders>
                    <w:top w:val="single" w:sz="8" w:space="0" w:color="000000"/>
                    <w:left w:val="single" w:sz="8" w:space="0" w:color="000000"/>
                    <w:bottom w:val="single" w:sz="8" w:space="0" w:color="000000"/>
                    <w:right w:val="single" w:sz="8" w:space="0" w:color="000000"/>
                  </w:tcBorders>
                  <w:tcPrChange w:id="415"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tcPr>
                  </w:tcPrChange>
                </w:tcPr>
                <w:p w14:paraId="3EAE9B3D" w14:textId="794CBE73" w:rsidR="00214637" w:rsidRPr="00A720B5" w:rsidRDefault="00214637" w:rsidP="00214637">
                  <w:pPr>
                    <w:spacing w:line="240" w:lineRule="auto"/>
                    <w:rPr>
                      <w:ins w:id="416" w:author="Martin Chemnitz Mortensen" w:date="2018-10-03T17:14:00Z"/>
                      <w:rFonts w:ascii="Tahoma" w:eastAsia="Times New Roman" w:hAnsi="Tahoma" w:cs="Tahoma"/>
                      <w:color w:val="000000"/>
                      <w:sz w:val="19"/>
                      <w:szCs w:val="19"/>
                      <w:lang w:eastAsia="da-DK"/>
                    </w:rPr>
                  </w:pPr>
                  <w:ins w:id="417" w:author="Martin Chemnitz Mortensen" w:date="2018-10-03T17:14:00Z">
                    <w:r w:rsidRPr="00A720B5">
                      <w:rPr>
                        <w:rFonts w:ascii="Tahoma" w:eastAsia="Times New Roman" w:hAnsi="Tahoma" w:cs="Tahoma"/>
                        <w:color w:val="000000"/>
                        <w:sz w:val="19"/>
                        <w:szCs w:val="19"/>
                        <w:lang w:eastAsia="da-DK"/>
                      </w:rPr>
                      <w:t>7,5 %</w:t>
                    </w:r>
                  </w:ins>
                </w:p>
              </w:tc>
              <w:tc>
                <w:tcPr>
                  <w:tcW w:w="1276" w:type="dxa"/>
                  <w:tcBorders>
                    <w:top w:val="single" w:sz="8" w:space="0" w:color="000000"/>
                    <w:left w:val="single" w:sz="8" w:space="0" w:color="000000"/>
                    <w:bottom w:val="single" w:sz="8" w:space="0" w:color="000000"/>
                    <w:right w:val="single" w:sz="8" w:space="0" w:color="000000"/>
                  </w:tcBorders>
                  <w:hideMark/>
                  <w:tcPrChange w:id="418"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hideMark/>
                    </w:tcPr>
                  </w:tcPrChange>
                </w:tcPr>
                <w:p w14:paraId="55D49CBB" w14:textId="396A50E8"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7,5 %</w:t>
                  </w:r>
                </w:p>
              </w:tc>
            </w:tr>
            <w:tr w:rsidR="00214637" w:rsidRPr="00A720B5" w14:paraId="0D994A71" w14:textId="77777777" w:rsidTr="00214637">
              <w:tc>
                <w:tcPr>
                  <w:tcW w:w="4847" w:type="dxa"/>
                  <w:tcBorders>
                    <w:top w:val="single" w:sz="8" w:space="0" w:color="000000"/>
                    <w:left w:val="single" w:sz="8" w:space="0" w:color="000000"/>
                    <w:bottom w:val="single" w:sz="8" w:space="0" w:color="000000"/>
                    <w:right w:val="single" w:sz="8" w:space="0" w:color="000000"/>
                  </w:tcBorders>
                  <w:hideMark/>
                  <w:tcPrChange w:id="419" w:author="Martin Chemnitz Mortensen" w:date="2018-10-03T17:15:00Z">
                    <w:tcPr>
                      <w:tcW w:w="4847" w:type="dxa"/>
                      <w:tcBorders>
                        <w:top w:val="single" w:sz="8" w:space="0" w:color="000000"/>
                        <w:left w:val="single" w:sz="8" w:space="0" w:color="000000"/>
                        <w:bottom w:val="single" w:sz="8" w:space="0" w:color="000000"/>
                        <w:right w:val="single" w:sz="8" w:space="0" w:color="000000"/>
                      </w:tcBorders>
                      <w:hideMark/>
                    </w:tcPr>
                  </w:tcPrChange>
                </w:tcPr>
                <w:p w14:paraId="49FB73CF" w14:textId="77777777"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Rødspætter i Østersøen</w:t>
                  </w:r>
                </w:p>
              </w:tc>
              <w:tc>
                <w:tcPr>
                  <w:tcW w:w="1522" w:type="dxa"/>
                  <w:tcBorders>
                    <w:top w:val="single" w:sz="8" w:space="0" w:color="000000"/>
                    <w:left w:val="single" w:sz="8" w:space="0" w:color="000000"/>
                    <w:bottom w:val="single" w:sz="8" w:space="0" w:color="000000"/>
                    <w:right w:val="single" w:sz="8" w:space="0" w:color="000000"/>
                  </w:tcBorders>
                  <w:hideMark/>
                  <w:tcPrChange w:id="420" w:author="Martin Chemnitz Mortensen" w:date="2018-10-03T17:15:00Z">
                    <w:tcPr>
                      <w:tcW w:w="1522" w:type="dxa"/>
                      <w:tcBorders>
                        <w:top w:val="single" w:sz="8" w:space="0" w:color="000000"/>
                        <w:left w:val="single" w:sz="8" w:space="0" w:color="000000"/>
                        <w:bottom w:val="single" w:sz="8" w:space="0" w:color="000000"/>
                        <w:right w:val="single" w:sz="8" w:space="0" w:color="000000"/>
                      </w:tcBorders>
                      <w:hideMark/>
                    </w:tcPr>
                  </w:tcPrChange>
                </w:tcPr>
                <w:p w14:paraId="4E9699E6" w14:textId="77777777"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5 %</w:t>
                  </w:r>
                </w:p>
              </w:tc>
              <w:tc>
                <w:tcPr>
                  <w:tcW w:w="1701" w:type="dxa"/>
                  <w:tcBorders>
                    <w:top w:val="single" w:sz="8" w:space="0" w:color="000000"/>
                    <w:left w:val="single" w:sz="8" w:space="0" w:color="000000"/>
                    <w:bottom w:val="single" w:sz="8" w:space="0" w:color="000000"/>
                    <w:right w:val="single" w:sz="8" w:space="0" w:color="000000"/>
                  </w:tcBorders>
                  <w:tcPrChange w:id="421"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tcPr>
                  </w:tcPrChange>
                </w:tcPr>
                <w:p w14:paraId="7A58E9C3" w14:textId="1033443B" w:rsidR="00214637" w:rsidRPr="00A720B5" w:rsidRDefault="00214637" w:rsidP="00214637">
                  <w:pPr>
                    <w:spacing w:line="240" w:lineRule="auto"/>
                    <w:rPr>
                      <w:ins w:id="422" w:author="Martin Chemnitz Mortensen" w:date="2018-10-03T17:14:00Z"/>
                      <w:rFonts w:ascii="Tahoma" w:eastAsia="Times New Roman" w:hAnsi="Tahoma" w:cs="Tahoma"/>
                      <w:color w:val="000000"/>
                      <w:sz w:val="19"/>
                      <w:szCs w:val="19"/>
                      <w:lang w:eastAsia="da-DK"/>
                    </w:rPr>
                  </w:pPr>
                  <w:ins w:id="423" w:author="Martin Chemnitz Mortensen" w:date="2018-10-03T17:14:00Z">
                    <w:r w:rsidRPr="00A720B5">
                      <w:rPr>
                        <w:rFonts w:ascii="Tahoma" w:eastAsia="Times New Roman" w:hAnsi="Tahoma" w:cs="Tahoma"/>
                        <w:color w:val="000000"/>
                        <w:sz w:val="19"/>
                        <w:szCs w:val="19"/>
                        <w:lang w:eastAsia="da-DK"/>
                      </w:rPr>
                      <w:t>5 %</w:t>
                    </w:r>
                  </w:ins>
                </w:p>
              </w:tc>
              <w:tc>
                <w:tcPr>
                  <w:tcW w:w="1276" w:type="dxa"/>
                  <w:tcBorders>
                    <w:top w:val="single" w:sz="8" w:space="0" w:color="000000"/>
                    <w:left w:val="single" w:sz="8" w:space="0" w:color="000000"/>
                    <w:bottom w:val="single" w:sz="8" w:space="0" w:color="000000"/>
                    <w:right w:val="single" w:sz="8" w:space="0" w:color="000000"/>
                  </w:tcBorders>
                  <w:hideMark/>
                  <w:tcPrChange w:id="424"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hideMark/>
                    </w:tcPr>
                  </w:tcPrChange>
                </w:tcPr>
                <w:p w14:paraId="029AF442" w14:textId="4B864D86"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5 %</w:t>
                  </w:r>
                </w:p>
              </w:tc>
            </w:tr>
            <w:tr w:rsidR="00214637" w:rsidRPr="00A720B5" w14:paraId="55F2C2A2" w14:textId="77777777" w:rsidTr="00214637">
              <w:tc>
                <w:tcPr>
                  <w:tcW w:w="4847" w:type="dxa"/>
                  <w:tcBorders>
                    <w:top w:val="single" w:sz="8" w:space="0" w:color="000000"/>
                    <w:left w:val="single" w:sz="8" w:space="0" w:color="000000"/>
                    <w:bottom w:val="single" w:sz="8" w:space="0" w:color="000000"/>
                    <w:right w:val="single" w:sz="8" w:space="0" w:color="000000"/>
                  </w:tcBorders>
                  <w:hideMark/>
                  <w:tcPrChange w:id="425" w:author="Martin Chemnitz Mortensen" w:date="2018-10-03T17:15:00Z">
                    <w:tcPr>
                      <w:tcW w:w="4847" w:type="dxa"/>
                      <w:tcBorders>
                        <w:top w:val="single" w:sz="8" w:space="0" w:color="000000"/>
                        <w:left w:val="single" w:sz="8" w:space="0" w:color="000000"/>
                        <w:bottom w:val="single" w:sz="8" w:space="0" w:color="000000"/>
                        <w:right w:val="single" w:sz="8" w:space="0" w:color="000000"/>
                      </w:tcBorders>
                      <w:hideMark/>
                    </w:tcPr>
                  </w:tcPrChange>
                </w:tcPr>
                <w:p w14:paraId="4CC988F3" w14:textId="77777777"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Mørksej i alle farvande</w:t>
                  </w:r>
                </w:p>
              </w:tc>
              <w:tc>
                <w:tcPr>
                  <w:tcW w:w="1522" w:type="dxa"/>
                  <w:tcBorders>
                    <w:top w:val="single" w:sz="8" w:space="0" w:color="000000"/>
                    <w:left w:val="single" w:sz="8" w:space="0" w:color="000000"/>
                    <w:bottom w:val="single" w:sz="8" w:space="0" w:color="000000"/>
                    <w:right w:val="single" w:sz="8" w:space="0" w:color="000000"/>
                  </w:tcBorders>
                  <w:hideMark/>
                  <w:tcPrChange w:id="426" w:author="Martin Chemnitz Mortensen" w:date="2018-10-03T17:15:00Z">
                    <w:tcPr>
                      <w:tcW w:w="1522" w:type="dxa"/>
                      <w:tcBorders>
                        <w:top w:val="single" w:sz="8" w:space="0" w:color="000000"/>
                        <w:left w:val="single" w:sz="8" w:space="0" w:color="000000"/>
                        <w:bottom w:val="single" w:sz="8" w:space="0" w:color="000000"/>
                        <w:right w:val="single" w:sz="8" w:space="0" w:color="000000"/>
                      </w:tcBorders>
                      <w:hideMark/>
                    </w:tcPr>
                  </w:tcPrChange>
                </w:tcPr>
                <w:p w14:paraId="6A97B016" w14:textId="660985C7" w:rsidR="00214637" w:rsidRPr="00A720B5" w:rsidRDefault="00214637" w:rsidP="00214637">
                  <w:pPr>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7,5</w:t>
                  </w:r>
                  <w:r w:rsidRPr="00A720B5">
                    <w:rPr>
                      <w:rFonts w:ascii="Tahoma" w:eastAsia="Times New Roman" w:hAnsi="Tahoma" w:cs="Tahoma"/>
                      <w:color w:val="000000"/>
                      <w:sz w:val="19"/>
                      <w:szCs w:val="19"/>
                      <w:lang w:eastAsia="da-DK"/>
                    </w:rPr>
                    <w:t xml:space="preserve"> %</w:t>
                  </w:r>
                </w:p>
              </w:tc>
              <w:tc>
                <w:tcPr>
                  <w:tcW w:w="1701" w:type="dxa"/>
                  <w:tcBorders>
                    <w:top w:val="single" w:sz="8" w:space="0" w:color="000000"/>
                    <w:left w:val="single" w:sz="8" w:space="0" w:color="000000"/>
                    <w:bottom w:val="single" w:sz="8" w:space="0" w:color="000000"/>
                    <w:right w:val="single" w:sz="8" w:space="0" w:color="000000"/>
                  </w:tcBorders>
                  <w:tcPrChange w:id="427"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tcPr>
                  </w:tcPrChange>
                </w:tcPr>
                <w:p w14:paraId="4A0AEE05" w14:textId="19CD480E" w:rsidR="00214637" w:rsidRPr="00A720B5" w:rsidRDefault="00214637" w:rsidP="00214637">
                  <w:pPr>
                    <w:spacing w:line="240" w:lineRule="auto"/>
                    <w:rPr>
                      <w:ins w:id="428" w:author="Martin Chemnitz Mortensen" w:date="2018-10-03T17:14:00Z"/>
                      <w:rFonts w:ascii="Tahoma" w:eastAsia="Times New Roman" w:hAnsi="Tahoma" w:cs="Tahoma"/>
                      <w:color w:val="000000"/>
                      <w:sz w:val="19"/>
                      <w:szCs w:val="19"/>
                      <w:lang w:eastAsia="da-DK"/>
                    </w:rPr>
                  </w:pPr>
                  <w:ins w:id="429" w:author="Martin Chemnitz Mortensen" w:date="2018-10-03T17:14:00Z">
                    <w:r w:rsidRPr="00A720B5">
                      <w:rPr>
                        <w:rFonts w:ascii="Tahoma" w:eastAsia="Times New Roman" w:hAnsi="Tahoma" w:cs="Tahoma"/>
                        <w:color w:val="000000"/>
                        <w:sz w:val="19"/>
                        <w:szCs w:val="19"/>
                        <w:lang w:eastAsia="da-DK"/>
                      </w:rPr>
                      <w:t>10 %</w:t>
                    </w:r>
                  </w:ins>
                </w:p>
              </w:tc>
              <w:tc>
                <w:tcPr>
                  <w:tcW w:w="1276" w:type="dxa"/>
                  <w:tcBorders>
                    <w:top w:val="single" w:sz="8" w:space="0" w:color="000000"/>
                    <w:left w:val="single" w:sz="8" w:space="0" w:color="000000"/>
                    <w:bottom w:val="single" w:sz="8" w:space="0" w:color="000000"/>
                    <w:right w:val="single" w:sz="8" w:space="0" w:color="000000"/>
                  </w:tcBorders>
                  <w:hideMark/>
                  <w:tcPrChange w:id="430"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hideMark/>
                    </w:tcPr>
                  </w:tcPrChange>
                </w:tcPr>
                <w:p w14:paraId="584B25B7" w14:textId="400CE71C"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10 %</w:t>
                  </w:r>
                </w:p>
              </w:tc>
            </w:tr>
            <w:tr w:rsidR="00214637" w:rsidRPr="00A720B5" w14:paraId="1F5CFF70" w14:textId="77777777" w:rsidTr="00214637">
              <w:tc>
                <w:tcPr>
                  <w:tcW w:w="4847" w:type="dxa"/>
                  <w:tcBorders>
                    <w:top w:val="single" w:sz="8" w:space="0" w:color="000000"/>
                    <w:left w:val="single" w:sz="8" w:space="0" w:color="000000"/>
                    <w:bottom w:val="single" w:sz="8" w:space="0" w:color="000000"/>
                    <w:right w:val="single" w:sz="8" w:space="0" w:color="000000"/>
                  </w:tcBorders>
                  <w:hideMark/>
                  <w:tcPrChange w:id="431" w:author="Martin Chemnitz Mortensen" w:date="2018-10-03T17:15:00Z">
                    <w:tcPr>
                      <w:tcW w:w="4847" w:type="dxa"/>
                      <w:tcBorders>
                        <w:top w:val="single" w:sz="8" w:space="0" w:color="000000"/>
                        <w:left w:val="single" w:sz="8" w:space="0" w:color="000000"/>
                        <w:bottom w:val="single" w:sz="8" w:space="0" w:color="000000"/>
                        <w:right w:val="single" w:sz="8" w:space="0" w:color="000000"/>
                      </w:tcBorders>
                      <w:hideMark/>
                    </w:tcPr>
                  </w:tcPrChange>
                </w:tcPr>
                <w:p w14:paraId="5D21A2EE" w14:textId="77777777"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Kuller i Nordsøen</w:t>
                  </w:r>
                </w:p>
              </w:tc>
              <w:tc>
                <w:tcPr>
                  <w:tcW w:w="1522" w:type="dxa"/>
                  <w:tcBorders>
                    <w:top w:val="single" w:sz="8" w:space="0" w:color="000000"/>
                    <w:left w:val="single" w:sz="8" w:space="0" w:color="000000"/>
                    <w:bottom w:val="single" w:sz="8" w:space="0" w:color="000000"/>
                    <w:right w:val="single" w:sz="8" w:space="0" w:color="000000"/>
                  </w:tcBorders>
                  <w:hideMark/>
                  <w:tcPrChange w:id="432" w:author="Martin Chemnitz Mortensen" w:date="2018-10-03T17:15:00Z">
                    <w:tcPr>
                      <w:tcW w:w="1522" w:type="dxa"/>
                      <w:tcBorders>
                        <w:top w:val="single" w:sz="8" w:space="0" w:color="000000"/>
                        <w:left w:val="single" w:sz="8" w:space="0" w:color="000000"/>
                        <w:bottom w:val="single" w:sz="8" w:space="0" w:color="000000"/>
                        <w:right w:val="single" w:sz="8" w:space="0" w:color="000000"/>
                      </w:tcBorders>
                      <w:hideMark/>
                    </w:tcPr>
                  </w:tcPrChange>
                </w:tcPr>
                <w:p w14:paraId="6E747BBF" w14:textId="77777777"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10 %</w:t>
                  </w:r>
                </w:p>
              </w:tc>
              <w:tc>
                <w:tcPr>
                  <w:tcW w:w="1701" w:type="dxa"/>
                  <w:tcBorders>
                    <w:top w:val="single" w:sz="8" w:space="0" w:color="000000"/>
                    <w:left w:val="single" w:sz="8" w:space="0" w:color="000000"/>
                    <w:bottom w:val="single" w:sz="8" w:space="0" w:color="000000"/>
                    <w:right w:val="single" w:sz="8" w:space="0" w:color="000000"/>
                  </w:tcBorders>
                  <w:tcPrChange w:id="433"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tcPr>
                  </w:tcPrChange>
                </w:tcPr>
                <w:p w14:paraId="3A09125A" w14:textId="7351F289" w:rsidR="00214637" w:rsidRPr="00A720B5" w:rsidRDefault="00214637" w:rsidP="00214637">
                  <w:pPr>
                    <w:spacing w:line="240" w:lineRule="auto"/>
                    <w:rPr>
                      <w:ins w:id="434" w:author="Martin Chemnitz Mortensen" w:date="2018-10-03T17:14:00Z"/>
                      <w:rFonts w:ascii="Tahoma" w:eastAsia="Times New Roman" w:hAnsi="Tahoma" w:cs="Tahoma"/>
                      <w:color w:val="000000"/>
                      <w:sz w:val="19"/>
                      <w:szCs w:val="19"/>
                      <w:lang w:eastAsia="da-DK"/>
                    </w:rPr>
                  </w:pPr>
                  <w:ins w:id="435" w:author="Martin Chemnitz Mortensen" w:date="2018-10-03T17:14:00Z">
                    <w:r w:rsidRPr="00A720B5">
                      <w:rPr>
                        <w:rFonts w:ascii="Tahoma" w:eastAsia="Times New Roman" w:hAnsi="Tahoma" w:cs="Tahoma"/>
                        <w:color w:val="000000"/>
                        <w:sz w:val="19"/>
                        <w:szCs w:val="19"/>
                        <w:lang w:eastAsia="da-DK"/>
                      </w:rPr>
                      <w:t>10 %</w:t>
                    </w:r>
                  </w:ins>
                </w:p>
              </w:tc>
              <w:tc>
                <w:tcPr>
                  <w:tcW w:w="1276" w:type="dxa"/>
                  <w:tcBorders>
                    <w:top w:val="single" w:sz="8" w:space="0" w:color="000000"/>
                    <w:left w:val="single" w:sz="8" w:space="0" w:color="000000"/>
                    <w:bottom w:val="single" w:sz="8" w:space="0" w:color="000000"/>
                    <w:right w:val="single" w:sz="8" w:space="0" w:color="000000"/>
                  </w:tcBorders>
                  <w:hideMark/>
                  <w:tcPrChange w:id="436"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hideMark/>
                    </w:tcPr>
                  </w:tcPrChange>
                </w:tcPr>
                <w:p w14:paraId="05BC2ED3" w14:textId="205A0F48"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10 %</w:t>
                  </w:r>
                </w:p>
              </w:tc>
            </w:tr>
            <w:tr w:rsidR="00214637" w:rsidRPr="00A720B5" w14:paraId="554BA1D6" w14:textId="77777777" w:rsidTr="00214637">
              <w:tc>
                <w:tcPr>
                  <w:tcW w:w="4847" w:type="dxa"/>
                  <w:tcBorders>
                    <w:top w:val="single" w:sz="8" w:space="0" w:color="000000"/>
                    <w:left w:val="single" w:sz="8" w:space="0" w:color="000000"/>
                    <w:bottom w:val="single" w:sz="8" w:space="0" w:color="000000"/>
                    <w:right w:val="single" w:sz="8" w:space="0" w:color="000000"/>
                  </w:tcBorders>
                  <w:hideMark/>
                  <w:tcPrChange w:id="437" w:author="Martin Chemnitz Mortensen" w:date="2018-10-03T17:15:00Z">
                    <w:tcPr>
                      <w:tcW w:w="4847" w:type="dxa"/>
                      <w:tcBorders>
                        <w:top w:val="single" w:sz="8" w:space="0" w:color="000000"/>
                        <w:left w:val="single" w:sz="8" w:space="0" w:color="000000"/>
                        <w:bottom w:val="single" w:sz="8" w:space="0" w:color="000000"/>
                        <w:right w:val="single" w:sz="8" w:space="0" w:color="000000"/>
                      </w:tcBorders>
                      <w:hideMark/>
                    </w:tcPr>
                  </w:tcPrChange>
                </w:tcPr>
                <w:p w14:paraId="4DC03AA9" w14:textId="77777777"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Kuller i Skagerrak og Kattegat</w:t>
                  </w:r>
                </w:p>
              </w:tc>
              <w:tc>
                <w:tcPr>
                  <w:tcW w:w="1522" w:type="dxa"/>
                  <w:tcBorders>
                    <w:top w:val="single" w:sz="8" w:space="0" w:color="000000"/>
                    <w:left w:val="single" w:sz="8" w:space="0" w:color="000000"/>
                    <w:bottom w:val="single" w:sz="8" w:space="0" w:color="000000"/>
                    <w:right w:val="single" w:sz="8" w:space="0" w:color="000000"/>
                  </w:tcBorders>
                  <w:hideMark/>
                  <w:tcPrChange w:id="438" w:author="Martin Chemnitz Mortensen" w:date="2018-10-03T17:15:00Z">
                    <w:tcPr>
                      <w:tcW w:w="1522" w:type="dxa"/>
                      <w:tcBorders>
                        <w:top w:val="single" w:sz="8" w:space="0" w:color="000000"/>
                        <w:left w:val="single" w:sz="8" w:space="0" w:color="000000"/>
                        <w:bottom w:val="single" w:sz="8" w:space="0" w:color="000000"/>
                        <w:right w:val="single" w:sz="8" w:space="0" w:color="000000"/>
                      </w:tcBorders>
                      <w:hideMark/>
                    </w:tcPr>
                  </w:tcPrChange>
                </w:tcPr>
                <w:p w14:paraId="62975077" w14:textId="165E05C0" w:rsidR="00214637" w:rsidRPr="00A720B5" w:rsidRDefault="00214637" w:rsidP="00214637">
                  <w:pPr>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7,5</w:t>
                  </w:r>
                  <w:r w:rsidRPr="00A720B5">
                    <w:rPr>
                      <w:rFonts w:ascii="Tahoma" w:eastAsia="Times New Roman" w:hAnsi="Tahoma" w:cs="Tahoma"/>
                      <w:color w:val="000000"/>
                      <w:sz w:val="19"/>
                      <w:szCs w:val="19"/>
                      <w:lang w:eastAsia="da-DK"/>
                    </w:rPr>
                    <w:t xml:space="preserve"> %</w:t>
                  </w:r>
                </w:p>
              </w:tc>
              <w:tc>
                <w:tcPr>
                  <w:tcW w:w="1701" w:type="dxa"/>
                  <w:tcBorders>
                    <w:top w:val="single" w:sz="8" w:space="0" w:color="000000"/>
                    <w:left w:val="single" w:sz="8" w:space="0" w:color="000000"/>
                    <w:bottom w:val="single" w:sz="8" w:space="0" w:color="000000"/>
                    <w:right w:val="single" w:sz="8" w:space="0" w:color="000000"/>
                  </w:tcBorders>
                  <w:tcPrChange w:id="439"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tcPr>
                  </w:tcPrChange>
                </w:tcPr>
                <w:p w14:paraId="0B2538DF" w14:textId="29D26D7A" w:rsidR="00214637" w:rsidRPr="00A720B5" w:rsidRDefault="00214637" w:rsidP="00214637">
                  <w:pPr>
                    <w:spacing w:line="240" w:lineRule="auto"/>
                    <w:rPr>
                      <w:ins w:id="440" w:author="Martin Chemnitz Mortensen" w:date="2018-10-03T17:14:00Z"/>
                      <w:rFonts w:ascii="Tahoma" w:eastAsia="Times New Roman" w:hAnsi="Tahoma" w:cs="Tahoma"/>
                      <w:color w:val="000000"/>
                      <w:sz w:val="19"/>
                      <w:szCs w:val="19"/>
                      <w:lang w:eastAsia="da-DK"/>
                    </w:rPr>
                  </w:pPr>
                  <w:ins w:id="441" w:author="Martin Chemnitz Mortensen" w:date="2018-10-03T17:14:00Z">
                    <w:r w:rsidRPr="00A720B5">
                      <w:rPr>
                        <w:rFonts w:ascii="Tahoma" w:eastAsia="Times New Roman" w:hAnsi="Tahoma" w:cs="Tahoma"/>
                        <w:color w:val="000000"/>
                        <w:sz w:val="19"/>
                        <w:szCs w:val="19"/>
                        <w:lang w:eastAsia="da-DK"/>
                      </w:rPr>
                      <w:t>10 %</w:t>
                    </w:r>
                  </w:ins>
                </w:p>
              </w:tc>
              <w:tc>
                <w:tcPr>
                  <w:tcW w:w="1276" w:type="dxa"/>
                  <w:tcBorders>
                    <w:top w:val="single" w:sz="8" w:space="0" w:color="000000"/>
                    <w:left w:val="single" w:sz="8" w:space="0" w:color="000000"/>
                    <w:bottom w:val="single" w:sz="8" w:space="0" w:color="000000"/>
                    <w:right w:val="single" w:sz="8" w:space="0" w:color="000000"/>
                  </w:tcBorders>
                  <w:hideMark/>
                  <w:tcPrChange w:id="442"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hideMark/>
                    </w:tcPr>
                  </w:tcPrChange>
                </w:tcPr>
                <w:p w14:paraId="61F6D4B9" w14:textId="0911CE55"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10 %</w:t>
                  </w:r>
                </w:p>
              </w:tc>
            </w:tr>
            <w:tr w:rsidR="00214637" w:rsidRPr="00A720B5" w14:paraId="6EC998A1" w14:textId="77777777" w:rsidTr="00214637">
              <w:tc>
                <w:tcPr>
                  <w:tcW w:w="4847" w:type="dxa"/>
                  <w:tcBorders>
                    <w:top w:val="single" w:sz="8" w:space="0" w:color="000000"/>
                    <w:left w:val="single" w:sz="8" w:space="0" w:color="000000"/>
                    <w:bottom w:val="single" w:sz="8" w:space="0" w:color="000000"/>
                    <w:right w:val="single" w:sz="8" w:space="0" w:color="000000"/>
                  </w:tcBorders>
                  <w:hideMark/>
                  <w:tcPrChange w:id="443" w:author="Martin Chemnitz Mortensen" w:date="2018-10-03T17:15:00Z">
                    <w:tcPr>
                      <w:tcW w:w="4847" w:type="dxa"/>
                      <w:tcBorders>
                        <w:top w:val="single" w:sz="8" w:space="0" w:color="000000"/>
                        <w:left w:val="single" w:sz="8" w:space="0" w:color="000000"/>
                        <w:bottom w:val="single" w:sz="8" w:space="0" w:color="000000"/>
                        <w:right w:val="single" w:sz="8" w:space="0" w:color="000000"/>
                      </w:tcBorders>
                      <w:hideMark/>
                    </w:tcPr>
                  </w:tcPrChange>
                </w:tcPr>
                <w:p w14:paraId="518C6668" w14:textId="77777777"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Jomfruhummer i Skagerrak, Kattegat og Østersøen</w:t>
                  </w:r>
                </w:p>
              </w:tc>
              <w:tc>
                <w:tcPr>
                  <w:tcW w:w="1522" w:type="dxa"/>
                  <w:tcBorders>
                    <w:top w:val="single" w:sz="8" w:space="0" w:color="000000"/>
                    <w:left w:val="single" w:sz="8" w:space="0" w:color="000000"/>
                    <w:bottom w:val="single" w:sz="8" w:space="0" w:color="000000"/>
                    <w:right w:val="single" w:sz="8" w:space="0" w:color="000000"/>
                  </w:tcBorders>
                  <w:hideMark/>
                  <w:tcPrChange w:id="444" w:author="Martin Chemnitz Mortensen" w:date="2018-10-03T17:15:00Z">
                    <w:tcPr>
                      <w:tcW w:w="1522" w:type="dxa"/>
                      <w:tcBorders>
                        <w:top w:val="single" w:sz="8" w:space="0" w:color="000000"/>
                        <w:left w:val="single" w:sz="8" w:space="0" w:color="000000"/>
                        <w:bottom w:val="single" w:sz="8" w:space="0" w:color="000000"/>
                        <w:right w:val="single" w:sz="8" w:space="0" w:color="000000"/>
                      </w:tcBorders>
                      <w:hideMark/>
                    </w:tcPr>
                  </w:tcPrChange>
                </w:tcPr>
                <w:p w14:paraId="1241918E" w14:textId="300F6427" w:rsidR="00214637" w:rsidRPr="00A720B5" w:rsidRDefault="00214637" w:rsidP="00214637">
                  <w:pPr>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7,5</w:t>
                  </w:r>
                  <w:r w:rsidRPr="00A720B5">
                    <w:rPr>
                      <w:rFonts w:ascii="Tahoma" w:eastAsia="Times New Roman" w:hAnsi="Tahoma" w:cs="Tahoma"/>
                      <w:color w:val="000000"/>
                      <w:sz w:val="19"/>
                      <w:szCs w:val="19"/>
                      <w:lang w:eastAsia="da-DK"/>
                    </w:rPr>
                    <w:t xml:space="preserve"> %</w:t>
                  </w:r>
                </w:p>
              </w:tc>
              <w:tc>
                <w:tcPr>
                  <w:tcW w:w="1701" w:type="dxa"/>
                  <w:tcBorders>
                    <w:top w:val="single" w:sz="8" w:space="0" w:color="000000"/>
                    <w:left w:val="single" w:sz="8" w:space="0" w:color="000000"/>
                    <w:bottom w:val="single" w:sz="8" w:space="0" w:color="000000"/>
                    <w:right w:val="single" w:sz="8" w:space="0" w:color="000000"/>
                  </w:tcBorders>
                  <w:tcPrChange w:id="445"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tcPr>
                  </w:tcPrChange>
                </w:tcPr>
                <w:p w14:paraId="566C8501" w14:textId="08BEB6F8" w:rsidR="00214637" w:rsidRPr="00A720B5" w:rsidRDefault="00214637" w:rsidP="00214637">
                  <w:pPr>
                    <w:spacing w:line="240" w:lineRule="auto"/>
                    <w:rPr>
                      <w:ins w:id="446" w:author="Martin Chemnitz Mortensen" w:date="2018-10-03T17:14:00Z"/>
                      <w:rFonts w:ascii="Tahoma" w:eastAsia="Times New Roman" w:hAnsi="Tahoma" w:cs="Tahoma"/>
                      <w:color w:val="000000"/>
                      <w:sz w:val="19"/>
                      <w:szCs w:val="19"/>
                      <w:lang w:eastAsia="da-DK"/>
                    </w:rPr>
                  </w:pPr>
                  <w:ins w:id="447" w:author="Martin Chemnitz Mortensen" w:date="2018-10-03T17:14:00Z">
                    <w:r w:rsidRPr="00A720B5">
                      <w:rPr>
                        <w:rFonts w:ascii="Tahoma" w:eastAsia="Times New Roman" w:hAnsi="Tahoma" w:cs="Tahoma"/>
                        <w:color w:val="000000"/>
                        <w:sz w:val="19"/>
                        <w:szCs w:val="19"/>
                        <w:lang w:eastAsia="da-DK"/>
                      </w:rPr>
                      <w:t>10 %</w:t>
                    </w:r>
                  </w:ins>
                </w:p>
              </w:tc>
              <w:tc>
                <w:tcPr>
                  <w:tcW w:w="1276" w:type="dxa"/>
                  <w:tcBorders>
                    <w:top w:val="single" w:sz="8" w:space="0" w:color="000000"/>
                    <w:left w:val="single" w:sz="8" w:space="0" w:color="000000"/>
                    <w:bottom w:val="single" w:sz="8" w:space="0" w:color="000000"/>
                    <w:right w:val="single" w:sz="8" w:space="0" w:color="000000"/>
                  </w:tcBorders>
                  <w:hideMark/>
                  <w:tcPrChange w:id="448"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hideMark/>
                    </w:tcPr>
                  </w:tcPrChange>
                </w:tcPr>
                <w:p w14:paraId="7879AC08" w14:textId="2E037A03"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10 %</w:t>
                  </w:r>
                </w:p>
              </w:tc>
            </w:tr>
            <w:tr w:rsidR="00214637" w:rsidRPr="00A720B5" w14:paraId="7706DFF3" w14:textId="77777777" w:rsidTr="00214637">
              <w:trPr>
                <w:trHeight w:val="300"/>
                <w:trPrChange w:id="449" w:author="Martin Chemnitz Mortensen" w:date="2018-10-03T17:15:00Z">
                  <w:trPr>
                    <w:trHeight w:val="300"/>
                  </w:trPr>
                </w:trPrChange>
              </w:trPr>
              <w:tc>
                <w:tcPr>
                  <w:tcW w:w="4847" w:type="dxa"/>
                  <w:tcBorders>
                    <w:top w:val="single" w:sz="8" w:space="0" w:color="000000"/>
                    <w:left w:val="single" w:sz="8" w:space="0" w:color="000000"/>
                    <w:bottom w:val="single" w:sz="8" w:space="0" w:color="000000"/>
                    <w:right w:val="single" w:sz="8" w:space="0" w:color="000000"/>
                  </w:tcBorders>
                  <w:hideMark/>
                  <w:tcPrChange w:id="450" w:author="Martin Chemnitz Mortensen" w:date="2018-10-03T17:15:00Z">
                    <w:tcPr>
                      <w:tcW w:w="4847" w:type="dxa"/>
                      <w:tcBorders>
                        <w:top w:val="single" w:sz="8" w:space="0" w:color="000000"/>
                        <w:left w:val="single" w:sz="8" w:space="0" w:color="000000"/>
                        <w:bottom w:val="single" w:sz="8" w:space="0" w:color="000000"/>
                        <w:right w:val="single" w:sz="8" w:space="0" w:color="000000"/>
                      </w:tcBorders>
                      <w:hideMark/>
                    </w:tcPr>
                  </w:tcPrChange>
                </w:tcPr>
                <w:p w14:paraId="46F13DB7" w14:textId="77777777"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Jomfruhummer i Nordsøen (EU-farvande)</w:t>
                  </w:r>
                </w:p>
              </w:tc>
              <w:tc>
                <w:tcPr>
                  <w:tcW w:w="1522" w:type="dxa"/>
                  <w:tcBorders>
                    <w:top w:val="single" w:sz="8" w:space="0" w:color="000000"/>
                    <w:left w:val="single" w:sz="8" w:space="0" w:color="000000"/>
                    <w:bottom w:val="single" w:sz="8" w:space="0" w:color="000000"/>
                    <w:right w:val="single" w:sz="8" w:space="0" w:color="000000"/>
                  </w:tcBorders>
                  <w:hideMark/>
                  <w:tcPrChange w:id="451" w:author="Martin Chemnitz Mortensen" w:date="2018-10-03T17:15:00Z">
                    <w:tcPr>
                      <w:tcW w:w="1522" w:type="dxa"/>
                      <w:tcBorders>
                        <w:top w:val="single" w:sz="8" w:space="0" w:color="000000"/>
                        <w:left w:val="single" w:sz="8" w:space="0" w:color="000000"/>
                        <w:bottom w:val="single" w:sz="8" w:space="0" w:color="000000"/>
                        <w:right w:val="single" w:sz="8" w:space="0" w:color="000000"/>
                      </w:tcBorders>
                      <w:hideMark/>
                    </w:tcPr>
                  </w:tcPrChange>
                </w:tcPr>
                <w:p w14:paraId="2FD97E9B" w14:textId="77777777"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10 %</w:t>
                  </w:r>
                </w:p>
              </w:tc>
              <w:tc>
                <w:tcPr>
                  <w:tcW w:w="1701" w:type="dxa"/>
                  <w:tcBorders>
                    <w:top w:val="single" w:sz="8" w:space="0" w:color="000000"/>
                    <w:left w:val="single" w:sz="8" w:space="0" w:color="000000"/>
                    <w:bottom w:val="single" w:sz="8" w:space="0" w:color="000000"/>
                    <w:right w:val="single" w:sz="8" w:space="0" w:color="000000"/>
                  </w:tcBorders>
                  <w:tcPrChange w:id="452"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tcPr>
                  </w:tcPrChange>
                </w:tcPr>
                <w:p w14:paraId="10D9ED93" w14:textId="177DECD0" w:rsidR="00214637" w:rsidRPr="00A720B5" w:rsidRDefault="00214637" w:rsidP="00214637">
                  <w:pPr>
                    <w:spacing w:line="240" w:lineRule="auto"/>
                    <w:rPr>
                      <w:ins w:id="453" w:author="Martin Chemnitz Mortensen" w:date="2018-10-03T17:14:00Z"/>
                      <w:rFonts w:ascii="Tahoma" w:eastAsia="Times New Roman" w:hAnsi="Tahoma" w:cs="Tahoma"/>
                      <w:color w:val="000000"/>
                      <w:sz w:val="19"/>
                      <w:szCs w:val="19"/>
                      <w:lang w:eastAsia="da-DK"/>
                    </w:rPr>
                  </w:pPr>
                  <w:ins w:id="454" w:author="Martin Chemnitz Mortensen" w:date="2018-10-03T17:14:00Z">
                    <w:r w:rsidRPr="00A720B5">
                      <w:rPr>
                        <w:rFonts w:ascii="Tahoma" w:eastAsia="Times New Roman" w:hAnsi="Tahoma" w:cs="Tahoma"/>
                        <w:color w:val="000000"/>
                        <w:sz w:val="19"/>
                        <w:szCs w:val="19"/>
                        <w:lang w:eastAsia="da-DK"/>
                      </w:rPr>
                      <w:t>10 %</w:t>
                    </w:r>
                  </w:ins>
                </w:p>
              </w:tc>
              <w:tc>
                <w:tcPr>
                  <w:tcW w:w="1276" w:type="dxa"/>
                  <w:tcBorders>
                    <w:top w:val="single" w:sz="8" w:space="0" w:color="000000"/>
                    <w:left w:val="single" w:sz="8" w:space="0" w:color="000000"/>
                    <w:bottom w:val="single" w:sz="8" w:space="0" w:color="000000"/>
                    <w:right w:val="single" w:sz="8" w:space="0" w:color="000000"/>
                  </w:tcBorders>
                  <w:hideMark/>
                  <w:tcPrChange w:id="455"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hideMark/>
                    </w:tcPr>
                  </w:tcPrChange>
                </w:tcPr>
                <w:p w14:paraId="45DAD414" w14:textId="1C374EE2"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10 %</w:t>
                  </w:r>
                </w:p>
              </w:tc>
            </w:tr>
            <w:tr w:rsidR="00214637" w:rsidRPr="00A720B5" w14:paraId="44A4A6C3" w14:textId="77777777" w:rsidTr="00214637">
              <w:tc>
                <w:tcPr>
                  <w:tcW w:w="4847" w:type="dxa"/>
                  <w:tcBorders>
                    <w:top w:val="single" w:sz="8" w:space="0" w:color="000000"/>
                    <w:left w:val="single" w:sz="8" w:space="0" w:color="000000"/>
                    <w:bottom w:val="single" w:sz="8" w:space="0" w:color="000000"/>
                    <w:right w:val="single" w:sz="8" w:space="0" w:color="000000"/>
                  </w:tcBorders>
                  <w:hideMark/>
                  <w:tcPrChange w:id="456" w:author="Martin Chemnitz Mortensen" w:date="2018-10-03T17:15:00Z">
                    <w:tcPr>
                      <w:tcW w:w="4847" w:type="dxa"/>
                      <w:tcBorders>
                        <w:top w:val="single" w:sz="8" w:space="0" w:color="000000"/>
                        <w:left w:val="single" w:sz="8" w:space="0" w:color="000000"/>
                        <w:bottom w:val="single" w:sz="8" w:space="0" w:color="000000"/>
                        <w:right w:val="single" w:sz="8" w:space="0" w:color="000000"/>
                      </w:tcBorders>
                      <w:hideMark/>
                    </w:tcPr>
                  </w:tcPrChange>
                </w:tcPr>
                <w:p w14:paraId="5DCA6191" w14:textId="77777777"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Jomfruhummer i Nordsøen (norsk zone)</w:t>
                  </w:r>
                </w:p>
              </w:tc>
              <w:tc>
                <w:tcPr>
                  <w:tcW w:w="1522" w:type="dxa"/>
                  <w:tcBorders>
                    <w:top w:val="single" w:sz="8" w:space="0" w:color="000000"/>
                    <w:left w:val="single" w:sz="8" w:space="0" w:color="000000"/>
                    <w:bottom w:val="single" w:sz="8" w:space="0" w:color="000000"/>
                    <w:right w:val="single" w:sz="8" w:space="0" w:color="000000"/>
                  </w:tcBorders>
                  <w:hideMark/>
                  <w:tcPrChange w:id="457" w:author="Martin Chemnitz Mortensen" w:date="2018-10-03T17:15:00Z">
                    <w:tcPr>
                      <w:tcW w:w="1522" w:type="dxa"/>
                      <w:tcBorders>
                        <w:top w:val="single" w:sz="8" w:space="0" w:color="000000"/>
                        <w:left w:val="single" w:sz="8" w:space="0" w:color="000000"/>
                        <w:bottom w:val="single" w:sz="8" w:space="0" w:color="000000"/>
                        <w:right w:val="single" w:sz="8" w:space="0" w:color="000000"/>
                      </w:tcBorders>
                      <w:hideMark/>
                    </w:tcPr>
                  </w:tcPrChange>
                </w:tcPr>
                <w:p w14:paraId="380DCDEB" w14:textId="77777777"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10 %</w:t>
                  </w:r>
                </w:p>
              </w:tc>
              <w:tc>
                <w:tcPr>
                  <w:tcW w:w="1701" w:type="dxa"/>
                  <w:tcBorders>
                    <w:top w:val="single" w:sz="8" w:space="0" w:color="000000"/>
                    <w:left w:val="single" w:sz="8" w:space="0" w:color="000000"/>
                    <w:bottom w:val="single" w:sz="8" w:space="0" w:color="000000"/>
                    <w:right w:val="single" w:sz="8" w:space="0" w:color="000000"/>
                  </w:tcBorders>
                  <w:tcPrChange w:id="458"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tcPr>
                  </w:tcPrChange>
                </w:tcPr>
                <w:p w14:paraId="1250BB55" w14:textId="54F29B30" w:rsidR="00214637" w:rsidRPr="00A720B5" w:rsidRDefault="00214637" w:rsidP="00214637">
                  <w:pPr>
                    <w:spacing w:line="240" w:lineRule="auto"/>
                    <w:rPr>
                      <w:ins w:id="459" w:author="Martin Chemnitz Mortensen" w:date="2018-10-03T17:14:00Z"/>
                      <w:rFonts w:ascii="Tahoma" w:eastAsia="Times New Roman" w:hAnsi="Tahoma" w:cs="Tahoma"/>
                      <w:color w:val="000000"/>
                      <w:sz w:val="19"/>
                      <w:szCs w:val="19"/>
                      <w:lang w:eastAsia="da-DK"/>
                    </w:rPr>
                  </w:pPr>
                  <w:ins w:id="460" w:author="Martin Chemnitz Mortensen" w:date="2018-10-03T17:14:00Z">
                    <w:r w:rsidRPr="00A720B5">
                      <w:rPr>
                        <w:rFonts w:ascii="Tahoma" w:eastAsia="Times New Roman" w:hAnsi="Tahoma" w:cs="Tahoma"/>
                        <w:color w:val="000000"/>
                        <w:sz w:val="19"/>
                        <w:szCs w:val="19"/>
                        <w:lang w:eastAsia="da-DK"/>
                      </w:rPr>
                      <w:t>10 %</w:t>
                    </w:r>
                  </w:ins>
                </w:p>
              </w:tc>
              <w:tc>
                <w:tcPr>
                  <w:tcW w:w="1276" w:type="dxa"/>
                  <w:tcBorders>
                    <w:top w:val="single" w:sz="8" w:space="0" w:color="000000"/>
                    <w:left w:val="single" w:sz="8" w:space="0" w:color="000000"/>
                    <w:bottom w:val="single" w:sz="8" w:space="0" w:color="000000"/>
                    <w:right w:val="single" w:sz="8" w:space="0" w:color="000000"/>
                  </w:tcBorders>
                  <w:hideMark/>
                  <w:tcPrChange w:id="461"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hideMark/>
                    </w:tcPr>
                  </w:tcPrChange>
                </w:tcPr>
                <w:p w14:paraId="04A18CD6" w14:textId="137BE018"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10 %</w:t>
                  </w:r>
                </w:p>
              </w:tc>
            </w:tr>
            <w:tr w:rsidR="00214637" w:rsidRPr="00A720B5" w14:paraId="551A9698" w14:textId="77777777" w:rsidTr="00214637">
              <w:tc>
                <w:tcPr>
                  <w:tcW w:w="4847" w:type="dxa"/>
                  <w:tcBorders>
                    <w:top w:val="single" w:sz="8" w:space="0" w:color="000000"/>
                    <w:left w:val="single" w:sz="8" w:space="0" w:color="000000"/>
                    <w:bottom w:val="single" w:sz="8" w:space="0" w:color="000000"/>
                    <w:right w:val="single" w:sz="8" w:space="0" w:color="000000"/>
                  </w:tcBorders>
                  <w:hideMark/>
                  <w:tcPrChange w:id="462" w:author="Martin Chemnitz Mortensen" w:date="2018-10-03T17:15:00Z">
                    <w:tcPr>
                      <w:tcW w:w="4847" w:type="dxa"/>
                      <w:tcBorders>
                        <w:top w:val="single" w:sz="8" w:space="0" w:color="000000"/>
                        <w:left w:val="single" w:sz="8" w:space="0" w:color="000000"/>
                        <w:bottom w:val="single" w:sz="8" w:space="0" w:color="000000"/>
                        <w:right w:val="single" w:sz="8" w:space="0" w:color="000000"/>
                      </w:tcBorders>
                      <w:hideMark/>
                    </w:tcPr>
                  </w:tcPrChange>
                </w:tcPr>
                <w:p w14:paraId="7B9E6971" w14:textId="77777777"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Havtaske i Nordsøen (norsk zone)</w:t>
                  </w:r>
                </w:p>
              </w:tc>
              <w:tc>
                <w:tcPr>
                  <w:tcW w:w="1522" w:type="dxa"/>
                  <w:tcBorders>
                    <w:top w:val="single" w:sz="8" w:space="0" w:color="000000"/>
                    <w:left w:val="single" w:sz="8" w:space="0" w:color="000000"/>
                    <w:bottom w:val="single" w:sz="8" w:space="0" w:color="000000"/>
                    <w:right w:val="single" w:sz="8" w:space="0" w:color="000000"/>
                  </w:tcBorders>
                  <w:hideMark/>
                  <w:tcPrChange w:id="463" w:author="Martin Chemnitz Mortensen" w:date="2018-10-03T17:15:00Z">
                    <w:tcPr>
                      <w:tcW w:w="1522" w:type="dxa"/>
                      <w:tcBorders>
                        <w:top w:val="single" w:sz="8" w:space="0" w:color="000000"/>
                        <w:left w:val="single" w:sz="8" w:space="0" w:color="000000"/>
                        <w:bottom w:val="single" w:sz="8" w:space="0" w:color="000000"/>
                        <w:right w:val="single" w:sz="8" w:space="0" w:color="000000"/>
                      </w:tcBorders>
                      <w:hideMark/>
                    </w:tcPr>
                  </w:tcPrChange>
                </w:tcPr>
                <w:p w14:paraId="074015C1" w14:textId="77777777"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10 %</w:t>
                  </w:r>
                </w:p>
              </w:tc>
              <w:tc>
                <w:tcPr>
                  <w:tcW w:w="1701" w:type="dxa"/>
                  <w:tcBorders>
                    <w:top w:val="single" w:sz="8" w:space="0" w:color="000000"/>
                    <w:left w:val="single" w:sz="8" w:space="0" w:color="000000"/>
                    <w:bottom w:val="single" w:sz="8" w:space="0" w:color="000000"/>
                    <w:right w:val="single" w:sz="8" w:space="0" w:color="000000"/>
                  </w:tcBorders>
                  <w:tcPrChange w:id="464"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tcPr>
                  </w:tcPrChange>
                </w:tcPr>
                <w:p w14:paraId="3D2A380C" w14:textId="7A38600B" w:rsidR="00214637" w:rsidRPr="00A720B5" w:rsidRDefault="00214637" w:rsidP="00214637">
                  <w:pPr>
                    <w:spacing w:line="240" w:lineRule="auto"/>
                    <w:rPr>
                      <w:ins w:id="465" w:author="Martin Chemnitz Mortensen" w:date="2018-10-03T17:14:00Z"/>
                      <w:rFonts w:ascii="Tahoma" w:eastAsia="Times New Roman" w:hAnsi="Tahoma" w:cs="Tahoma"/>
                      <w:color w:val="000000"/>
                      <w:sz w:val="19"/>
                      <w:szCs w:val="19"/>
                      <w:lang w:eastAsia="da-DK"/>
                    </w:rPr>
                  </w:pPr>
                  <w:ins w:id="466" w:author="Martin Chemnitz Mortensen" w:date="2018-10-03T17:14:00Z">
                    <w:r w:rsidRPr="00A720B5">
                      <w:rPr>
                        <w:rFonts w:ascii="Tahoma" w:eastAsia="Times New Roman" w:hAnsi="Tahoma" w:cs="Tahoma"/>
                        <w:color w:val="000000"/>
                        <w:sz w:val="19"/>
                        <w:szCs w:val="19"/>
                        <w:lang w:eastAsia="da-DK"/>
                      </w:rPr>
                      <w:t>10 %</w:t>
                    </w:r>
                  </w:ins>
                </w:p>
              </w:tc>
              <w:tc>
                <w:tcPr>
                  <w:tcW w:w="1276" w:type="dxa"/>
                  <w:tcBorders>
                    <w:top w:val="single" w:sz="8" w:space="0" w:color="000000"/>
                    <w:left w:val="single" w:sz="8" w:space="0" w:color="000000"/>
                    <w:bottom w:val="single" w:sz="8" w:space="0" w:color="000000"/>
                    <w:right w:val="single" w:sz="8" w:space="0" w:color="000000"/>
                  </w:tcBorders>
                  <w:hideMark/>
                  <w:tcPrChange w:id="467"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hideMark/>
                    </w:tcPr>
                  </w:tcPrChange>
                </w:tcPr>
                <w:p w14:paraId="408F50C6" w14:textId="3E2F71B6"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10 %</w:t>
                  </w:r>
                </w:p>
              </w:tc>
            </w:tr>
            <w:tr w:rsidR="00214637" w:rsidRPr="00A720B5" w14:paraId="29541897" w14:textId="77777777" w:rsidTr="00214637">
              <w:tc>
                <w:tcPr>
                  <w:tcW w:w="4847" w:type="dxa"/>
                  <w:tcBorders>
                    <w:top w:val="single" w:sz="8" w:space="0" w:color="000000"/>
                    <w:left w:val="single" w:sz="8" w:space="0" w:color="000000"/>
                    <w:bottom w:val="single" w:sz="8" w:space="0" w:color="000000"/>
                    <w:right w:val="single" w:sz="8" w:space="0" w:color="000000"/>
                  </w:tcBorders>
                  <w:hideMark/>
                  <w:tcPrChange w:id="468" w:author="Martin Chemnitz Mortensen" w:date="2018-10-03T17:15:00Z">
                    <w:tcPr>
                      <w:tcW w:w="4847" w:type="dxa"/>
                      <w:tcBorders>
                        <w:top w:val="single" w:sz="8" w:space="0" w:color="000000"/>
                        <w:left w:val="single" w:sz="8" w:space="0" w:color="000000"/>
                        <w:bottom w:val="single" w:sz="8" w:space="0" w:color="000000"/>
                        <w:right w:val="single" w:sz="8" w:space="0" w:color="000000"/>
                      </w:tcBorders>
                      <w:hideMark/>
                    </w:tcPr>
                  </w:tcPrChange>
                </w:tcPr>
                <w:p w14:paraId="781016D0" w14:textId="77777777"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Tunge i Nordsøen</w:t>
                  </w:r>
                </w:p>
              </w:tc>
              <w:tc>
                <w:tcPr>
                  <w:tcW w:w="1522" w:type="dxa"/>
                  <w:tcBorders>
                    <w:top w:val="single" w:sz="8" w:space="0" w:color="000000"/>
                    <w:left w:val="single" w:sz="8" w:space="0" w:color="000000"/>
                    <w:bottom w:val="single" w:sz="8" w:space="0" w:color="000000"/>
                    <w:right w:val="single" w:sz="8" w:space="0" w:color="000000"/>
                  </w:tcBorders>
                  <w:hideMark/>
                  <w:tcPrChange w:id="469" w:author="Martin Chemnitz Mortensen" w:date="2018-10-03T17:15:00Z">
                    <w:tcPr>
                      <w:tcW w:w="1522" w:type="dxa"/>
                      <w:tcBorders>
                        <w:top w:val="single" w:sz="8" w:space="0" w:color="000000"/>
                        <w:left w:val="single" w:sz="8" w:space="0" w:color="000000"/>
                        <w:bottom w:val="single" w:sz="8" w:space="0" w:color="000000"/>
                        <w:right w:val="single" w:sz="8" w:space="0" w:color="000000"/>
                      </w:tcBorders>
                      <w:hideMark/>
                    </w:tcPr>
                  </w:tcPrChange>
                </w:tcPr>
                <w:p w14:paraId="1C482259" w14:textId="5981F7FF" w:rsidR="00214637" w:rsidRPr="00A720B5" w:rsidRDefault="00214637" w:rsidP="00214637">
                  <w:pPr>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7,5</w:t>
                  </w:r>
                  <w:r w:rsidRPr="00A720B5">
                    <w:rPr>
                      <w:rFonts w:ascii="Tahoma" w:eastAsia="Times New Roman" w:hAnsi="Tahoma" w:cs="Tahoma"/>
                      <w:color w:val="000000"/>
                      <w:sz w:val="19"/>
                      <w:szCs w:val="19"/>
                      <w:lang w:eastAsia="da-DK"/>
                    </w:rPr>
                    <w:t xml:space="preserve"> %</w:t>
                  </w:r>
                </w:p>
              </w:tc>
              <w:tc>
                <w:tcPr>
                  <w:tcW w:w="1701" w:type="dxa"/>
                  <w:tcBorders>
                    <w:top w:val="single" w:sz="8" w:space="0" w:color="000000"/>
                    <w:left w:val="single" w:sz="8" w:space="0" w:color="000000"/>
                    <w:bottom w:val="single" w:sz="8" w:space="0" w:color="000000"/>
                    <w:right w:val="single" w:sz="8" w:space="0" w:color="000000"/>
                  </w:tcBorders>
                  <w:tcPrChange w:id="470"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tcPr>
                  </w:tcPrChange>
                </w:tcPr>
                <w:p w14:paraId="13A2F20F" w14:textId="5FC97D81" w:rsidR="00214637" w:rsidRPr="00A720B5" w:rsidRDefault="00214637" w:rsidP="00214637">
                  <w:pPr>
                    <w:spacing w:line="240" w:lineRule="auto"/>
                    <w:rPr>
                      <w:ins w:id="471" w:author="Martin Chemnitz Mortensen" w:date="2018-10-03T17:14:00Z"/>
                      <w:rFonts w:ascii="Tahoma" w:eastAsia="Times New Roman" w:hAnsi="Tahoma" w:cs="Tahoma"/>
                      <w:color w:val="000000"/>
                      <w:sz w:val="19"/>
                      <w:szCs w:val="19"/>
                      <w:lang w:eastAsia="da-DK"/>
                    </w:rPr>
                  </w:pPr>
                  <w:ins w:id="472" w:author="Martin Chemnitz Mortensen" w:date="2018-10-03T17:14:00Z">
                    <w:r w:rsidRPr="00A720B5">
                      <w:rPr>
                        <w:rFonts w:ascii="Tahoma" w:eastAsia="Times New Roman" w:hAnsi="Tahoma" w:cs="Tahoma"/>
                        <w:color w:val="000000"/>
                        <w:sz w:val="19"/>
                        <w:szCs w:val="19"/>
                        <w:lang w:eastAsia="da-DK"/>
                      </w:rPr>
                      <w:t>10 %</w:t>
                    </w:r>
                  </w:ins>
                </w:p>
              </w:tc>
              <w:tc>
                <w:tcPr>
                  <w:tcW w:w="1276" w:type="dxa"/>
                  <w:tcBorders>
                    <w:top w:val="single" w:sz="8" w:space="0" w:color="000000"/>
                    <w:left w:val="single" w:sz="8" w:space="0" w:color="000000"/>
                    <w:bottom w:val="single" w:sz="8" w:space="0" w:color="000000"/>
                    <w:right w:val="single" w:sz="8" w:space="0" w:color="000000"/>
                  </w:tcBorders>
                  <w:hideMark/>
                  <w:tcPrChange w:id="473"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hideMark/>
                    </w:tcPr>
                  </w:tcPrChange>
                </w:tcPr>
                <w:p w14:paraId="165A82AE" w14:textId="17B4F18A"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10 %</w:t>
                  </w:r>
                </w:p>
              </w:tc>
            </w:tr>
            <w:tr w:rsidR="00214637" w:rsidRPr="00A720B5" w14:paraId="5A9C0D18" w14:textId="77777777" w:rsidTr="00214637">
              <w:trPr>
                <w:trHeight w:val="140"/>
                <w:trPrChange w:id="474" w:author="Martin Chemnitz Mortensen" w:date="2018-10-03T17:15:00Z">
                  <w:trPr>
                    <w:trHeight w:val="140"/>
                  </w:trPr>
                </w:trPrChange>
              </w:trPr>
              <w:tc>
                <w:tcPr>
                  <w:tcW w:w="4847" w:type="dxa"/>
                  <w:tcBorders>
                    <w:top w:val="single" w:sz="8" w:space="0" w:color="000000"/>
                    <w:left w:val="single" w:sz="8" w:space="0" w:color="000000"/>
                    <w:bottom w:val="single" w:sz="8" w:space="0" w:color="000000"/>
                    <w:right w:val="single" w:sz="8" w:space="0" w:color="000000"/>
                  </w:tcBorders>
                  <w:hideMark/>
                  <w:tcPrChange w:id="475" w:author="Martin Chemnitz Mortensen" w:date="2018-10-03T17:15:00Z">
                    <w:tcPr>
                      <w:tcW w:w="4847" w:type="dxa"/>
                      <w:tcBorders>
                        <w:top w:val="single" w:sz="8" w:space="0" w:color="000000"/>
                        <w:left w:val="single" w:sz="8" w:space="0" w:color="000000"/>
                        <w:bottom w:val="single" w:sz="8" w:space="0" w:color="000000"/>
                        <w:right w:val="single" w:sz="8" w:space="0" w:color="000000"/>
                      </w:tcBorders>
                      <w:hideMark/>
                    </w:tcPr>
                  </w:tcPrChange>
                </w:tcPr>
                <w:p w14:paraId="1A40285B" w14:textId="77777777"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Tunge i Skagerrak, Kattegat og Østersøen</w:t>
                  </w:r>
                </w:p>
              </w:tc>
              <w:tc>
                <w:tcPr>
                  <w:tcW w:w="1522" w:type="dxa"/>
                  <w:tcBorders>
                    <w:top w:val="single" w:sz="8" w:space="0" w:color="000000"/>
                    <w:left w:val="single" w:sz="8" w:space="0" w:color="000000"/>
                    <w:bottom w:val="single" w:sz="8" w:space="0" w:color="000000"/>
                    <w:right w:val="single" w:sz="8" w:space="0" w:color="000000"/>
                  </w:tcBorders>
                  <w:hideMark/>
                  <w:tcPrChange w:id="476" w:author="Martin Chemnitz Mortensen" w:date="2018-10-03T17:15:00Z">
                    <w:tcPr>
                      <w:tcW w:w="1522" w:type="dxa"/>
                      <w:tcBorders>
                        <w:top w:val="single" w:sz="8" w:space="0" w:color="000000"/>
                        <w:left w:val="single" w:sz="8" w:space="0" w:color="000000"/>
                        <w:bottom w:val="single" w:sz="8" w:space="0" w:color="000000"/>
                        <w:right w:val="single" w:sz="8" w:space="0" w:color="000000"/>
                      </w:tcBorders>
                      <w:hideMark/>
                    </w:tcPr>
                  </w:tcPrChange>
                </w:tcPr>
                <w:p w14:paraId="2A58FA2F" w14:textId="6A13C495" w:rsidR="00214637" w:rsidRPr="00A720B5" w:rsidRDefault="00214637" w:rsidP="00214637">
                  <w:pPr>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4</w:t>
                  </w:r>
                  <w:r w:rsidRPr="00A720B5">
                    <w:rPr>
                      <w:rFonts w:ascii="Tahoma" w:eastAsia="Times New Roman" w:hAnsi="Tahoma" w:cs="Tahoma"/>
                      <w:color w:val="000000"/>
                      <w:sz w:val="19"/>
                      <w:szCs w:val="19"/>
                      <w:lang w:eastAsia="da-DK"/>
                    </w:rPr>
                    <w:t xml:space="preserve"> %</w:t>
                  </w:r>
                </w:p>
              </w:tc>
              <w:tc>
                <w:tcPr>
                  <w:tcW w:w="1701" w:type="dxa"/>
                  <w:tcBorders>
                    <w:top w:val="single" w:sz="8" w:space="0" w:color="000000"/>
                    <w:left w:val="single" w:sz="8" w:space="0" w:color="000000"/>
                    <w:bottom w:val="single" w:sz="8" w:space="0" w:color="000000"/>
                    <w:right w:val="single" w:sz="8" w:space="0" w:color="000000"/>
                  </w:tcBorders>
                  <w:tcPrChange w:id="477"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tcPr>
                  </w:tcPrChange>
                </w:tcPr>
                <w:p w14:paraId="6DF61854" w14:textId="4FE0B346" w:rsidR="00214637" w:rsidRPr="00A720B5" w:rsidRDefault="00214637" w:rsidP="00214637">
                  <w:pPr>
                    <w:spacing w:line="240" w:lineRule="auto"/>
                    <w:rPr>
                      <w:ins w:id="478" w:author="Martin Chemnitz Mortensen" w:date="2018-10-03T17:14:00Z"/>
                      <w:rFonts w:ascii="Tahoma" w:eastAsia="Times New Roman" w:hAnsi="Tahoma" w:cs="Tahoma"/>
                      <w:color w:val="000000"/>
                      <w:sz w:val="19"/>
                      <w:szCs w:val="19"/>
                      <w:lang w:eastAsia="da-DK"/>
                    </w:rPr>
                  </w:pPr>
                  <w:ins w:id="479" w:author="Martin Chemnitz Mortensen" w:date="2018-10-03T17:14:00Z">
                    <w:r w:rsidRPr="00A720B5">
                      <w:rPr>
                        <w:rFonts w:ascii="Tahoma" w:eastAsia="Times New Roman" w:hAnsi="Tahoma" w:cs="Tahoma"/>
                        <w:color w:val="000000"/>
                        <w:sz w:val="19"/>
                        <w:szCs w:val="19"/>
                        <w:lang w:eastAsia="da-DK"/>
                      </w:rPr>
                      <w:t>5 %</w:t>
                    </w:r>
                  </w:ins>
                </w:p>
              </w:tc>
              <w:tc>
                <w:tcPr>
                  <w:tcW w:w="1276" w:type="dxa"/>
                  <w:tcBorders>
                    <w:top w:val="single" w:sz="8" w:space="0" w:color="000000"/>
                    <w:left w:val="single" w:sz="8" w:space="0" w:color="000000"/>
                    <w:bottom w:val="single" w:sz="8" w:space="0" w:color="000000"/>
                    <w:right w:val="single" w:sz="8" w:space="0" w:color="000000"/>
                  </w:tcBorders>
                  <w:hideMark/>
                  <w:tcPrChange w:id="480"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hideMark/>
                    </w:tcPr>
                  </w:tcPrChange>
                </w:tcPr>
                <w:p w14:paraId="3282AFB9" w14:textId="6D2CE264"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5 %</w:t>
                  </w:r>
                </w:p>
              </w:tc>
            </w:tr>
            <w:tr w:rsidR="00214637" w:rsidRPr="00A720B5" w14:paraId="35660CB2" w14:textId="77777777" w:rsidTr="00214637">
              <w:trPr>
                <w:trHeight w:val="145"/>
                <w:trPrChange w:id="481" w:author="Martin Chemnitz Mortensen" w:date="2018-10-03T17:15:00Z">
                  <w:trPr>
                    <w:trHeight w:val="145"/>
                  </w:trPr>
                </w:trPrChange>
              </w:trPr>
              <w:tc>
                <w:tcPr>
                  <w:tcW w:w="4847" w:type="dxa"/>
                  <w:tcBorders>
                    <w:top w:val="single" w:sz="8" w:space="0" w:color="000000"/>
                    <w:left w:val="single" w:sz="8" w:space="0" w:color="000000"/>
                    <w:bottom w:val="single" w:sz="8" w:space="0" w:color="000000"/>
                    <w:right w:val="single" w:sz="8" w:space="0" w:color="000000"/>
                  </w:tcBorders>
                  <w:hideMark/>
                  <w:tcPrChange w:id="482" w:author="Martin Chemnitz Mortensen" w:date="2018-10-03T17:15:00Z">
                    <w:tcPr>
                      <w:tcW w:w="4847" w:type="dxa"/>
                      <w:tcBorders>
                        <w:top w:val="single" w:sz="8" w:space="0" w:color="000000"/>
                        <w:left w:val="single" w:sz="8" w:space="0" w:color="000000"/>
                        <w:bottom w:val="single" w:sz="8" w:space="0" w:color="000000"/>
                        <w:right w:val="single" w:sz="8" w:space="0" w:color="000000"/>
                      </w:tcBorders>
                      <w:hideMark/>
                    </w:tcPr>
                  </w:tcPrChange>
                </w:tcPr>
                <w:p w14:paraId="2FAF3719" w14:textId="136964E5"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Dybvandsrejer i Ska</w:t>
                  </w:r>
                  <w:r>
                    <w:rPr>
                      <w:rFonts w:ascii="Tahoma" w:eastAsia="Times New Roman" w:hAnsi="Tahoma" w:cs="Tahoma"/>
                      <w:color w:val="000000"/>
                      <w:sz w:val="19"/>
                      <w:szCs w:val="19"/>
                      <w:lang w:eastAsia="da-DK"/>
                    </w:rPr>
                    <w:t>g</w:t>
                  </w:r>
                  <w:r w:rsidRPr="00A720B5">
                    <w:rPr>
                      <w:rFonts w:ascii="Tahoma" w:eastAsia="Times New Roman" w:hAnsi="Tahoma" w:cs="Tahoma"/>
                      <w:color w:val="000000"/>
                      <w:sz w:val="19"/>
                      <w:szCs w:val="19"/>
                      <w:lang w:eastAsia="da-DK"/>
                    </w:rPr>
                    <w:t>errak, Kattegat og Bælterne</w:t>
                  </w:r>
                </w:p>
              </w:tc>
              <w:tc>
                <w:tcPr>
                  <w:tcW w:w="1522" w:type="dxa"/>
                  <w:tcBorders>
                    <w:top w:val="single" w:sz="8" w:space="0" w:color="000000"/>
                    <w:left w:val="single" w:sz="8" w:space="0" w:color="000000"/>
                    <w:bottom w:val="single" w:sz="8" w:space="0" w:color="000000"/>
                    <w:right w:val="single" w:sz="8" w:space="0" w:color="000000"/>
                  </w:tcBorders>
                  <w:hideMark/>
                  <w:tcPrChange w:id="483" w:author="Martin Chemnitz Mortensen" w:date="2018-10-03T17:15:00Z">
                    <w:tcPr>
                      <w:tcW w:w="1522" w:type="dxa"/>
                      <w:tcBorders>
                        <w:top w:val="single" w:sz="8" w:space="0" w:color="000000"/>
                        <w:left w:val="single" w:sz="8" w:space="0" w:color="000000"/>
                        <w:bottom w:val="single" w:sz="8" w:space="0" w:color="000000"/>
                        <w:right w:val="single" w:sz="8" w:space="0" w:color="000000"/>
                      </w:tcBorders>
                      <w:hideMark/>
                    </w:tcPr>
                  </w:tcPrChange>
                </w:tcPr>
                <w:p w14:paraId="6FE18AB4" w14:textId="36747F27" w:rsidR="00214637" w:rsidRPr="00A720B5" w:rsidRDefault="00214637" w:rsidP="00214637">
                  <w:pPr>
                    <w:spacing w:line="240" w:lineRule="auto"/>
                    <w:rPr>
                      <w:rFonts w:ascii="Tahoma" w:eastAsia="Times New Roman" w:hAnsi="Tahoma" w:cs="Tahoma"/>
                      <w:color w:val="000000"/>
                      <w:sz w:val="19"/>
                      <w:szCs w:val="19"/>
                      <w:lang w:eastAsia="da-DK"/>
                    </w:rPr>
                  </w:pPr>
                  <w:del w:id="484" w:author="Martin Chemnitz Mortensen" w:date="2018-09-05T15:32:00Z">
                    <w:r w:rsidRPr="00A720B5" w:rsidDel="00347201">
                      <w:rPr>
                        <w:rFonts w:ascii="Tahoma" w:eastAsia="Times New Roman" w:hAnsi="Tahoma" w:cs="Tahoma"/>
                        <w:color w:val="000000"/>
                        <w:sz w:val="19"/>
                        <w:szCs w:val="19"/>
                        <w:lang w:eastAsia="da-DK"/>
                      </w:rPr>
                      <w:delText xml:space="preserve">10 </w:delText>
                    </w:r>
                  </w:del>
                  <w:ins w:id="485" w:author="Martin Chemnitz Mortensen" w:date="2018-09-05T15:32:00Z">
                    <w:r>
                      <w:rPr>
                        <w:rFonts w:ascii="Tahoma" w:eastAsia="Times New Roman" w:hAnsi="Tahoma" w:cs="Tahoma"/>
                        <w:color w:val="000000"/>
                        <w:sz w:val="19"/>
                        <w:szCs w:val="19"/>
                        <w:lang w:eastAsia="da-DK"/>
                      </w:rPr>
                      <w:t>15</w:t>
                    </w:r>
                    <w:r w:rsidRPr="00A720B5">
                      <w:rPr>
                        <w:rFonts w:ascii="Tahoma" w:eastAsia="Times New Roman" w:hAnsi="Tahoma" w:cs="Tahoma"/>
                        <w:color w:val="000000"/>
                        <w:sz w:val="19"/>
                        <w:szCs w:val="19"/>
                        <w:lang w:eastAsia="da-DK"/>
                      </w:rPr>
                      <w:t xml:space="preserve"> </w:t>
                    </w:r>
                  </w:ins>
                  <w:r w:rsidRPr="00A720B5">
                    <w:rPr>
                      <w:rFonts w:ascii="Tahoma" w:eastAsia="Times New Roman" w:hAnsi="Tahoma" w:cs="Tahoma"/>
                      <w:color w:val="000000"/>
                      <w:sz w:val="19"/>
                      <w:szCs w:val="19"/>
                      <w:lang w:eastAsia="da-DK"/>
                    </w:rPr>
                    <w:t>%</w:t>
                  </w:r>
                </w:p>
              </w:tc>
              <w:tc>
                <w:tcPr>
                  <w:tcW w:w="1701" w:type="dxa"/>
                  <w:tcBorders>
                    <w:top w:val="single" w:sz="8" w:space="0" w:color="000000"/>
                    <w:left w:val="single" w:sz="8" w:space="0" w:color="000000"/>
                    <w:bottom w:val="single" w:sz="8" w:space="0" w:color="000000"/>
                    <w:right w:val="single" w:sz="8" w:space="0" w:color="000000"/>
                  </w:tcBorders>
                  <w:tcPrChange w:id="486"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tcPr>
                  </w:tcPrChange>
                </w:tcPr>
                <w:p w14:paraId="28C372FA" w14:textId="7A4A7678" w:rsidR="00214637" w:rsidRPr="00A720B5" w:rsidDel="00347201" w:rsidRDefault="00214637" w:rsidP="00214637">
                  <w:pPr>
                    <w:spacing w:line="240" w:lineRule="auto"/>
                    <w:rPr>
                      <w:ins w:id="487" w:author="Martin Chemnitz Mortensen" w:date="2018-10-03T17:14:00Z"/>
                      <w:rFonts w:ascii="Tahoma" w:eastAsia="Times New Roman" w:hAnsi="Tahoma" w:cs="Tahoma"/>
                      <w:color w:val="000000"/>
                      <w:sz w:val="19"/>
                      <w:szCs w:val="19"/>
                      <w:lang w:eastAsia="da-DK"/>
                    </w:rPr>
                  </w:pPr>
                  <w:ins w:id="488" w:author="Martin Chemnitz Mortensen" w:date="2018-10-03T17:14:00Z">
                    <w:r w:rsidRPr="00A720B5" w:rsidDel="00347201">
                      <w:rPr>
                        <w:rFonts w:ascii="Tahoma" w:eastAsia="Times New Roman" w:hAnsi="Tahoma" w:cs="Tahoma"/>
                        <w:color w:val="000000"/>
                        <w:sz w:val="19"/>
                        <w:szCs w:val="19"/>
                        <w:lang w:eastAsia="da-DK"/>
                      </w:rPr>
                      <w:t xml:space="preserve">10 </w:t>
                    </w:r>
                    <w:r>
                      <w:rPr>
                        <w:rFonts w:ascii="Tahoma" w:eastAsia="Times New Roman" w:hAnsi="Tahoma" w:cs="Tahoma"/>
                        <w:color w:val="000000"/>
                        <w:sz w:val="19"/>
                        <w:szCs w:val="19"/>
                        <w:lang w:eastAsia="da-DK"/>
                      </w:rPr>
                      <w:t>20</w:t>
                    </w:r>
                    <w:r w:rsidRPr="00A720B5">
                      <w:rPr>
                        <w:rFonts w:ascii="Tahoma" w:eastAsia="Times New Roman" w:hAnsi="Tahoma" w:cs="Tahoma"/>
                        <w:color w:val="000000"/>
                        <w:sz w:val="19"/>
                        <w:szCs w:val="19"/>
                        <w:lang w:eastAsia="da-DK"/>
                      </w:rPr>
                      <w:t xml:space="preserve"> %</w:t>
                    </w:r>
                  </w:ins>
                </w:p>
              </w:tc>
              <w:tc>
                <w:tcPr>
                  <w:tcW w:w="1276" w:type="dxa"/>
                  <w:tcBorders>
                    <w:top w:val="single" w:sz="8" w:space="0" w:color="000000"/>
                    <w:left w:val="single" w:sz="8" w:space="0" w:color="000000"/>
                    <w:bottom w:val="single" w:sz="8" w:space="0" w:color="000000"/>
                    <w:right w:val="single" w:sz="8" w:space="0" w:color="000000"/>
                  </w:tcBorders>
                  <w:hideMark/>
                  <w:tcPrChange w:id="489"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hideMark/>
                    </w:tcPr>
                  </w:tcPrChange>
                </w:tcPr>
                <w:p w14:paraId="3A930650" w14:textId="15102E0D" w:rsidR="00214637" w:rsidRPr="00A720B5" w:rsidRDefault="00214637" w:rsidP="00214637">
                  <w:pPr>
                    <w:spacing w:line="240" w:lineRule="auto"/>
                    <w:rPr>
                      <w:rFonts w:ascii="Tahoma" w:eastAsia="Times New Roman" w:hAnsi="Tahoma" w:cs="Tahoma"/>
                      <w:color w:val="000000"/>
                      <w:sz w:val="19"/>
                      <w:szCs w:val="19"/>
                      <w:lang w:eastAsia="da-DK"/>
                    </w:rPr>
                  </w:pPr>
                  <w:del w:id="490" w:author="Martin Chemnitz Mortensen" w:date="2018-09-05T15:32:00Z">
                    <w:r w:rsidRPr="00A720B5" w:rsidDel="00347201">
                      <w:rPr>
                        <w:rFonts w:ascii="Tahoma" w:eastAsia="Times New Roman" w:hAnsi="Tahoma" w:cs="Tahoma"/>
                        <w:color w:val="000000"/>
                        <w:sz w:val="19"/>
                        <w:szCs w:val="19"/>
                        <w:lang w:eastAsia="da-DK"/>
                      </w:rPr>
                      <w:delText xml:space="preserve">10 </w:delText>
                    </w:r>
                  </w:del>
                  <w:ins w:id="491" w:author="Martin Chemnitz Mortensen" w:date="2018-09-05T15:32:00Z">
                    <w:r>
                      <w:rPr>
                        <w:rFonts w:ascii="Tahoma" w:eastAsia="Times New Roman" w:hAnsi="Tahoma" w:cs="Tahoma"/>
                        <w:color w:val="000000"/>
                        <w:sz w:val="19"/>
                        <w:szCs w:val="19"/>
                        <w:lang w:eastAsia="da-DK"/>
                      </w:rPr>
                      <w:t>20</w:t>
                    </w:r>
                    <w:r w:rsidRPr="00A720B5">
                      <w:rPr>
                        <w:rFonts w:ascii="Tahoma" w:eastAsia="Times New Roman" w:hAnsi="Tahoma" w:cs="Tahoma"/>
                        <w:color w:val="000000"/>
                        <w:sz w:val="19"/>
                        <w:szCs w:val="19"/>
                        <w:lang w:eastAsia="da-DK"/>
                      </w:rPr>
                      <w:t xml:space="preserve"> </w:t>
                    </w:r>
                  </w:ins>
                  <w:r w:rsidRPr="00A720B5">
                    <w:rPr>
                      <w:rFonts w:ascii="Tahoma" w:eastAsia="Times New Roman" w:hAnsi="Tahoma" w:cs="Tahoma"/>
                      <w:color w:val="000000"/>
                      <w:sz w:val="19"/>
                      <w:szCs w:val="19"/>
                      <w:lang w:eastAsia="da-DK"/>
                    </w:rPr>
                    <w:t>%</w:t>
                  </w:r>
                </w:p>
              </w:tc>
            </w:tr>
            <w:tr w:rsidR="00214637" w:rsidRPr="00A720B5" w14:paraId="2E4EBEAA" w14:textId="77777777" w:rsidTr="00214637">
              <w:trPr>
                <w:trHeight w:val="150"/>
                <w:trPrChange w:id="492" w:author="Martin Chemnitz Mortensen" w:date="2018-10-03T17:15:00Z">
                  <w:trPr>
                    <w:trHeight w:val="150"/>
                  </w:trPr>
                </w:trPrChange>
              </w:trPr>
              <w:tc>
                <w:tcPr>
                  <w:tcW w:w="4847" w:type="dxa"/>
                  <w:tcBorders>
                    <w:top w:val="single" w:sz="8" w:space="0" w:color="000000"/>
                    <w:left w:val="single" w:sz="8" w:space="0" w:color="000000"/>
                    <w:bottom w:val="single" w:sz="8" w:space="0" w:color="000000"/>
                    <w:right w:val="single" w:sz="8" w:space="0" w:color="000000"/>
                  </w:tcBorders>
                  <w:hideMark/>
                  <w:tcPrChange w:id="493" w:author="Martin Chemnitz Mortensen" w:date="2018-10-03T17:15:00Z">
                    <w:tcPr>
                      <w:tcW w:w="4847" w:type="dxa"/>
                      <w:tcBorders>
                        <w:top w:val="single" w:sz="8" w:space="0" w:color="000000"/>
                        <w:left w:val="single" w:sz="8" w:space="0" w:color="000000"/>
                        <w:bottom w:val="single" w:sz="8" w:space="0" w:color="000000"/>
                        <w:right w:val="single" w:sz="8" w:space="0" w:color="000000"/>
                      </w:tcBorders>
                      <w:hideMark/>
                    </w:tcPr>
                  </w:tcPrChange>
                </w:tcPr>
                <w:p w14:paraId="2701D624" w14:textId="77777777"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Dybvandsrejer i Nordsøen (EU-farvande)</w:t>
                  </w:r>
                </w:p>
              </w:tc>
              <w:tc>
                <w:tcPr>
                  <w:tcW w:w="1522" w:type="dxa"/>
                  <w:tcBorders>
                    <w:top w:val="single" w:sz="8" w:space="0" w:color="000000"/>
                    <w:left w:val="single" w:sz="8" w:space="0" w:color="000000"/>
                    <w:bottom w:val="single" w:sz="8" w:space="0" w:color="000000"/>
                    <w:right w:val="single" w:sz="8" w:space="0" w:color="000000"/>
                  </w:tcBorders>
                  <w:hideMark/>
                  <w:tcPrChange w:id="494" w:author="Martin Chemnitz Mortensen" w:date="2018-10-03T17:15:00Z">
                    <w:tcPr>
                      <w:tcW w:w="1522" w:type="dxa"/>
                      <w:tcBorders>
                        <w:top w:val="single" w:sz="8" w:space="0" w:color="000000"/>
                        <w:left w:val="single" w:sz="8" w:space="0" w:color="000000"/>
                        <w:bottom w:val="single" w:sz="8" w:space="0" w:color="000000"/>
                        <w:right w:val="single" w:sz="8" w:space="0" w:color="000000"/>
                      </w:tcBorders>
                      <w:hideMark/>
                    </w:tcPr>
                  </w:tcPrChange>
                </w:tcPr>
                <w:p w14:paraId="0C80F5E1" w14:textId="0300D449" w:rsidR="00214637" w:rsidRPr="00A720B5" w:rsidRDefault="00214637" w:rsidP="00214637">
                  <w:pPr>
                    <w:spacing w:line="240" w:lineRule="auto"/>
                    <w:rPr>
                      <w:rFonts w:ascii="Tahoma" w:eastAsia="Times New Roman" w:hAnsi="Tahoma" w:cs="Tahoma"/>
                      <w:color w:val="000000"/>
                      <w:sz w:val="19"/>
                      <w:szCs w:val="19"/>
                      <w:lang w:eastAsia="da-DK"/>
                    </w:rPr>
                  </w:pPr>
                  <w:del w:id="495" w:author="Martin Chemnitz Mortensen" w:date="2018-09-05T15:33:00Z">
                    <w:r w:rsidRPr="00A720B5" w:rsidDel="00347201">
                      <w:rPr>
                        <w:rFonts w:ascii="Tahoma" w:eastAsia="Times New Roman" w:hAnsi="Tahoma" w:cs="Tahoma"/>
                        <w:color w:val="000000"/>
                        <w:sz w:val="19"/>
                        <w:szCs w:val="19"/>
                        <w:lang w:eastAsia="da-DK"/>
                      </w:rPr>
                      <w:delText xml:space="preserve">10 </w:delText>
                    </w:r>
                  </w:del>
                  <w:ins w:id="496" w:author="Martin Chemnitz Mortensen" w:date="2018-09-05T15:33:00Z">
                    <w:r>
                      <w:rPr>
                        <w:rFonts w:ascii="Tahoma" w:eastAsia="Times New Roman" w:hAnsi="Tahoma" w:cs="Tahoma"/>
                        <w:color w:val="000000"/>
                        <w:sz w:val="19"/>
                        <w:szCs w:val="19"/>
                        <w:lang w:eastAsia="da-DK"/>
                      </w:rPr>
                      <w:t>15</w:t>
                    </w:r>
                    <w:r w:rsidRPr="00A720B5">
                      <w:rPr>
                        <w:rFonts w:ascii="Tahoma" w:eastAsia="Times New Roman" w:hAnsi="Tahoma" w:cs="Tahoma"/>
                        <w:color w:val="000000"/>
                        <w:sz w:val="19"/>
                        <w:szCs w:val="19"/>
                        <w:lang w:eastAsia="da-DK"/>
                      </w:rPr>
                      <w:t xml:space="preserve"> </w:t>
                    </w:r>
                  </w:ins>
                  <w:r w:rsidRPr="00A720B5">
                    <w:rPr>
                      <w:rFonts w:ascii="Tahoma" w:eastAsia="Times New Roman" w:hAnsi="Tahoma" w:cs="Tahoma"/>
                      <w:color w:val="000000"/>
                      <w:sz w:val="19"/>
                      <w:szCs w:val="19"/>
                      <w:lang w:eastAsia="da-DK"/>
                    </w:rPr>
                    <w:t>%</w:t>
                  </w:r>
                </w:p>
              </w:tc>
              <w:tc>
                <w:tcPr>
                  <w:tcW w:w="1701" w:type="dxa"/>
                  <w:tcBorders>
                    <w:top w:val="single" w:sz="8" w:space="0" w:color="000000"/>
                    <w:left w:val="single" w:sz="8" w:space="0" w:color="000000"/>
                    <w:bottom w:val="single" w:sz="8" w:space="0" w:color="000000"/>
                    <w:right w:val="single" w:sz="8" w:space="0" w:color="000000"/>
                  </w:tcBorders>
                  <w:tcPrChange w:id="497"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tcPr>
                  </w:tcPrChange>
                </w:tcPr>
                <w:p w14:paraId="4EF456AE" w14:textId="15AFC4F8" w:rsidR="00214637" w:rsidRPr="00A720B5" w:rsidDel="00347201" w:rsidRDefault="00214637" w:rsidP="00214637">
                  <w:pPr>
                    <w:spacing w:line="240" w:lineRule="auto"/>
                    <w:rPr>
                      <w:ins w:id="498" w:author="Martin Chemnitz Mortensen" w:date="2018-10-03T17:14:00Z"/>
                      <w:rFonts w:ascii="Tahoma" w:eastAsia="Times New Roman" w:hAnsi="Tahoma" w:cs="Tahoma"/>
                      <w:color w:val="000000"/>
                      <w:sz w:val="19"/>
                      <w:szCs w:val="19"/>
                      <w:lang w:eastAsia="da-DK"/>
                    </w:rPr>
                  </w:pPr>
                  <w:ins w:id="499" w:author="Martin Chemnitz Mortensen" w:date="2018-10-03T17:14:00Z">
                    <w:r w:rsidRPr="00A720B5" w:rsidDel="00347201">
                      <w:rPr>
                        <w:rFonts w:ascii="Tahoma" w:eastAsia="Times New Roman" w:hAnsi="Tahoma" w:cs="Tahoma"/>
                        <w:color w:val="000000"/>
                        <w:sz w:val="19"/>
                        <w:szCs w:val="19"/>
                        <w:lang w:eastAsia="da-DK"/>
                      </w:rPr>
                      <w:t xml:space="preserve">10 </w:t>
                    </w:r>
                    <w:r>
                      <w:rPr>
                        <w:rFonts w:ascii="Tahoma" w:eastAsia="Times New Roman" w:hAnsi="Tahoma" w:cs="Tahoma"/>
                        <w:color w:val="000000"/>
                        <w:sz w:val="19"/>
                        <w:szCs w:val="19"/>
                        <w:lang w:eastAsia="da-DK"/>
                      </w:rPr>
                      <w:t>20</w:t>
                    </w:r>
                    <w:r w:rsidRPr="00A720B5">
                      <w:rPr>
                        <w:rFonts w:ascii="Tahoma" w:eastAsia="Times New Roman" w:hAnsi="Tahoma" w:cs="Tahoma"/>
                        <w:color w:val="000000"/>
                        <w:sz w:val="19"/>
                        <w:szCs w:val="19"/>
                        <w:lang w:eastAsia="da-DK"/>
                      </w:rPr>
                      <w:t xml:space="preserve"> %</w:t>
                    </w:r>
                  </w:ins>
                </w:p>
              </w:tc>
              <w:tc>
                <w:tcPr>
                  <w:tcW w:w="1276" w:type="dxa"/>
                  <w:tcBorders>
                    <w:top w:val="single" w:sz="8" w:space="0" w:color="000000"/>
                    <w:left w:val="single" w:sz="8" w:space="0" w:color="000000"/>
                    <w:bottom w:val="single" w:sz="8" w:space="0" w:color="000000"/>
                    <w:right w:val="single" w:sz="8" w:space="0" w:color="000000"/>
                  </w:tcBorders>
                  <w:hideMark/>
                  <w:tcPrChange w:id="500"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hideMark/>
                    </w:tcPr>
                  </w:tcPrChange>
                </w:tcPr>
                <w:p w14:paraId="4A656133" w14:textId="6D1EBAE2" w:rsidR="00214637" w:rsidRPr="00A720B5" w:rsidRDefault="00214637" w:rsidP="00214637">
                  <w:pPr>
                    <w:spacing w:line="240" w:lineRule="auto"/>
                    <w:rPr>
                      <w:rFonts w:ascii="Tahoma" w:eastAsia="Times New Roman" w:hAnsi="Tahoma" w:cs="Tahoma"/>
                      <w:color w:val="000000"/>
                      <w:sz w:val="19"/>
                      <w:szCs w:val="19"/>
                      <w:lang w:eastAsia="da-DK"/>
                    </w:rPr>
                  </w:pPr>
                  <w:del w:id="501" w:author="Martin Chemnitz Mortensen" w:date="2018-09-05T15:32:00Z">
                    <w:r w:rsidRPr="00A720B5" w:rsidDel="00347201">
                      <w:rPr>
                        <w:rFonts w:ascii="Tahoma" w:eastAsia="Times New Roman" w:hAnsi="Tahoma" w:cs="Tahoma"/>
                        <w:color w:val="000000"/>
                        <w:sz w:val="19"/>
                        <w:szCs w:val="19"/>
                        <w:lang w:eastAsia="da-DK"/>
                      </w:rPr>
                      <w:delText xml:space="preserve">10 </w:delText>
                    </w:r>
                  </w:del>
                  <w:ins w:id="502" w:author="Martin Chemnitz Mortensen" w:date="2018-09-05T15:32:00Z">
                    <w:r>
                      <w:rPr>
                        <w:rFonts w:ascii="Tahoma" w:eastAsia="Times New Roman" w:hAnsi="Tahoma" w:cs="Tahoma"/>
                        <w:color w:val="000000"/>
                        <w:sz w:val="19"/>
                        <w:szCs w:val="19"/>
                        <w:lang w:eastAsia="da-DK"/>
                      </w:rPr>
                      <w:t>20</w:t>
                    </w:r>
                    <w:r w:rsidRPr="00A720B5">
                      <w:rPr>
                        <w:rFonts w:ascii="Tahoma" w:eastAsia="Times New Roman" w:hAnsi="Tahoma" w:cs="Tahoma"/>
                        <w:color w:val="000000"/>
                        <w:sz w:val="19"/>
                        <w:szCs w:val="19"/>
                        <w:lang w:eastAsia="da-DK"/>
                      </w:rPr>
                      <w:t xml:space="preserve"> </w:t>
                    </w:r>
                  </w:ins>
                  <w:r w:rsidRPr="00A720B5">
                    <w:rPr>
                      <w:rFonts w:ascii="Tahoma" w:eastAsia="Times New Roman" w:hAnsi="Tahoma" w:cs="Tahoma"/>
                      <w:color w:val="000000"/>
                      <w:sz w:val="19"/>
                      <w:szCs w:val="19"/>
                      <w:lang w:eastAsia="da-DK"/>
                    </w:rPr>
                    <w:t>%</w:t>
                  </w:r>
                </w:p>
              </w:tc>
            </w:tr>
            <w:tr w:rsidR="00214637" w:rsidRPr="00A720B5" w14:paraId="2A631CAD" w14:textId="77777777" w:rsidTr="00214637">
              <w:trPr>
                <w:trHeight w:val="153"/>
                <w:trPrChange w:id="503" w:author="Martin Chemnitz Mortensen" w:date="2018-10-03T17:15:00Z">
                  <w:trPr>
                    <w:trHeight w:val="153"/>
                  </w:trPr>
                </w:trPrChange>
              </w:trPr>
              <w:tc>
                <w:tcPr>
                  <w:tcW w:w="4847" w:type="dxa"/>
                  <w:tcBorders>
                    <w:top w:val="single" w:sz="8" w:space="0" w:color="000000"/>
                    <w:left w:val="single" w:sz="8" w:space="0" w:color="000000"/>
                    <w:bottom w:val="single" w:sz="8" w:space="0" w:color="000000"/>
                    <w:right w:val="single" w:sz="8" w:space="0" w:color="000000"/>
                  </w:tcBorders>
                  <w:hideMark/>
                  <w:tcPrChange w:id="504" w:author="Martin Chemnitz Mortensen" w:date="2018-10-03T17:15:00Z">
                    <w:tcPr>
                      <w:tcW w:w="4847" w:type="dxa"/>
                      <w:tcBorders>
                        <w:top w:val="single" w:sz="8" w:space="0" w:color="000000"/>
                        <w:left w:val="single" w:sz="8" w:space="0" w:color="000000"/>
                        <w:bottom w:val="single" w:sz="8" w:space="0" w:color="000000"/>
                        <w:right w:val="single" w:sz="8" w:space="0" w:color="000000"/>
                      </w:tcBorders>
                      <w:hideMark/>
                    </w:tcPr>
                  </w:tcPrChange>
                </w:tcPr>
                <w:p w14:paraId="1DF55122" w14:textId="77777777"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Dybvandsrejer i Nordsøen (norsk zone)</w:t>
                  </w:r>
                </w:p>
              </w:tc>
              <w:tc>
                <w:tcPr>
                  <w:tcW w:w="1522" w:type="dxa"/>
                  <w:tcBorders>
                    <w:top w:val="single" w:sz="8" w:space="0" w:color="000000"/>
                    <w:left w:val="single" w:sz="8" w:space="0" w:color="000000"/>
                    <w:bottom w:val="single" w:sz="8" w:space="0" w:color="000000"/>
                    <w:right w:val="single" w:sz="8" w:space="0" w:color="000000"/>
                  </w:tcBorders>
                  <w:hideMark/>
                  <w:tcPrChange w:id="505" w:author="Martin Chemnitz Mortensen" w:date="2018-10-03T17:15:00Z">
                    <w:tcPr>
                      <w:tcW w:w="1522" w:type="dxa"/>
                      <w:tcBorders>
                        <w:top w:val="single" w:sz="8" w:space="0" w:color="000000"/>
                        <w:left w:val="single" w:sz="8" w:space="0" w:color="000000"/>
                        <w:bottom w:val="single" w:sz="8" w:space="0" w:color="000000"/>
                        <w:right w:val="single" w:sz="8" w:space="0" w:color="000000"/>
                      </w:tcBorders>
                      <w:hideMark/>
                    </w:tcPr>
                  </w:tcPrChange>
                </w:tcPr>
                <w:p w14:paraId="673642DE" w14:textId="0E8887DB" w:rsidR="00214637" w:rsidRPr="00A720B5" w:rsidRDefault="00214637" w:rsidP="00214637">
                  <w:pPr>
                    <w:spacing w:line="240" w:lineRule="auto"/>
                    <w:rPr>
                      <w:rFonts w:ascii="Tahoma" w:eastAsia="Times New Roman" w:hAnsi="Tahoma" w:cs="Tahoma"/>
                      <w:color w:val="000000"/>
                      <w:sz w:val="19"/>
                      <w:szCs w:val="19"/>
                      <w:lang w:eastAsia="da-DK"/>
                    </w:rPr>
                  </w:pPr>
                  <w:del w:id="506" w:author="Martin Chemnitz Mortensen" w:date="2018-09-05T15:33:00Z">
                    <w:r w:rsidRPr="00A720B5" w:rsidDel="00347201">
                      <w:rPr>
                        <w:rFonts w:ascii="Tahoma" w:eastAsia="Times New Roman" w:hAnsi="Tahoma" w:cs="Tahoma"/>
                        <w:color w:val="000000"/>
                        <w:sz w:val="19"/>
                        <w:szCs w:val="19"/>
                        <w:lang w:eastAsia="da-DK"/>
                      </w:rPr>
                      <w:delText xml:space="preserve">10 </w:delText>
                    </w:r>
                  </w:del>
                  <w:ins w:id="507" w:author="Martin Chemnitz Mortensen" w:date="2018-09-05T15:33:00Z">
                    <w:r>
                      <w:rPr>
                        <w:rFonts w:ascii="Tahoma" w:eastAsia="Times New Roman" w:hAnsi="Tahoma" w:cs="Tahoma"/>
                        <w:color w:val="000000"/>
                        <w:sz w:val="19"/>
                        <w:szCs w:val="19"/>
                        <w:lang w:eastAsia="da-DK"/>
                      </w:rPr>
                      <w:t>15</w:t>
                    </w:r>
                    <w:r w:rsidRPr="00A720B5">
                      <w:rPr>
                        <w:rFonts w:ascii="Tahoma" w:eastAsia="Times New Roman" w:hAnsi="Tahoma" w:cs="Tahoma"/>
                        <w:color w:val="000000"/>
                        <w:sz w:val="19"/>
                        <w:szCs w:val="19"/>
                        <w:lang w:eastAsia="da-DK"/>
                      </w:rPr>
                      <w:t xml:space="preserve"> </w:t>
                    </w:r>
                  </w:ins>
                  <w:r w:rsidRPr="00A720B5">
                    <w:rPr>
                      <w:rFonts w:ascii="Tahoma" w:eastAsia="Times New Roman" w:hAnsi="Tahoma" w:cs="Tahoma"/>
                      <w:color w:val="000000"/>
                      <w:sz w:val="19"/>
                      <w:szCs w:val="19"/>
                      <w:lang w:eastAsia="da-DK"/>
                    </w:rPr>
                    <w:t>%</w:t>
                  </w:r>
                </w:p>
              </w:tc>
              <w:tc>
                <w:tcPr>
                  <w:tcW w:w="1701" w:type="dxa"/>
                  <w:tcBorders>
                    <w:top w:val="single" w:sz="8" w:space="0" w:color="000000"/>
                    <w:left w:val="single" w:sz="8" w:space="0" w:color="000000"/>
                    <w:bottom w:val="single" w:sz="8" w:space="0" w:color="000000"/>
                    <w:right w:val="single" w:sz="8" w:space="0" w:color="000000"/>
                  </w:tcBorders>
                  <w:tcPrChange w:id="508"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tcPr>
                  </w:tcPrChange>
                </w:tcPr>
                <w:p w14:paraId="48CDB961" w14:textId="13241CD0" w:rsidR="00214637" w:rsidRPr="00A720B5" w:rsidDel="00347201" w:rsidRDefault="00214637" w:rsidP="00214637">
                  <w:pPr>
                    <w:spacing w:line="240" w:lineRule="auto"/>
                    <w:rPr>
                      <w:ins w:id="509" w:author="Martin Chemnitz Mortensen" w:date="2018-10-03T17:14:00Z"/>
                      <w:rFonts w:ascii="Tahoma" w:eastAsia="Times New Roman" w:hAnsi="Tahoma" w:cs="Tahoma"/>
                      <w:color w:val="000000"/>
                      <w:sz w:val="19"/>
                      <w:szCs w:val="19"/>
                      <w:lang w:eastAsia="da-DK"/>
                    </w:rPr>
                  </w:pPr>
                  <w:ins w:id="510" w:author="Martin Chemnitz Mortensen" w:date="2018-10-03T17:14:00Z">
                    <w:r w:rsidRPr="00A720B5" w:rsidDel="00347201">
                      <w:rPr>
                        <w:rFonts w:ascii="Tahoma" w:eastAsia="Times New Roman" w:hAnsi="Tahoma" w:cs="Tahoma"/>
                        <w:color w:val="000000"/>
                        <w:sz w:val="19"/>
                        <w:szCs w:val="19"/>
                        <w:lang w:eastAsia="da-DK"/>
                      </w:rPr>
                      <w:t xml:space="preserve">10 </w:t>
                    </w:r>
                    <w:r>
                      <w:rPr>
                        <w:rFonts w:ascii="Tahoma" w:eastAsia="Times New Roman" w:hAnsi="Tahoma" w:cs="Tahoma"/>
                        <w:color w:val="000000"/>
                        <w:sz w:val="19"/>
                        <w:szCs w:val="19"/>
                        <w:lang w:eastAsia="da-DK"/>
                      </w:rPr>
                      <w:t>20</w:t>
                    </w:r>
                    <w:r w:rsidRPr="00A720B5">
                      <w:rPr>
                        <w:rFonts w:ascii="Tahoma" w:eastAsia="Times New Roman" w:hAnsi="Tahoma" w:cs="Tahoma"/>
                        <w:color w:val="000000"/>
                        <w:sz w:val="19"/>
                        <w:szCs w:val="19"/>
                        <w:lang w:eastAsia="da-DK"/>
                      </w:rPr>
                      <w:t xml:space="preserve"> %</w:t>
                    </w:r>
                  </w:ins>
                </w:p>
              </w:tc>
              <w:tc>
                <w:tcPr>
                  <w:tcW w:w="1276" w:type="dxa"/>
                  <w:tcBorders>
                    <w:top w:val="single" w:sz="8" w:space="0" w:color="000000"/>
                    <w:left w:val="single" w:sz="8" w:space="0" w:color="000000"/>
                    <w:bottom w:val="single" w:sz="8" w:space="0" w:color="000000"/>
                    <w:right w:val="single" w:sz="8" w:space="0" w:color="000000"/>
                  </w:tcBorders>
                  <w:hideMark/>
                  <w:tcPrChange w:id="511"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hideMark/>
                    </w:tcPr>
                  </w:tcPrChange>
                </w:tcPr>
                <w:p w14:paraId="27B01D5C" w14:textId="0EAE1E51" w:rsidR="00214637" w:rsidRPr="00A720B5" w:rsidRDefault="00214637" w:rsidP="00214637">
                  <w:pPr>
                    <w:spacing w:line="240" w:lineRule="auto"/>
                    <w:rPr>
                      <w:rFonts w:ascii="Tahoma" w:eastAsia="Times New Roman" w:hAnsi="Tahoma" w:cs="Tahoma"/>
                      <w:color w:val="000000"/>
                      <w:sz w:val="19"/>
                      <w:szCs w:val="19"/>
                      <w:lang w:eastAsia="da-DK"/>
                    </w:rPr>
                  </w:pPr>
                  <w:del w:id="512" w:author="Martin Chemnitz Mortensen" w:date="2018-09-05T15:33:00Z">
                    <w:r w:rsidRPr="00A720B5" w:rsidDel="00347201">
                      <w:rPr>
                        <w:rFonts w:ascii="Tahoma" w:eastAsia="Times New Roman" w:hAnsi="Tahoma" w:cs="Tahoma"/>
                        <w:color w:val="000000"/>
                        <w:sz w:val="19"/>
                        <w:szCs w:val="19"/>
                        <w:lang w:eastAsia="da-DK"/>
                      </w:rPr>
                      <w:delText xml:space="preserve">10 </w:delText>
                    </w:r>
                  </w:del>
                  <w:ins w:id="513" w:author="Martin Chemnitz Mortensen" w:date="2018-09-05T15:33:00Z">
                    <w:r>
                      <w:rPr>
                        <w:rFonts w:ascii="Tahoma" w:eastAsia="Times New Roman" w:hAnsi="Tahoma" w:cs="Tahoma"/>
                        <w:color w:val="000000"/>
                        <w:sz w:val="19"/>
                        <w:szCs w:val="19"/>
                        <w:lang w:eastAsia="da-DK"/>
                      </w:rPr>
                      <w:t>20</w:t>
                    </w:r>
                    <w:r w:rsidRPr="00A720B5">
                      <w:rPr>
                        <w:rFonts w:ascii="Tahoma" w:eastAsia="Times New Roman" w:hAnsi="Tahoma" w:cs="Tahoma"/>
                        <w:color w:val="000000"/>
                        <w:sz w:val="19"/>
                        <w:szCs w:val="19"/>
                        <w:lang w:eastAsia="da-DK"/>
                      </w:rPr>
                      <w:t xml:space="preserve"> </w:t>
                    </w:r>
                  </w:ins>
                  <w:r w:rsidRPr="00A720B5">
                    <w:rPr>
                      <w:rFonts w:ascii="Tahoma" w:eastAsia="Times New Roman" w:hAnsi="Tahoma" w:cs="Tahoma"/>
                      <w:color w:val="000000"/>
                      <w:sz w:val="19"/>
                      <w:szCs w:val="19"/>
                      <w:lang w:eastAsia="da-DK"/>
                    </w:rPr>
                    <w:t>%</w:t>
                  </w:r>
                </w:p>
              </w:tc>
            </w:tr>
            <w:tr w:rsidR="00214637" w:rsidRPr="00A720B5" w14:paraId="314B69A6" w14:textId="77777777" w:rsidTr="00214637">
              <w:trPr>
                <w:trHeight w:val="156"/>
                <w:trPrChange w:id="514" w:author="Martin Chemnitz Mortensen" w:date="2018-10-03T17:15:00Z">
                  <w:trPr>
                    <w:trHeight w:val="156"/>
                  </w:trPr>
                </w:trPrChange>
              </w:trPr>
              <w:tc>
                <w:tcPr>
                  <w:tcW w:w="4847" w:type="dxa"/>
                  <w:tcBorders>
                    <w:top w:val="single" w:sz="8" w:space="0" w:color="000000"/>
                    <w:left w:val="single" w:sz="8" w:space="0" w:color="000000"/>
                    <w:bottom w:val="single" w:sz="8" w:space="0" w:color="000000"/>
                    <w:right w:val="single" w:sz="8" w:space="0" w:color="000000"/>
                  </w:tcBorders>
                  <w:hideMark/>
                  <w:tcPrChange w:id="515" w:author="Martin Chemnitz Mortensen" w:date="2018-10-03T17:15:00Z">
                    <w:tcPr>
                      <w:tcW w:w="4847" w:type="dxa"/>
                      <w:tcBorders>
                        <w:top w:val="single" w:sz="8" w:space="0" w:color="000000"/>
                        <w:left w:val="single" w:sz="8" w:space="0" w:color="000000"/>
                        <w:bottom w:val="single" w:sz="8" w:space="0" w:color="000000"/>
                        <w:right w:val="single" w:sz="8" w:space="0" w:color="000000"/>
                      </w:tcBorders>
                      <w:hideMark/>
                    </w:tcPr>
                  </w:tcPrChange>
                </w:tcPr>
                <w:p w14:paraId="374FF2EA" w14:textId="77777777"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Kulmule i Nordsøen (EU-farvande)</w:t>
                  </w:r>
                </w:p>
              </w:tc>
              <w:tc>
                <w:tcPr>
                  <w:tcW w:w="1522" w:type="dxa"/>
                  <w:tcBorders>
                    <w:top w:val="single" w:sz="8" w:space="0" w:color="000000"/>
                    <w:left w:val="single" w:sz="8" w:space="0" w:color="000000"/>
                    <w:bottom w:val="single" w:sz="8" w:space="0" w:color="000000"/>
                    <w:right w:val="single" w:sz="8" w:space="0" w:color="000000"/>
                  </w:tcBorders>
                  <w:hideMark/>
                  <w:tcPrChange w:id="516" w:author="Martin Chemnitz Mortensen" w:date="2018-10-03T17:15:00Z">
                    <w:tcPr>
                      <w:tcW w:w="1522" w:type="dxa"/>
                      <w:tcBorders>
                        <w:top w:val="single" w:sz="8" w:space="0" w:color="000000"/>
                        <w:left w:val="single" w:sz="8" w:space="0" w:color="000000"/>
                        <w:bottom w:val="single" w:sz="8" w:space="0" w:color="000000"/>
                        <w:right w:val="single" w:sz="8" w:space="0" w:color="000000"/>
                      </w:tcBorders>
                      <w:hideMark/>
                    </w:tcPr>
                  </w:tcPrChange>
                </w:tcPr>
                <w:p w14:paraId="1126BB39" w14:textId="77777777"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10 %</w:t>
                  </w:r>
                </w:p>
              </w:tc>
              <w:tc>
                <w:tcPr>
                  <w:tcW w:w="1701" w:type="dxa"/>
                  <w:tcBorders>
                    <w:top w:val="single" w:sz="8" w:space="0" w:color="000000"/>
                    <w:left w:val="single" w:sz="8" w:space="0" w:color="000000"/>
                    <w:bottom w:val="single" w:sz="8" w:space="0" w:color="000000"/>
                    <w:right w:val="single" w:sz="8" w:space="0" w:color="000000"/>
                  </w:tcBorders>
                  <w:tcPrChange w:id="517"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tcPr>
                  </w:tcPrChange>
                </w:tcPr>
                <w:p w14:paraId="183FF863" w14:textId="6B720C4F" w:rsidR="00214637" w:rsidRPr="00A720B5" w:rsidRDefault="00214637" w:rsidP="00214637">
                  <w:pPr>
                    <w:spacing w:line="240" w:lineRule="auto"/>
                    <w:rPr>
                      <w:ins w:id="518" w:author="Martin Chemnitz Mortensen" w:date="2018-10-03T17:14:00Z"/>
                      <w:rFonts w:ascii="Tahoma" w:eastAsia="Times New Roman" w:hAnsi="Tahoma" w:cs="Tahoma"/>
                      <w:color w:val="000000"/>
                      <w:sz w:val="19"/>
                      <w:szCs w:val="19"/>
                      <w:lang w:eastAsia="da-DK"/>
                    </w:rPr>
                  </w:pPr>
                  <w:ins w:id="519" w:author="Martin Chemnitz Mortensen" w:date="2018-10-03T17:14:00Z">
                    <w:r w:rsidRPr="00A720B5">
                      <w:rPr>
                        <w:rFonts w:ascii="Tahoma" w:eastAsia="Times New Roman" w:hAnsi="Tahoma" w:cs="Tahoma"/>
                        <w:color w:val="000000"/>
                        <w:sz w:val="19"/>
                        <w:szCs w:val="19"/>
                        <w:lang w:eastAsia="da-DK"/>
                      </w:rPr>
                      <w:t>10 %</w:t>
                    </w:r>
                  </w:ins>
                </w:p>
              </w:tc>
              <w:tc>
                <w:tcPr>
                  <w:tcW w:w="1276" w:type="dxa"/>
                  <w:tcBorders>
                    <w:top w:val="single" w:sz="8" w:space="0" w:color="000000"/>
                    <w:left w:val="single" w:sz="8" w:space="0" w:color="000000"/>
                    <w:bottom w:val="single" w:sz="8" w:space="0" w:color="000000"/>
                    <w:right w:val="single" w:sz="8" w:space="0" w:color="000000"/>
                  </w:tcBorders>
                  <w:hideMark/>
                  <w:tcPrChange w:id="520"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hideMark/>
                    </w:tcPr>
                  </w:tcPrChange>
                </w:tcPr>
                <w:p w14:paraId="15E946BC" w14:textId="174DA1AC"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10 %</w:t>
                  </w:r>
                </w:p>
              </w:tc>
            </w:tr>
            <w:tr w:rsidR="00214637" w:rsidRPr="00A720B5" w14:paraId="78926C9C" w14:textId="77777777" w:rsidTr="00214637">
              <w:trPr>
                <w:trHeight w:val="161"/>
                <w:trPrChange w:id="521" w:author="Martin Chemnitz Mortensen" w:date="2018-10-03T17:15:00Z">
                  <w:trPr>
                    <w:trHeight w:val="161"/>
                  </w:trPr>
                </w:trPrChange>
              </w:trPr>
              <w:tc>
                <w:tcPr>
                  <w:tcW w:w="4847" w:type="dxa"/>
                  <w:tcBorders>
                    <w:top w:val="single" w:sz="8" w:space="0" w:color="000000"/>
                    <w:left w:val="single" w:sz="8" w:space="0" w:color="000000"/>
                    <w:bottom w:val="single" w:sz="8" w:space="0" w:color="000000"/>
                    <w:right w:val="single" w:sz="8" w:space="0" w:color="000000"/>
                  </w:tcBorders>
                  <w:hideMark/>
                  <w:tcPrChange w:id="522" w:author="Martin Chemnitz Mortensen" w:date="2018-10-03T17:15:00Z">
                    <w:tcPr>
                      <w:tcW w:w="4847" w:type="dxa"/>
                      <w:tcBorders>
                        <w:top w:val="single" w:sz="8" w:space="0" w:color="000000"/>
                        <w:left w:val="single" w:sz="8" w:space="0" w:color="000000"/>
                        <w:bottom w:val="single" w:sz="8" w:space="0" w:color="000000"/>
                        <w:right w:val="single" w:sz="8" w:space="0" w:color="000000"/>
                      </w:tcBorders>
                      <w:hideMark/>
                    </w:tcPr>
                  </w:tcPrChange>
                </w:tcPr>
                <w:p w14:paraId="3520C67E" w14:textId="77777777"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Pighvar og slethvar i Nordsøen (EU-farvande)</w:t>
                  </w:r>
                </w:p>
              </w:tc>
              <w:tc>
                <w:tcPr>
                  <w:tcW w:w="1522" w:type="dxa"/>
                  <w:tcBorders>
                    <w:top w:val="single" w:sz="8" w:space="0" w:color="000000"/>
                    <w:left w:val="single" w:sz="8" w:space="0" w:color="000000"/>
                    <w:bottom w:val="single" w:sz="8" w:space="0" w:color="000000"/>
                    <w:right w:val="single" w:sz="8" w:space="0" w:color="000000"/>
                  </w:tcBorders>
                  <w:hideMark/>
                  <w:tcPrChange w:id="523" w:author="Martin Chemnitz Mortensen" w:date="2018-10-03T17:15:00Z">
                    <w:tcPr>
                      <w:tcW w:w="1522" w:type="dxa"/>
                      <w:tcBorders>
                        <w:top w:val="single" w:sz="8" w:space="0" w:color="000000"/>
                        <w:left w:val="single" w:sz="8" w:space="0" w:color="000000"/>
                        <w:bottom w:val="single" w:sz="8" w:space="0" w:color="000000"/>
                        <w:right w:val="single" w:sz="8" w:space="0" w:color="000000"/>
                      </w:tcBorders>
                      <w:hideMark/>
                    </w:tcPr>
                  </w:tcPrChange>
                </w:tcPr>
                <w:p w14:paraId="456BAAA9" w14:textId="4D5053B9" w:rsidR="00214637" w:rsidRPr="00A720B5" w:rsidRDefault="00214637" w:rsidP="00214637">
                  <w:pPr>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7,5</w:t>
                  </w:r>
                  <w:r w:rsidRPr="00A720B5">
                    <w:rPr>
                      <w:rFonts w:ascii="Tahoma" w:eastAsia="Times New Roman" w:hAnsi="Tahoma" w:cs="Tahoma"/>
                      <w:color w:val="000000"/>
                      <w:sz w:val="19"/>
                      <w:szCs w:val="19"/>
                      <w:lang w:eastAsia="da-DK"/>
                    </w:rPr>
                    <w:t xml:space="preserve"> %</w:t>
                  </w:r>
                </w:p>
              </w:tc>
              <w:tc>
                <w:tcPr>
                  <w:tcW w:w="1701" w:type="dxa"/>
                  <w:tcBorders>
                    <w:top w:val="single" w:sz="8" w:space="0" w:color="000000"/>
                    <w:left w:val="single" w:sz="8" w:space="0" w:color="000000"/>
                    <w:bottom w:val="single" w:sz="8" w:space="0" w:color="000000"/>
                    <w:right w:val="single" w:sz="8" w:space="0" w:color="000000"/>
                  </w:tcBorders>
                  <w:tcPrChange w:id="524"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tcPr>
                  </w:tcPrChange>
                </w:tcPr>
                <w:p w14:paraId="5824EDF2" w14:textId="114F2E1C" w:rsidR="00214637" w:rsidRPr="00A720B5" w:rsidRDefault="00214637" w:rsidP="00214637">
                  <w:pPr>
                    <w:spacing w:line="240" w:lineRule="auto"/>
                    <w:rPr>
                      <w:ins w:id="525" w:author="Martin Chemnitz Mortensen" w:date="2018-10-03T17:14:00Z"/>
                      <w:rFonts w:ascii="Tahoma" w:eastAsia="Times New Roman" w:hAnsi="Tahoma" w:cs="Tahoma"/>
                      <w:color w:val="000000"/>
                      <w:sz w:val="19"/>
                      <w:szCs w:val="19"/>
                      <w:lang w:eastAsia="da-DK"/>
                    </w:rPr>
                  </w:pPr>
                  <w:ins w:id="526" w:author="Martin Chemnitz Mortensen" w:date="2018-10-03T17:14:00Z">
                    <w:r w:rsidRPr="00A720B5">
                      <w:rPr>
                        <w:rFonts w:ascii="Tahoma" w:eastAsia="Times New Roman" w:hAnsi="Tahoma" w:cs="Tahoma"/>
                        <w:color w:val="000000"/>
                        <w:sz w:val="19"/>
                        <w:szCs w:val="19"/>
                        <w:lang w:eastAsia="da-DK"/>
                      </w:rPr>
                      <w:t>10 %</w:t>
                    </w:r>
                  </w:ins>
                </w:p>
              </w:tc>
              <w:tc>
                <w:tcPr>
                  <w:tcW w:w="1276" w:type="dxa"/>
                  <w:tcBorders>
                    <w:top w:val="single" w:sz="8" w:space="0" w:color="000000"/>
                    <w:left w:val="single" w:sz="8" w:space="0" w:color="000000"/>
                    <w:bottom w:val="single" w:sz="8" w:space="0" w:color="000000"/>
                    <w:right w:val="single" w:sz="8" w:space="0" w:color="000000"/>
                  </w:tcBorders>
                  <w:hideMark/>
                  <w:tcPrChange w:id="527"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hideMark/>
                    </w:tcPr>
                  </w:tcPrChange>
                </w:tcPr>
                <w:p w14:paraId="4E7EFBE5" w14:textId="6928AA94"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10 %</w:t>
                  </w:r>
                </w:p>
              </w:tc>
            </w:tr>
            <w:tr w:rsidR="00214637" w:rsidRPr="00A720B5" w14:paraId="3F667E86" w14:textId="77777777" w:rsidTr="00214637">
              <w:tc>
                <w:tcPr>
                  <w:tcW w:w="4847" w:type="dxa"/>
                  <w:tcBorders>
                    <w:top w:val="single" w:sz="8" w:space="0" w:color="000000"/>
                    <w:left w:val="single" w:sz="8" w:space="0" w:color="000000"/>
                    <w:bottom w:val="single" w:sz="8" w:space="0" w:color="000000"/>
                    <w:right w:val="single" w:sz="8" w:space="0" w:color="000000"/>
                  </w:tcBorders>
                  <w:hideMark/>
                  <w:tcPrChange w:id="528" w:author="Martin Chemnitz Mortensen" w:date="2018-10-03T17:15:00Z">
                    <w:tcPr>
                      <w:tcW w:w="4847" w:type="dxa"/>
                      <w:tcBorders>
                        <w:top w:val="single" w:sz="8" w:space="0" w:color="000000"/>
                        <w:left w:val="single" w:sz="8" w:space="0" w:color="000000"/>
                        <w:bottom w:val="single" w:sz="8" w:space="0" w:color="000000"/>
                        <w:right w:val="single" w:sz="8" w:space="0" w:color="000000"/>
                      </w:tcBorders>
                      <w:hideMark/>
                    </w:tcPr>
                  </w:tcPrChange>
                </w:tcPr>
                <w:p w14:paraId="245D9682" w14:textId="77777777"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Laks i Østersøen og Bælterne (EU-farvande)</w:t>
                  </w:r>
                </w:p>
              </w:tc>
              <w:tc>
                <w:tcPr>
                  <w:tcW w:w="1522" w:type="dxa"/>
                  <w:tcBorders>
                    <w:top w:val="single" w:sz="8" w:space="0" w:color="000000"/>
                    <w:left w:val="single" w:sz="8" w:space="0" w:color="000000"/>
                    <w:bottom w:val="single" w:sz="8" w:space="0" w:color="000000"/>
                    <w:right w:val="single" w:sz="8" w:space="0" w:color="000000"/>
                  </w:tcBorders>
                  <w:hideMark/>
                  <w:tcPrChange w:id="529" w:author="Martin Chemnitz Mortensen" w:date="2018-10-03T17:15:00Z">
                    <w:tcPr>
                      <w:tcW w:w="1522" w:type="dxa"/>
                      <w:tcBorders>
                        <w:top w:val="single" w:sz="8" w:space="0" w:color="000000"/>
                        <w:left w:val="single" w:sz="8" w:space="0" w:color="000000"/>
                        <w:bottom w:val="single" w:sz="8" w:space="0" w:color="000000"/>
                        <w:right w:val="single" w:sz="8" w:space="0" w:color="000000"/>
                      </w:tcBorders>
                      <w:hideMark/>
                    </w:tcPr>
                  </w:tcPrChange>
                </w:tcPr>
                <w:p w14:paraId="3563BA31" w14:textId="77777777"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10 %</w:t>
                  </w:r>
                </w:p>
              </w:tc>
              <w:tc>
                <w:tcPr>
                  <w:tcW w:w="1701" w:type="dxa"/>
                  <w:tcBorders>
                    <w:top w:val="single" w:sz="8" w:space="0" w:color="000000"/>
                    <w:left w:val="single" w:sz="8" w:space="0" w:color="000000"/>
                    <w:bottom w:val="single" w:sz="8" w:space="0" w:color="000000"/>
                    <w:right w:val="single" w:sz="8" w:space="0" w:color="000000"/>
                  </w:tcBorders>
                  <w:tcPrChange w:id="530"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tcPr>
                  </w:tcPrChange>
                </w:tcPr>
                <w:p w14:paraId="1099E38C" w14:textId="25A8A1F2" w:rsidR="00214637" w:rsidRPr="00A720B5" w:rsidRDefault="00214637" w:rsidP="00214637">
                  <w:pPr>
                    <w:spacing w:line="240" w:lineRule="auto"/>
                    <w:rPr>
                      <w:ins w:id="531" w:author="Martin Chemnitz Mortensen" w:date="2018-10-03T17:14:00Z"/>
                      <w:rFonts w:ascii="Tahoma" w:eastAsia="Times New Roman" w:hAnsi="Tahoma" w:cs="Tahoma"/>
                      <w:color w:val="000000"/>
                      <w:sz w:val="19"/>
                      <w:szCs w:val="19"/>
                      <w:lang w:eastAsia="da-DK"/>
                    </w:rPr>
                  </w:pPr>
                  <w:ins w:id="532" w:author="Martin Chemnitz Mortensen" w:date="2018-10-03T17:14:00Z">
                    <w:r w:rsidRPr="00A720B5">
                      <w:rPr>
                        <w:rFonts w:ascii="Tahoma" w:eastAsia="Times New Roman" w:hAnsi="Tahoma" w:cs="Tahoma"/>
                        <w:color w:val="000000"/>
                        <w:sz w:val="19"/>
                        <w:szCs w:val="19"/>
                        <w:lang w:eastAsia="da-DK"/>
                      </w:rPr>
                      <w:t>10 %</w:t>
                    </w:r>
                  </w:ins>
                </w:p>
              </w:tc>
              <w:tc>
                <w:tcPr>
                  <w:tcW w:w="1276" w:type="dxa"/>
                  <w:tcBorders>
                    <w:top w:val="single" w:sz="8" w:space="0" w:color="000000"/>
                    <w:left w:val="single" w:sz="8" w:space="0" w:color="000000"/>
                    <w:bottom w:val="single" w:sz="8" w:space="0" w:color="000000"/>
                    <w:right w:val="single" w:sz="8" w:space="0" w:color="000000"/>
                  </w:tcBorders>
                  <w:hideMark/>
                  <w:tcPrChange w:id="533"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hideMark/>
                    </w:tcPr>
                  </w:tcPrChange>
                </w:tcPr>
                <w:p w14:paraId="4DEAAFC9" w14:textId="1BC93243"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10 %</w:t>
                  </w:r>
                </w:p>
              </w:tc>
            </w:tr>
          </w:tbl>
          <w:p w14:paraId="5A109F9D" w14:textId="77777777" w:rsidR="00A720B5" w:rsidRPr="00A720B5" w:rsidRDefault="00A720B5" w:rsidP="00A720B5">
            <w:pPr>
              <w:spacing w:before="200" w:after="200" w:line="240" w:lineRule="auto"/>
              <w:rPr>
                <w:rFonts w:ascii="Times New Roman" w:eastAsia="Times New Roman" w:hAnsi="Times New Roman" w:cs="Times New Roman"/>
                <w:sz w:val="19"/>
                <w:szCs w:val="19"/>
                <w:lang w:eastAsia="da-DK"/>
              </w:rPr>
            </w:pPr>
          </w:p>
        </w:tc>
      </w:tr>
      <w:tr w:rsidR="00A720B5" w:rsidRPr="00A720B5" w14:paraId="6781BF9C" w14:textId="77777777" w:rsidTr="00694144">
        <w:tc>
          <w:tcPr>
            <w:tcW w:w="9395" w:type="dxa"/>
            <w:tcBorders>
              <w:top w:val="nil"/>
              <w:left w:val="nil"/>
              <w:bottom w:val="nil"/>
              <w:right w:val="nil"/>
            </w:tcBorders>
            <w:hideMark/>
          </w:tcPr>
          <w:tbl>
            <w:tblPr>
              <w:tblW w:w="9346" w:type="dxa"/>
              <w:tblLayout w:type="fixed"/>
              <w:tblCellMar>
                <w:top w:w="15" w:type="dxa"/>
                <w:left w:w="15" w:type="dxa"/>
                <w:bottom w:w="15" w:type="dxa"/>
                <w:right w:w="15" w:type="dxa"/>
              </w:tblCellMar>
              <w:tblLook w:val="04A0" w:firstRow="1" w:lastRow="0" w:firstColumn="1" w:lastColumn="0" w:noHBand="0" w:noVBand="1"/>
              <w:tblPrChange w:id="534" w:author="Martin Chemnitz Mortensen" w:date="2018-10-03T17:15:00Z">
                <w:tblPr>
                  <w:tblW w:w="8979" w:type="dxa"/>
                  <w:tblLayout w:type="fixed"/>
                  <w:tblCellMar>
                    <w:top w:w="15" w:type="dxa"/>
                    <w:left w:w="15" w:type="dxa"/>
                    <w:bottom w:w="15" w:type="dxa"/>
                    <w:right w:w="15" w:type="dxa"/>
                  </w:tblCellMar>
                  <w:tblLook w:val="04A0" w:firstRow="1" w:lastRow="0" w:firstColumn="1" w:lastColumn="0" w:noHBand="0" w:noVBand="1"/>
                </w:tblPr>
              </w:tblPrChange>
            </w:tblPr>
            <w:tblGrid>
              <w:gridCol w:w="4849"/>
              <w:gridCol w:w="1520"/>
              <w:gridCol w:w="1701"/>
              <w:gridCol w:w="1276"/>
              <w:tblGridChange w:id="535">
                <w:tblGrid>
                  <w:gridCol w:w="4849"/>
                  <w:gridCol w:w="1520"/>
                  <w:gridCol w:w="1305"/>
                  <w:gridCol w:w="1305"/>
                </w:tblGrid>
              </w:tblGridChange>
            </w:tblGrid>
            <w:tr w:rsidR="00214637" w:rsidRPr="00A720B5" w14:paraId="135AB51C" w14:textId="77777777" w:rsidTr="00214637">
              <w:tc>
                <w:tcPr>
                  <w:tcW w:w="4849" w:type="dxa"/>
                  <w:tcBorders>
                    <w:top w:val="single" w:sz="8" w:space="0" w:color="000000"/>
                    <w:left w:val="single" w:sz="8" w:space="0" w:color="000000"/>
                    <w:bottom w:val="single" w:sz="8" w:space="0" w:color="000000"/>
                    <w:right w:val="single" w:sz="8" w:space="0" w:color="000000"/>
                  </w:tcBorders>
                  <w:hideMark/>
                  <w:tcPrChange w:id="536" w:author="Martin Chemnitz Mortensen" w:date="2018-10-03T17:15:00Z">
                    <w:tcPr>
                      <w:tcW w:w="4849" w:type="dxa"/>
                      <w:tcBorders>
                        <w:top w:val="single" w:sz="8" w:space="0" w:color="000000"/>
                        <w:left w:val="single" w:sz="8" w:space="0" w:color="000000"/>
                        <w:bottom w:val="single" w:sz="8" w:space="0" w:color="000000"/>
                        <w:right w:val="single" w:sz="8" w:space="0" w:color="000000"/>
                      </w:tcBorders>
                      <w:hideMark/>
                    </w:tcPr>
                  </w:tcPrChange>
                </w:tcPr>
                <w:p w14:paraId="7BB612CD" w14:textId="77777777"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IOK-kvoter</w:t>
                  </w:r>
                </w:p>
              </w:tc>
              <w:tc>
                <w:tcPr>
                  <w:tcW w:w="1520" w:type="dxa"/>
                  <w:tcBorders>
                    <w:top w:val="single" w:sz="8" w:space="0" w:color="000000"/>
                    <w:left w:val="single" w:sz="8" w:space="0" w:color="000000"/>
                    <w:bottom w:val="single" w:sz="8" w:space="0" w:color="000000"/>
                    <w:right w:val="single" w:sz="8" w:space="0" w:color="000000"/>
                  </w:tcBorders>
                  <w:hideMark/>
                  <w:tcPrChange w:id="537" w:author="Martin Chemnitz Mortensen" w:date="2018-10-03T17:15:00Z">
                    <w:tcPr>
                      <w:tcW w:w="1520" w:type="dxa"/>
                      <w:tcBorders>
                        <w:top w:val="single" w:sz="8" w:space="0" w:color="000000"/>
                        <w:left w:val="single" w:sz="8" w:space="0" w:color="000000"/>
                        <w:bottom w:val="single" w:sz="8" w:space="0" w:color="000000"/>
                        <w:right w:val="single" w:sz="8" w:space="0" w:color="000000"/>
                      </w:tcBorders>
                      <w:hideMark/>
                    </w:tcPr>
                  </w:tcPrChange>
                </w:tcPr>
                <w:p w14:paraId="12FC41A1" w14:textId="77777777"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Ejerandele</w:t>
                  </w:r>
                </w:p>
              </w:tc>
              <w:tc>
                <w:tcPr>
                  <w:tcW w:w="1701" w:type="dxa"/>
                  <w:tcBorders>
                    <w:top w:val="single" w:sz="8" w:space="0" w:color="000000"/>
                    <w:left w:val="single" w:sz="8" w:space="0" w:color="000000"/>
                    <w:bottom w:val="single" w:sz="8" w:space="0" w:color="000000"/>
                    <w:right w:val="single" w:sz="8" w:space="0" w:color="000000"/>
                  </w:tcBorders>
                  <w:tcPrChange w:id="538"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tcPr>
                  </w:tcPrChange>
                </w:tcPr>
                <w:p w14:paraId="353189EE" w14:textId="0E12D233" w:rsidR="00214637" w:rsidRPr="00A720B5" w:rsidRDefault="00214637" w:rsidP="00214637">
                  <w:pPr>
                    <w:spacing w:line="240" w:lineRule="auto"/>
                    <w:rPr>
                      <w:ins w:id="539" w:author="Martin Chemnitz Mortensen" w:date="2018-10-03T17:15:00Z"/>
                      <w:rFonts w:ascii="Tahoma" w:eastAsia="Times New Roman" w:hAnsi="Tahoma" w:cs="Tahoma"/>
                      <w:b/>
                      <w:bCs/>
                      <w:color w:val="000000"/>
                      <w:sz w:val="19"/>
                      <w:szCs w:val="19"/>
                      <w:lang w:eastAsia="da-DK"/>
                    </w:rPr>
                  </w:pPr>
                  <w:ins w:id="540" w:author="Martin Chemnitz Mortensen" w:date="2018-10-03T17:15:00Z">
                    <w:r>
                      <w:rPr>
                        <w:rFonts w:ascii="Tahoma" w:eastAsia="Times New Roman" w:hAnsi="Tahoma" w:cs="Tahoma"/>
                        <w:b/>
                        <w:bCs/>
                        <w:color w:val="000000"/>
                        <w:sz w:val="19"/>
                        <w:szCs w:val="19"/>
                        <w:lang w:eastAsia="da-DK"/>
                      </w:rPr>
                      <w:t>Selskabsandele</w:t>
                    </w:r>
                  </w:ins>
                </w:p>
              </w:tc>
              <w:tc>
                <w:tcPr>
                  <w:tcW w:w="1276" w:type="dxa"/>
                  <w:tcBorders>
                    <w:top w:val="single" w:sz="8" w:space="0" w:color="000000"/>
                    <w:left w:val="single" w:sz="8" w:space="0" w:color="000000"/>
                    <w:bottom w:val="single" w:sz="8" w:space="0" w:color="000000"/>
                    <w:right w:val="single" w:sz="8" w:space="0" w:color="000000"/>
                  </w:tcBorders>
                  <w:hideMark/>
                  <w:tcPrChange w:id="541"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hideMark/>
                    </w:tcPr>
                  </w:tcPrChange>
                </w:tcPr>
                <w:p w14:paraId="726E7A67" w14:textId="5D80E72D"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Kvoteandele</w:t>
                  </w:r>
                </w:p>
              </w:tc>
            </w:tr>
            <w:tr w:rsidR="00214637" w:rsidRPr="00A720B5" w14:paraId="09C6DBE3" w14:textId="77777777" w:rsidTr="00214637">
              <w:trPr>
                <w:trHeight w:val="144"/>
                <w:trPrChange w:id="542" w:author="Martin Chemnitz Mortensen" w:date="2018-10-03T17:15:00Z">
                  <w:trPr>
                    <w:trHeight w:val="144"/>
                  </w:trPr>
                </w:trPrChange>
              </w:trPr>
              <w:tc>
                <w:tcPr>
                  <w:tcW w:w="4849" w:type="dxa"/>
                  <w:tcBorders>
                    <w:top w:val="single" w:sz="8" w:space="0" w:color="000000"/>
                    <w:left w:val="single" w:sz="8" w:space="0" w:color="000000"/>
                    <w:bottom w:val="single" w:sz="8" w:space="0" w:color="000000"/>
                    <w:right w:val="single" w:sz="8" w:space="0" w:color="000000"/>
                  </w:tcBorders>
                  <w:tcPrChange w:id="543" w:author="Martin Chemnitz Mortensen" w:date="2018-10-03T17:15:00Z">
                    <w:tcPr>
                      <w:tcW w:w="4849" w:type="dxa"/>
                      <w:tcBorders>
                        <w:top w:val="single" w:sz="8" w:space="0" w:color="000000"/>
                        <w:left w:val="single" w:sz="8" w:space="0" w:color="000000"/>
                        <w:bottom w:val="single" w:sz="8" w:space="0" w:color="000000"/>
                        <w:right w:val="single" w:sz="8" w:space="0" w:color="000000"/>
                      </w:tcBorders>
                    </w:tcPr>
                  </w:tcPrChange>
                </w:tcPr>
                <w:p w14:paraId="19E2B809" w14:textId="77777777" w:rsidR="00214637" w:rsidRPr="00A720B5" w:rsidRDefault="00214637" w:rsidP="00214637">
                  <w:pPr>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 xml:space="preserve">Atlantoskandisk sild </w:t>
                  </w:r>
                </w:p>
              </w:tc>
              <w:tc>
                <w:tcPr>
                  <w:tcW w:w="1520" w:type="dxa"/>
                  <w:tcBorders>
                    <w:top w:val="single" w:sz="8" w:space="0" w:color="000000"/>
                    <w:left w:val="single" w:sz="8" w:space="0" w:color="000000"/>
                    <w:bottom w:val="single" w:sz="8" w:space="0" w:color="000000"/>
                    <w:right w:val="single" w:sz="8" w:space="0" w:color="000000"/>
                  </w:tcBorders>
                  <w:tcPrChange w:id="544" w:author="Martin Chemnitz Mortensen" w:date="2018-10-03T17:15:00Z">
                    <w:tcPr>
                      <w:tcW w:w="1520" w:type="dxa"/>
                      <w:tcBorders>
                        <w:top w:val="single" w:sz="8" w:space="0" w:color="000000"/>
                        <w:left w:val="single" w:sz="8" w:space="0" w:color="000000"/>
                        <w:bottom w:val="single" w:sz="8" w:space="0" w:color="000000"/>
                        <w:right w:val="single" w:sz="8" w:space="0" w:color="000000"/>
                      </w:tcBorders>
                    </w:tcPr>
                  </w:tcPrChange>
                </w:tcPr>
                <w:p w14:paraId="29BAE1FA" w14:textId="77777777" w:rsidR="00214637" w:rsidRPr="00A720B5" w:rsidRDefault="00214637" w:rsidP="00214637">
                  <w:pPr>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24 %</w:t>
                  </w:r>
                </w:p>
              </w:tc>
              <w:tc>
                <w:tcPr>
                  <w:tcW w:w="1701" w:type="dxa"/>
                  <w:tcBorders>
                    <w:top w:val="single" w:sz="8" w:space="0" w:color="000000"/>
                    <w:left w:val="single" w:sz="8" w:space="0" w:color="000000"/>
                    <w:bottom w:val="single" w:sz="8" w:space="0" w:color="000000"/>
                    <w:right w:val="single" w:sz="8" w:space="0" w:color="000000"/>
                  </w:tcBorders>
                  <w:tcPrChange w:id="545"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tcPr>
                  </w:tcPrChange>
                </w:tcPr>
                <w:p w14:paraId="3D2037B9" w14:textId="0316B99C" w:rsidR="00214637" w:rsidRDefault="00214637" w:rsidP="00214637">
                  <w:pPr>
                    <w:spacing w:line="240" w:lineRule="auto"/>
                    <w:rPr>
                      <w:ins w:id="546" w:author="Martin Chemnitz Mortensen" w:date="2018-10-03T17:15:00Z"/>
                      <w:rFonts w:ascii="Tahoma" w:eastAsia="Times New Roman" w:hAnsi="Tahoma" w:cs="Tahoma"/>
                      <w:color w:val="000000"/>
                      <w:sz w:val="19"/>
                      <w:szCs w:val="19"/>
                      <w:lang w:eastAsia="da-DK"/>
                    </w:rPr>
                  </w:pPr>
                  <w:ins w:id="547" w:author="Martin Chemnitz Mortensen" w:date="2018-10-03T17:15:00Z">
                    <w:r>
                      <w:rPr>
                        <w:rFonts w:ascii="Tahoma" w:eastAsia="Times New Roman" w:hAnsi="Tahoma" w:cs="Tahoma"/>
                        <w:color w:val="000000"/>
                        <w:sz w:val="19"/>
                        <w:szCs w:val="19"/>
                        <w:lang w:eastAsia="da-DK"/>
                      </w:rPr>
                      <w:t>24 %</w:t>
                    </w:r>
                  </w:ins>
                </w:p>
              </w:tc>
              <w:tc>
                <w:tcPr>
                  <w:tcW w:w="1276" w:type="dxa"/>
                  <w:tcBorders>
                    <w:top w:val="single" w:sz="8" w:space="0" w:color="000000"/>
                    <w:left w:val="single" w:sz="8" w:space="0" w:color="000000"/>
                    <w:bottom w:val="single" w:sz="8" w:space="0" w:color="000000"/>
                    <w:right w:val="single" w:sz="8" w:space="0" w:color="000000"/>
                  </w:tcBorders>
                  <w:tcPrChange w:id="548"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tcPr>
                  </w:tcPrChange>
                </w:tcPr>
                <w:p w14:paraId="017BE9D9" w14:textId="48854E78" w:rsidR="00214637" w:rsidRPr="00A720B5" w:rsidRDefault="00214637" w:rsidP="00214637">
                  <w:pPr>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24 %</w:t>
                  </w:r>
                </w:p>
              </w:tc>
            </w:tr>
            <w:tr w:rsidR="00214637" w:rsidRPr="00A720B5" w14:paraId="7962476F" w14:textId="77777777" w:rsidTr="00214637">
              <w:tc>
                <w:tcPr>
                  <w:tcW w:w="4849" w:type="dxa"/>
                  <w:tcBorders>
                    <w:top w:val="single" w:sz="8" w:space="0" w:color="000000"/>
                    <w:left w:val="single" w:sz="8" w:space="0" w:color="000000"/>
                    <w:bottom w:val="single" w:sz="8" w:space="0" w:color="000000"/>
                    <w:right w:val="single" w:sz="8" w:space="0" w:color="000000"/>
                  </w:tcBorders>
                  <w:tcPrChange w:id="549" w:author="Martin Chemnitz Mortensen" w:date="2018-10-03T17:15:00Z">
                    <w:tcPr>
                      <w:tcW w:w="4849" w:type="dxa"/>
                      <w:tcBorders>
                        <w:top w:val="single" w:sz="8" w:space="0" w:color="000000"/>
                        <w:left w:val="single" w:sz="8" w:space="0" w:color="000000"/>
                        <w:bottom w:val="single" w:sz="8" w:space="0" w:color="000000"/>
                        <w:right w:val="single" w:sz="8" w:space="0" w:color="000000"/>
                      </w:tcBorders>
                    </w:tcPr>
                  </w:tcPrChange>
                </w:tcPr>
                <w:p w14:paraId="2CEE53D5" w14:textId="77777777" w:rsidR="00214637" w:rsidRPr="00A720B5" w:rsidRDefault="00214637" w:rsidP="00214637">
                  <w:pPr>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Sild i Nordsøen</w:t>
                  </w:r>
                </w:p>
              </w:tc>
              <w:tc>
                <w:tcPr>
                  <w:tcW w:w="1520" w:type="dxa"/>
                  <w:tcBorders>
                    <w:top w:val="single" w:sz="8" w:space="0" w:color="000000"/>
                    <w:left w:val="single" w:sz="8" w:space="0" w:color="000000"/>
                    <w:bottom w:val="single" w:sz="8" w:space="0" w:color="000000"/>
                    <w:right w:val="single" w:sz="8" w:space="0" w:color="000000"/>
                  </w:tcBorders>
                  <w:tcPrChange w:id="550" w:author="Martin Chemnitz Mortensen" w:date="2018-10-03T17:15:00Z">
                    <w:tcPr>
                      <w:tcW w:w="1520" w:type="dxa"/>
                      <w:tcBorders>
                        <w:top w:val="single" w:sz="8" w:space="0" w:color="000000"/>
                        <w:left w:val="single" w:sz="8" w:space="0" w:color="000000"/>
                        <w:bottom w:val="single" w:sz="8" w:space="0" w:color="000000"/>
                        <w:right w:val="single" w:sz="8" w:space="0" w:color="000000"/>
                      </w:tcBorders>
                    </w:tcPr>
                  </w:tcPrChange>
                </w:tcPr>
                <w:p w14:paraId="4E12D27B" w14:textId="77777777" w:rsidR="00214637" w:rsidRPr="00A720B5" w:rsidRDefault="00214637" w:rsidP="00214637">
                  <w:pPr>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21 %</w:t>
                  </w:r>
                </w:p>
              </w:tc>
              <w:tc>
                <w:tcPr>
                  <w:tcW w:w="1701" w:type="dxa"/>
                  <w:tcBorders>
                    <w:top w:val="single" w:sz="8" w:space="0" w:color="000000"/>
                    <w:left w:val="single" w:sz="8" w:space="0" w:color="000000"/>
                    <w:bottom w:val="single" w:sz="8" w:space="0" w:color="000000"/>
                    <w:right w:val="single" w:sz="8" w:space="0" w:color="000000"/>
                  </w:tcBorders>
                  <w:tcPrChange w:id="551"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tcPr>
                  </w:tcPrChange>
                </w:tcPr>
                <w:p w14:paraId="4C147018" w14:textId="19DB494D" w:rsidR="00214637" w:rsidRDefault="00214637" w:rsidP="00214637">
                  <w:pPr>
                    <w:spacing w:line="240" w:lineRule="auto"/>
                    <w:rPr>
                      <w:ins w:id="552" w:author="Martin Chemnitz Mortensen" w:date="2018-10-03T17:15:00Z"/>
                      <w:rFonts w:ascii="Tahoma" w:eastAsia="Times New Roman" w:hAnsi="Tahoma" w:cs="Tahoma"/>
                      <w:color w:val="000000"/>
                      <w:sz w:val="19"/>
                      <w:szCs w:val="19"/>
                      <w:lang w:eastAsia="da-DK"/>
                    </w:rPr>
                  </w:pPr>
                  <w:ins w:id="553" w:author="Martin Chemnitz Mortensen" w:date="2018-10-03T17:15:00Z">
                    <w:r>
                      <w:rPr>
                        <w:rFonts w:ascii="Tahoma" w:eastAsia="Times New Roman" w:hAnsi="Tahoma" w:cs="Tahoma"/>
                        <w:color w:val="000000"/>
                        <w:sz w:val="19"/>
                        <w:szCs w:val="19"/>
                        <w:lang w:eastAsia="da-DK"/>
                      </w:rPr>
                      <w:t>21 %</w:t>
                    </w:r>
                  </w:ins>
                </w:p>
              </w:tc>
              <w:tc>
                <w:tcPr>
                  <w:tcW w:w="1276" w:type="dxa"/>
                  <w:tcBorders>
                    <w:top w:val="single" w:sz="8" w:space="0" w:color="000000"/>
                    <w:left w:val="single" w:sz="8" w:space="0" w:color="000000"/>
                    <w:bottom w:val="single" w:sz="8" w:space="0" w:color="000000"/>
                    <w:right w:val="single" w:sz="8" w:space="0" w:color="000000"/>
                  </w:tcBorders>
                  <w:tcPrChange w:id="554"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tcPr>
                  </w:tcPrChange>
                </w:tcPr>
                <w:p w14:paraId="43218E70" w14:textId="18067DCA" w:rsidR="00214637" w:rsidRPr="00A720B5" w:rsidRDefault="00214637" w:rsidP="00214637">
                  <w:pPr>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21 %</w:t>
                  </w:r>
                </w:p>
              </w:tc>
            </w:tr>
            <w:tr w:rsidR="00214637" w:rsidRPr="00A720B5" w14:paraId="4FF09A3C" w14:textId="77777777" w:rsidTr="00214637">
              <w:tc>
                <w:tcPr>
                  <w:tcW w:w="4849" w:type="dxa"/>
                  <w:tcBorders>
                    <w:top w:val="single" w:sz="8" w:space="0" w:color="000000"/>
                    <w:left w:val="single" w:sz="8" w:space="0" w:color="000000"/>
                    <w:bottom w:val="single" w:sz="8" w:space="0" w:color="000000"/>
                    <w:right w:val="single" w:sz="8" w:space="0" w:color="000000"/>
                  </w:tcBorders>
                  <w:tcPrChange w:id="555" w:author="Martin Chemnitz Mortensen" w:date="2018-10-03T17:15:00Z">
                    <w:tcPr>
                      <w:tcW w:w="4849" w:type="dxa"/>
                      <w:tcBorders>
                        <w:top w:val="single" w:sz="8" w:space="0" w:color="000000"/>
                        <w:left w:val="single" w:sz="8" w:space="0" w:color="000000"/>
                        <w:bottom w:val="single" w:sz="8" w:space="0" w:color="000000"/>
                        <w:right w:val="single" w:sz="8" w:space="0" w:color="000000"/>
                      </w:tcBorders>
                    </w:tcPr>
                  </w:tcPrChange>
                </w:tcPr>
                <w:p w14:paraId="4A5B6AFB" w14:textId="77777777" w:rsidR="00214637" w:rsidRDefault="00214637" w:rsidP="00214637">
                  <w:pPr>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Sild i Limfjorden</w:t>
                  </w:r>
                </w:p>
              </w:tc>
              <w:tc>
                <w:tcPr>
                  <w:tcW w:w="1520" w:type="dxa"/>
                  <w:tcBorders>
                    <w:top w:val="single" w:sz="8" w:space="0" w:color="000000"/>
                    <w:left w:val="single" w:sz="8" w:space="0" w:color="000000"/>
                    <w:bottom w:val="single" w:sz="8" w:space="0" w:color="000000"/>
                    <w:right w:val="single" w:sz="8" w:space="0" w:color="000000"/>
                  </w:tcBorders>
                  <w:tcPrChange w:id="556" w:author="Martin Chemnitz Mortensen" w:date="2018-10-03T17:15:00Z">
                    <w:tcPr>
                      <w:tcW w:w="1520" w:type="dxa"/>
                      <w:tcBorders>
                        <w:top w:val="single" w:sz="8" w:space="0" w:color="000000"/>
                        <w:left w:val="single" w:sz="8" w:space="0" w:color="000000"/>
                        <w:bottom w:val="single" w:sz="8" w:space="0" w:color="000000"/>
                        <w:right w:val="single" w:sz="8" w:space="0" w:color="000000"/>
                      </w:tcBorders>
                    </w:tcPr>
                  </w:tcPrChange>
                </w:tcPr>
                <w:p w14:paraId="3023EA30" w14:textId="77777777" w:rsidR="00214637" w:rsidRDefault="00214637" w:rsidP="00214637">
                  <w:pPr>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7 %</w:t>
                  </w:r>
                </w:p>
              </w:tc>
              <w:tc>
                <w:tcPr>
                  <w:tcW w:w="1701" w:type="dxa"/>
                  <w:tcBorders>
                    <w:top w:val="single" w:sz="8" w:space="0" w:color="000000"/>
                    <w:left w:val="single" w:sz="8" w:space="0" w:color="000000"/>
                    <w:bottom w:val="single" w:sz="8" w:space="0" w:color="000000"/>
                    <w:right w:val="single" w:sz="8" w:space="0" w:color="000000"/>
                  </w:tcBorders>
                  <w:tcPrChange w:id="557"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tcPr>
                  </w:tcPrChange>
                </w:tcPr>
                <w:p w14:paraId="457B65D6" w14:textId="0C97C839" w:rsidR="00214637" w:rsidRDefault="00214637" w:rsidP="00214637">
                  <w:pPr>
                    <w:spacing w:line="240" w:lineRule="auto"/>
                    <w:rPr>
                      <w:ins w:id="558" w:author="Martin Chemnitz Mortensen" w:date="2018-10-03T17:15:00Z"/>
                      <w:rFonts w:ascii="Tahoma" w:eastAsia="Times New Roman" w:hAnsi="Tahoma" w:cs="Tahoma"/>
                      <w:color w:val="000000"/>
                      <w:sz w:val="19"/>
                      <w:szCs w:val="19"/>
                      <w:lang w:eastAsia="da-DK"/>
                    </w:rPr>
                  </w:pPr>
                  <w:ins w:id="559" w:author="Martin Chemnitz Mortensen" w:date="2018-10-03T17:15:00Z">
                    <w:r>
                      <w:rPr>
                        <w:rFonts w:ascii="Tahoma" w:eastAsia="Times New Roman" w:hAnsi="Tahoma" w:cs="Tahoma"/>
                        <w:color w:val="000000"/>
                        <w:sz w:val="19"/>
                        <w:szCs w:val="19"/>
                        <w:lang w:eastAsia="da-DK"/>
                      </w:rPr>
                      <w:t>7 %</w:t>
                    </w:r>
                  </w:ins>
                </w:p>
              </w:tc>
              <w:tc>
                <w:tcPr>
                  <w:tcW w:w="1276" w:type="dxa"/>
                  <w:tcBorders>
                    <w:top w:val="single" w:sz="8" w:space="0" w:color="000000"/>
                    <w:left w:val="single" w:sz="8" w:space="0" w:color="000000"/>
                    <w:bottom w:val="single" w:sz="8" w:space="0" w:color="000000"/>
                    <w:right w:val="single" w:sz="8" w:space="0" w:color="000000"/>
                  </w:tcBorders>
                  <w:tcPrChange w:id="560"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tcPr>
                  </w:tcPrChange>
                </w:tcPr>
                <w:p w14:paraId="6CDC0675" w14:textId="471D2E06" w:rsidR="00214637" w:rsidRDefault="00214637" w:rsidP="00214637">
                  <w:pPr>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7</w:t>
                  </w:r>
                  <w:ins w:id="561" w:author="Martin Chemnitz Mortensen" w:date="2018-09-25T09:42:00Z">
                    <w:r>
                      <w:rPr>
                        <w:rFonts w:ascii="Tahoma" w:eastAsia="Times New Roman" w:hAnsi="Tahoma" w:cs="Tahoma"/>
                        <w:color w:val="000000"/>
                        <w:sz w:val="19"/>
                        <w:szCs w:val="19"/>
                        <w:lang w:eastAsia="da-DK"/>
                      </w:rPr>
                      <w:t xml:space="preserve"> </w:t>
                    </w:r>
                  </w:ins>
                  <w:r>
                    <w:rPr>
                      <w:rFonts w:ascii="Tahoma" w:eastAsia="Times New Roman" w:hAnsi="Tahoma" w:cs="Tahoma"/>
                      <w:color w:val="000000"/>
                      <w:sz w:val="19"/>
                      <w:szCs w:val="19"/>
                      <w:lang w:eastAsia="da-DK"/>
                    </w:rPr>
                    <w:t>%</w:t>
                  </w:r>
                </w:p>
              </w:tc>
            </w:tr>
            <w:tr w:rsidR="00214637" w:rsidRPr="00A720B5" w14:paraId="1308EB88" w14:textId="77777777" w:rsidTr="00214637">
              <w:tc>
                <w:tcPr>
                  <w:tcW w:w="4849" w:type="dxa"/>
                  <w:tcBorders>
                    <w:top w:val="single" w:sz="8" w:space="0" w:color="000000"/>
                    <w:left w:val="single" w:sz="8" w:space="0" w:color="000000"/>
                    <w:bottom w:val="single" w:sz="8" w:space="0" w:color="000000"/>
                    <w:right w:val="single" w:sz="8" w:space="0" w:color="000000"/>
                  </w:tcBorders>
                  <w:tcPrChange w:id="562" w:author="Martin Chemnitz Mortensen" w:date="2018-10-03T17:15:00Z">
                    <w:tcPr>
                      <w:tcW w:w="4849" w:type="dxa"/>
                      <w:tcBorders>
                        <w:top w:val="single" w:sz="8" w:space="0" w:color="000000"/>
                        <w:left w:val="single" w:sz="8" w:space="0" w:color="000000"/>
                        <w:bottom w:val="single" w:sz="8" w:space="0" w:color="000000"/>
                        <w:right w:val="single" w:sz="8" w:space="0" w:color="000000"/>
                      </w:tcBorders>
                    </w:tcPr>
                  </w:tcPrChange>
                </w:tcPr>
                <w:p w14:paraId="5C59C0A5" w14:textId="77777777" w:rsidR="00214637" w:rsidRPr="00A720B5" w:rsidRDefault="00214637" w:rsidP="00214637">
                  <w:pPr>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Sild i Skagerrak og Kattegat</w:t>
                  </w:r>
                </w:p>
              </w:tc>
              <w:tc>
                <w:tcPr>
                  <w:tcW w:w="1520" w:type="dxa"/>
                  <w:tcBorders>
                    <w:top w:val="single" w:sz="8" w:space="0" w:color="000000"/>
                    <w:left w:val="single" w:sz="8" w:space="0" w:color="000000"/>
                    <w:bottom w:val="single" w:sz="8" w:space="0" w:color="000000"/>
                    <w:right w:val="single" w:sz="8" w:space="0" w:color="000000"/>
                  </w:tcBorders>
                  <w:tcPrChange w:id="563" w:author="Martin Chemnitz Mortensen" w:date="2018-10-03T17:15:00Z">
                    <w:tcPr>
                      <w:tcW w:w="1520" w:type="dxa"/>
                      <w:tcBorders>
                        <w:top w:val="single" w:sz="8" w:space="0" w:color="000000"/>
                        <w:left w:val="single" w:sz="8" w:space="0" w:color="000000"/>
                        <w:bottom w:val="single" w:sz="8" w:space="0" w:color="000000"/>
                        <w:right w:val="single" w:sz="8" w:space="0" w:color="000000"/>
                      </w:tcBorders>
                    </w:tcPr>
                  </w:tcPrChange>
                </w:tcPr>
                <w:p w14:paraId="7A405367" w14:textId="77777777" w:rsidR="00214637" w:rsidRPr="00A720B5" w:rsidRDefault="00214637" w:rsidP="00214637">
                  <w:pPr>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26 %</w:t>
                  </w:r>
                </w:p>
              </w:tc>
              <w:tc>
                <w:tcPr>
                  <w:tcW w:w="1701" w:type="dxa"/>
                  <w:tcBorders>
                    <w:top w:val="single" w:sz="8" w:space="0" w:color="000000"/>
                    <w:left w:val="single" w:sz="8" w:space="0" w:color="000000"/>
                    <w:bottom w:val="single" w:sz="8" w:space="0" w:color="000000"/>
                    <w:right w:val="single" w:sz="8" w:space="0" w:color="000000"/>
                  </w:tcBorders>
                  <w:tcPrChange w:id="564"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tcPr>
                  </w:tcPrChange>
                </w:tcPr>
                <w:p w14:paraId="25378F6B" w14:textId="35E8F47F" w:rsidR="00214637" w:rsidRDefault="00214637" w:rsidP="00214637">
                  <w:pPr>
                    <w:spacing w:line="240" w:lineRule="auto"/>
                    <w:rPr>
                      <w:ins w:id="565" w:author="Martin Chemnitz Mortensen" w:date="2018-10-03T17:15:00Z"/>
                      <w:rFonts w:ascii="Tahoma" w:eastAsia="Times New Roman" w:hAnsi="Tahoma" w:cs="Tahoma"/>
                      <w:color w:val="000000"/>
                      <w:sz w:val="19"/>
                      <w:szCs w:val="19"/>
                      <w:lang w:eastAsia="da-DK"/>
                    </w:rPr>
                  </w:pPr>
                  <w:ins w:id="566" w:author="Martin Chemnitz Mortensen" w:date="2018-10-03T17:15:00Z">
                    <w:r>
                      <w:rPr>
                        <w:rFonts w:ascii="Tahoma" w:eastAsia="Times New Roman" w:hAnsi="Tahoma" w:cs="Tahoma"/>
                        <w:color w:val="000000"/>
                        <w:sz w:val="19"/>
                        <w:szCs w:val="19"/>
                        <w:lang w:eastAsia="da-DK"/>
                      </w:rPr>
                      <w:t>26 %</w:t>
                    </w:r>
                  </w:ins>
                </w:p>
              </w:tc>
              <w:tc>
                <w:tcPr>
                  <w:tcW w:w="1276" w:type="dxa"/>
                  <w:tcBorders>
                    <w:top w:val="single" w:sz="8" w:space="0" w:color="000000"/>
                    <w:left w:val="single" w:sz="8" w:space="0" w:color="000000"/>
                    <w:bottom w:val="single" w:sz="8" w:space="0" w:color="000000"/>
                    <w:right w:val="single" w:sz="8" w:space="0" w:color="000000"/>
                  </w:tcBorders>
                  <w:tcPrChange w:id="567"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tcPr>
                  </w:tcPrChange>
                </w:tcPr>
                <w:p w14:paraId="10CC91FA" w14:textId="29FE8B6D" w:rsidR="00214637" w:rsidRPr="00A720B5" w:rsidRDefault="00214637" w:rsidP="00214637">
                  <w:pPr>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26</w:t>
                  </w:r>
                  <w:ins w:id="568" w:author="Martin Chemnitz Mortensen" w:date="2018-09-25T09:42:00Z">
                    <w:r>
                      <w:rPr>
                        <w:rFonts w:ascii="Tahoma" w:eastAsia="Times New Roman" w:hAnsi="Tahoma" w:cs="Tahoma"/>
                        <w:color w:val="000000"/>
                        <w:sz w:val="19"/>
                        <w:szCs w:val="19"/>
                        <w:lang w:eastAsia="da-DK"/>
                      </w:rPr>
                      <w:t xml:space="preserve"> </w:t>
                    </w:r>
                  </w:ins>
                  <w:r>
                    <w:rPr>
                      <w:rFonts w:ascii="Tahoma" w:eastAsia="Times New Roman" w:hAnsi="Tahoma" w:cs="Tahoma"/>
                      <w:color w:val="000000"/>
                      <w:sz w:val="19"/>
                      <w:szCs w:val="19"/>
                      <w:lang w:eastAsia="da-DK"/>
                    </w:rPr>
                    <w:t>%</w:t>
                  </w:r>
                </w:p>
              </w:tc>
            </w:tr>
            <w:tr w:rsidR="00214637" w:rsidRPr="00A720B5" w14:paraId="664ECD5F" w14:textId="77777777" w:rsidTr="00214637">
              <w:tc>
                <w:tcPr>
                  <w:tcW w:w="4849" w:type="dxa"/>
                  <w:tcBorders>
                    <w:top w:val="single" w:sz="8" w:space="0" w:color="000000"/>
                    <w:left w:val="single" w:sz="8" w:space="0" w:color="000000"/>
                    <w:bottom w:val="single" w:sz="8" w:space="0" w:color="000000"/>
                    <w:right w:val="single" w:sz="8" w:space="0" w:color="000000"/>
                  </w:tcBorders>
                  <w:hideMark/>
                  <w:tcPrChange w:id="569" w:author="Martin Chemnitz Mortensen" w:date="2018-10-03T17:15:00Z">
                    <w:tcPr>
                      <w:tcW w:w="4849" w:type="dxa"/>
                      <w:tcBorders>
                        <w:top w:val="single" w:sz="8" w:space="0" w:color="000000"/>
                        <w:left w:val="single" w:sz="8" w:space="0" w:color="000000"/>
                        <w:bottom w:val="single" w:sz="8" w:space="0" w:color="000000"/>
                        <w:right w:val="single" w:sz="8" w:space="0" w:color="000000"/>
                      </w:tcBorders>
                      <w:hideMark/>
                    </w:tcPr>
                  </w:tcPrChange>
                </w:tcPr>
                <w:p w14:paraId="58406D5D" w14:textId="77777777"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Sild i Østersøen område 22-24</w:t>
                  </w:r>
                </w:p>
              </w:tc>
              <w:tc>
                <w:tcPr>
                  <w:tcW w:w="1520" w:type="dxa"/>
                  <w:tcBorders>
                    <w:top w:val="single" w:sz="8" w:space="0" w:color="000000"/>
                    <w:left w:val="single" w:sz="8" w:space="0" w:color="000000"/>
                    <w:bottom w:val="single" w:sz="8" w:space="0" w:color="000000"/>
                    <w:right w:val="single" w:sz="8" w:space="0" w:color="000000"/>
                  </w:tcBorders>
                  <w:hideMark/>
                  <w:tcPrChange w:id="570" w:author="Martin Chemnitz Mortensen" w:date="2018-10-03T17:15:00Z">
                    <w:tcPr>
                      <w:tcW w:w="1520" w:type="dxa"/>
                      <w:tcBorders>
                        <w:top w:val="single" w:sz="8" w:space="0" w:color="000000"/>
                        <w:left w:val="single" w:sz="8" w:space="0" w:color="000000"/>
                        <w:bottom w:val="single" w:sz="8" w:space="0" w:color="000000"/>
                        <w:right w:val="single" w:sz="8" w:space="0" w:color="000000"/>
                      </w:tcBorders>
                      <w:hideMark/>
                    </w:tcPr>
                  </w:tcPrChange>
                </w:tcPr>
                <w:p w14:paraId="3AB06207" w14:textId="77777777"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15 %</w:t>
                  </w:r>
                </w:p>
              </w:tc>
              <w:tc>
                <w:tcPr>
                  <w:tcW w:w="1701" w:type="dxa"/>
                  <w:tcBorders>
                    <w:top w:val="single" w:sz="8" w:space="0" w:color="000000"/>
                    <w:left w:val="single" w:sz="8" w:space="0" w:color="000000"/>
                    <w:bottom w:val="single" w:sz="8" w:space="0" w:color="000000"/>
                    <w:right w:val="single" w:sz="8" w:space="0" w:color="000000"/>
                  </w:tcBorders>
                  <w:tcPrChange w:id="571"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tcPr>
                  </w:tcPrChange>
                </w:tcPr>
                <w:p w14:paraId="2A05F414" w14:textId="44F8720B" w:rsidR="00214637" w:rsidRPr="00A720B5" w:rsidRDefault="00214637" w:rsidP="00214637">
                  <w:pPr>
                    <w:spacing w:line="240" w:lineRule="auto"/>
                    <w:rPr>
                      <w:ins w:id="572" w:author="Martin Chemnitz Mortensen" w:date="2018-10-03T17:15:00Z"/>
                      <w:rFonts w:ascii="Tahoma" w:eastAsia="Times New Roman" w:hAnsi="Tahoma" w:cs="Tahoma"/>
                      <w:color w:val="000000"/>
                      <w:sz w:val="19"/>
                      <w:szCs w:val="19"/>
                      <w:lang w:eastAsia="da-DK"/>
                    </w:rPr>
                  </w:pPr>
                  <w:ins w:id="573" w:author="Martin Chemnitz Mortensen" w:date="2018-10-03T17:15:00Z">
                    <w:r w:rsidRPr="00A720B5">
                      <w:rPr>
                        <w:rFonts w:ascii="Tahoma" w:eastAsia="Times New Roman" w:hAnsi="Tahoma" w:cs="Tahoma"/>
                        <w:color w:val="000000"/>
                        <w:sz w:val="19"/>
                        <w:szCs w:val="19"/>
                        <w:lang w:eastAsia="da-DK"/>
                      </w:rPr>
                      <w:t>15 %</w:t>
                    </w:r>
                  </w:ins>
                </w:p>
              </w:tc>
              <w:tc>
                <w:tcPr>
                  <w:tcW w:w="1276" w:type="dxa"/>
                  <w:tcBorders>
                    <w:top w:val="single" w:sz="8" w:space="0" w:color="000000"/>
                    <w:left w:val="single" w:sz="8" w:space="0" w:color="000000"/>
                    <w:bottom w:val="single" w:sz="8" w:space="0" w:color="000000"/>
                    <w:right w:val="single" w:sz="8" w:space="0" w:color="000000"/>
                  </w:tcBorders>
                  <w:hideMark/>
                  <w:tcPrChange w:id="574"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hideMark/>
                    </w:tcPr>
                  </w:tcPrChange>
                </w:tcPr>
                <w:p w14:paraId="1BAD66D6" w14:textId="5F85C5E6"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15 %</w:t>
                  </w:r>
                </w:p>
              </w:tc>
            </w:tr>
            <w:tr w:rsidR="00214637" w:rsidRPr="00A720B5" w14:paraId="1BAB8895" w14:textId="77777777" w:rsidTr="00214637">
              <w:tc>
                <w:tcPr>
                  <w:tcW w:w="4849" w:type="dxa"/>
                  <w:tcBorders>
                    <w:top w:val="single" w:sz="8" w:space="0" w:color="000000"/>
                    <w:left w:val="single" w:sz="8" w:space="0" w:color="000000"/>
                    <w:bottom w:val="single" w:sz="8" w:space="0" w:color="000000"/>
                    <w:right w:val="single" w:sz="8" w:space="0" w:color="000000"/>
                  </w:tcBorders>
                  <w:hideMark/>
                  <w:tcPrChange w:id="575" w:author="Martin Chemnitz Mortensen" w:date="2018-10-03T17:15:00Z">
                    <w:tcPr>
                      <w:tcW w:w="4849" w:type="dxa"/>
                      <w:tcBorders>
                        <w:top w:val="single" w:sz="8" w:space="0" w:color="000000"/>
                        <w:left w:val="single" w:sz="8" w:space="0" w:color="000000"/>
                        <w:bottom w:val="single" w:sz="8" w:space="0" w:color="000000"/>
                        <w:right w:val="single" w:sz="8" w:space="0" w:color="000000"/>
                      </w:tcBorders>
                      <w:hideMark/>
                    </w:tcPr>
                  </w:tcPrChange>
                </w:tcPr>
                <w:p w14:paraId="7829A71A" w14:textId="77777777"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Sild i Østersøen område 25-32</w:t>
                  </w:r>
                </w:p>
              </w:tc>
              <w:tc>
                <w:tcPr>
                  <w:tcW w:w="1520" w:type="dxa"/>
                  <w:tcBorders>
                    <w:top w:val="single" w:sz="8" w:space="0" w:color="000000"/>
                    <w:left w:val="single" w:sz="8" w:space="0" w:color="000000"/>
                    <w:bottom w:val="single" w:sz="8" w:space="0" w:color="000000"/>
                    <w:right w:val="single" w:sz="8" w:space="0" w:color="000000"/>
                  </w:tcBorders>
                  <w:hideMark/>
                  <w:tcPrChange w:id="576" w:author="Martin Chemnitz Mortensen" w:date="2018-10-03T17:15:00Z">
                    <w:tcPr>
                      <w:tcW w:w="1520" w:type="dxa"/>
                      <w:tcBorders>
                        <w:top w:val="single" w:sz="8" w:space="0" w:color="000000"/>
                        <w:left w:val="single" w:sz="8" w:space="0" w:color="000000"/>
                        <w:bottom w:val="single" w:sz="8" w:space="0" w:color="000000"/>
                        <w:right w:val="single" w:sz="8" w:space="0" w:color="000000"/>
                      </w:tcBorders>
                      <w:hideMark/>
                    </w:tcPr>
                  </w:tcPrChange>
                </w:tcPr>
                <w:p w14:paraId="70FC785E" w14:textId="77777777"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15 %</w:t>
                  </w:r>
                </w:p>
              </w:tc>
              <w:tc>
                <w:tcPr>
                  <w:tcW w:w="1701" w:type="dxa"/>
                  <w:tcBorders>
                    <w:top w:val="single" w:sz="8" w:space="0" w:color="000000"/>
                    <w:left w:val="single" w:sz="8" w:space="0" w:color="000000"/>
                    <w:bottom w:val="single" w:sz="8" w:space="0" w:color="000000"/>
                    <w:right w:val="single" w:sz="8" w:space="0" w:color="000000"/>
                  </w:tcBorders>
                  <w:tcPrChange w:id="577"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tcPr>
                  </w:tcPrChange>
                </w:tcPr>
                <w:p w14:paraId="37DC7D5F" w14:textId="0A3BFBE5" w:rsidR="00214637" w:rsidRPr="00A720B5" w:rsidRDefault="00214637" w:rsidP="00214637">
                  <w:pPr>
                    <w:spacing w:line="240" w:lineRule="auto"/>
                    <w:rPr>
                      <w:ins w:id="578" w:author="Martin Chemnitz Mortensen" w:date="2018-10-03T17:15:00Z"/>
                      <w:rFonts w:ascii="Tahoma" w:eastAsia="Times New Roman" w:hAnsi="Tahoma" w:cs="Tahoma"/>
                      <w:color w:val="000000"/>
                      <w:sz w:val="19"/>
                      <w:szCs w:val="19"/>
                      <w:lang w:eastAsia="da-DK"/>
                    </w:rPr>
                  </w:pPr>
                  <w:ins w:id="579" w:author="Martin Chemnitz Mortensen" w:date="2018-10-03T17:15:00Z">
                    <w:r w:rsidRPr="00A720B5">
                      <w:rPr>
                        <w:rFonts w:ascii="Tahoma" w:eastAsia="Times New Roman" w:hAnsi="Tahoma" w:cs="Tahoma"/>
                        <w:color w:val="000000"/>
                        <w:sz w:val="19"/>
                        <w:szCs w:val="19"/>
                        <w:lang w:eastAsia="da-DK"/>
                      </w:rPr>
                      <w:t>15 %</w:t>
                    </w:r>
                  </w:ins>
                </w:p>
              </w:tc>
              <w:tc>
                <w:tcPr>
                  <w:tcW w:w="1276" w:type="dxa"/>
                  <w:tcBorders>
                    <w:top w:val="single" w:sz="8" w:space="0" w:color="000000"/>
                    <w:left w:val="single" w:sz="8" w:space="0" w:color="000000"/>
                    <w:bottom w:val="single" w:sz="8" w:space="0" w:color="000000"/>
                    <w:right w:val="single" w:sz="8" w:space="0" w:color="000000"/>
                  </w:tcBorders>
                  <w:hideMark/>
                  <w:tcPrChange w:id="580"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hideMark/>
                    </w:tcPr>
                  </w:tcPrChange>
                </w:tcPr>
                <w:p w14:paraId="20A2ABF5" w14:textId="41716FD8"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15 %</w:t>
                  </w:r>
                </w:p>
              </w:tc>
            </w:tr>
            <w:tr w:rsidR="00214637" w:rsidRPr="00A720B5" w14:paraId="6105F0B0" w14:textId="77777777" w:rsidTr="00214637">
              <w:tc>
                <w:tcPr>
                  <w:tcW w:w="4849" w:type="dxa"/>
                  <w:tcBorders>
                    <w:top w:val="single" w:sz="8" w:space="0" w:color="000000"/>
                    <w:left w:val="single" w:sz="8" w:space="0" w:color="000000"/>
                    <w:bottom w:val="single" w:sz="8" w:space="0" w:color="000000"/>
                    <w:right w:val="single" w:sz="8" w:space="0" w:color="000000"/>
                  </w:tcBorders>
                  <w:tcPrChange w:id="581" w:author="Martin Chemnitz Mortensen" w:date="2018-10-03T17:15:00Z">
                    <w:tcPr>
                      <w:tcW w:w="4849" w:type="dxa"/>
                      <w:tcBorders>
                        <w:top w:val="single" w:sz="8" w:space="0" w:color="000000"/>
                        <w:left w:val="single" w:sz="8" w:space="0" w:color="000000"/>
                        <w:bottom w:val="single" w:sz="8" w:space="0" w:color="000000"/>
                        <w:right w:val="single" w:sz="8" w:space="0" w:color="000000"/>
                      </w:tcBorders>
                    </w:tcPr>
                  </w:tcPrChange>
                </w:tcPr>
                <w:p w14:paraId="1EA386E9" w14:textId="77777777" w:rsidR="00214637" w:rsidRPr="00A720B5" w:rsidRDefault="00214637" w:rsidP="00214637">
                  <w:pPr>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Makrel I Nordsøen, Skagerrak og Kattegat</w:t>
                  </w:r>
                </w:p>
              </w:tc>
              <w:tc>
                <w:tcPr>
                  <w:tcW w:w="1520" w:type="dxa"/>
                  <w:tcBorders>
                    <w:top w:val="single" w:sz="8" w:space="0" w:color="000000"/>
                    <w:left w:val="single" w:sz="8" w:space="0" w:color="000000"/>
                    <w:bottom w:val="single" w:sz="8" w:space="0" w:color="000000"/>
                    <w:right w:val="single" w:sz="8" w:space="0" w:color="000000"/>
                  </w:tcBorders>
                  <w:tcPrChange w:id="582" w:author="Martin Chemnitz Mortensen" w:date="2018-10-03T17:15:00Z">
                    <w:tcPr>
                      <w:tcW w:w="1520" w:type="dxa"/>
                      <w:tcBorders>
                        <w:top w:val="single" w:sz="8" w:space="0" w:color="000000"/>
                        <w:left w:val="single" w:sz="8" w:space="0" w:color="000000"/>
                        <w:bottom w:val="single" w:sz="8" w:space="0" w:color="000000"/>
                        <w:right w:val="single" w:sz="8" w:space="0" w:color="000000"/>
                      </w:tcBorders>
                    </w:tcPr>
                  </w:tcPrChange>
                </w:tcPr>
                <w:p w14:paraId="027B56C4" w14:textId="77777777" w:rsidR="00214637" w:rsidRPr="00A720B5" w:rsidRDefault="00214637" w:rsidP="00214637">
                  <w:pPr>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21 %</w:t>
                  </w:r>
                </w:p>
              </w:tc>
              <w:tc>
                <w:tcPr>
                  <w:tcW w:w="1701" w:type="dxa"/>
                  <w:tcBorders>
                    <w:top w:val="single" w:sz="8" w:space="0" w:color="000000"/>
                    <w:left w:val="single" w:sz="8" w:space="0" w:color="000000"/>
                    <w:bottom w:val="single" w:sz="8" w:space="0" w:color="000000"/>
                    <w:right w:val="single" w:sz="8" w:space="0" w:color="000000"/>
                  </w:tcBorders>
                  <w:tcPrChange w:id="583"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tcPr>
                  </w:tcPrChange>
                </w:tcPr>
                <w:p w14:paraId="609F513C" w14:textId="3A3B493F" w:rsidR="00214637" w:rsidRDefault="00214637" w:rsidP="00214637">
                  <w:pPr>
                    <w:spacing w:line="240" w:lineRule="auto"/>
                    <w:rPr>
                      <w:ins w:id="584" w:author="Martin Chemnitz Mortensen" w:date="2018-10-03T17:15:00Z"/>
                      <w:rFonts w:ascii="Tahoma" w:eastAsia="Times New Roman" w:hAnsi="Tahoma" w:cs="Tahoma"/>
                      <w:color w:val="000000"/>
                      <w:sz w:val="19"/>
                      <w:szCs w:val="19"/>
                      <w:lang w:eastAsia="da-DK"/>
                    </w:rPr>
                  </w:pPr>
                  <w:ins w:id="585" w:author="Martin Chemnitz Mortensen" w:date="2018-10-03T17:15:00Z">
                    <w:r>
                      <w:rPr>
                        <w:rFonts w:ascii="Tahoma" w:eastAsia="Times New Roman" w:hAnsi="Tahoma" w:cs="Tahoma"/>
                        <w:color w:val="000000"/>
                        <w:sz w:val="19"/>
                        <w:szCs w:val="19"/>
                        <w:lang w:eastAsia="da-DK"/>
                      </w:rPr>
                      <w:t>21 %</w:t>
                    </w:r>
                  </w:ins>
                </w:p>
              </w:tc>
              <w:tc>
                <w:tcPr>
                  <w:tcW w:w="1276" w:type="dxa"/>
                  <w:tcBorders>
                    <w:top w:val="single" w:sz="8" w:space="0" w:color="000000"/>
                    <w:left w:val="single" w:sz="8" w:space="0" w:color="000000"/>
                    <w:bottom w:val="single" w:sz="8" w:space="0" w:color="000000"/>
                    <w:right w:val="single" w:sz="8" w:space="0" w:color="000000"/>
                  </w:tcBorders>
                  <w:tcPrChange w:id="586"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tcPr>
                  </w:tcPrChange>
                </w:tcPr>
                <w:p w14:paraId="50BC4092" w14:textId="20C27F6E" w:rsidR="00214637" w:rsidRPr="00A720B5" w:rsidRDefault="00214637" w:rsidP="00214637">
                  <w:pPr>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21 %</w:t>
                  </w:r>
                </w:p>
              </w:tc>
            </w:tr>
            <w:tr w:rsidR="00214637" w:rsidRPr="00A720B5" w14:paraId="11D86B88" w14:textId="77777777" w:rsidTr="00214637">
              <w:tc>
                <w:tcPr>
                  <w:tcW w:w="4849" w:type="dxa"/>
                  <w:tcBorders>
                    <w:top w:val="single" w:sz="8" w:space="0" w:color="000000"/>
                    <w:left w:val="single" w:sz="8" w:space="0" w:color="000000"/>
                    <w:bottom w:val="single" w:sz="8" w:space="0" w:color="000000"/>
                    <w:right w:val="single" w:sz="8" w:space="0" w:color="000000"/>
                  </w:tcBorders>
                  <w:tcPrChange w:id="587" w:author="Martin Chemnitz Mortensen" w:date="2018-10-03T17:15:00Z">
                    <w:tcPr>
                      <w:tcW w:w="4849" w:type="dxa"/>
                      <w:tcBorders>
                        <w:top w:val="single" w:sz="8" w:space="0" w:color="000000"/>
                        <w:left w:val="single" w:sz="8" w:space="0" w:color="000000"/>
                        <w:bottom w:val="single" w:sz="8" w:space="0" w:color="000000"/>
                        <w:right w:val="single" w:sz="8" w:space="0" w:color="000000"/>
                      </w:tcBorders>
                    </w:tcPr>
                  </w:tcPrChange>
                </w:tcPr>
                <w:p w14:paraId="3BEF8401" w14:textId="77777777" w:rsidR="00214637" w:rsidRPr="00A720B5" w:rsidRDefault="00214637" w:rsidP="00214637">
                  <w:pPr>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Makrel i Nordsøen norsk zone</w:t>
                  </w:r>
                </w:p>
              </w:tc>
              <w:tc>
                <w:tcPr>
                  <w:tcW w:w="1520" w:type="dxa"/>
                  <w:tcBorders>
                    <w:top w:val="single" w:sz="8" w:space="0" w:color="000000"/>
                    <w:left w:val="single" w:sz="8" w:space="0" w:color="000000"/>
                    <w:bottom w:val="single" w:sz="8" w:space="0" w:color="000000"/>
                    <w:right w:val="single" w:sz="8" w:space="0" w:color="000000"/>
                  </w:tcBorders>
                  <w:tcPrChange w:id="588" w:author="Martin Chemnitz Mortensen" w:date="2018-10-03T17:15:00Z">
                    <w:tcPr>
                      <w:tcW w:w="1520" w:type="dxa"/>
                      <w:tcBorders>
                        <w:top w:val="single" w:sz="8" w:space="0" w:color="000000"/>
                        <w:left w:val="single" w:sz="8" w:space="0" w:color="000000"/>
                        <w:bottom w:val="single" w:sz="8" w:space="0" w:color="000000"/>
                        <w:right w:val="single" w:sz="8" w:space="0" w:color="000000"/>
                      </w:tcBorders>
                    </w:tcPr>
                  </w:tcPrChange>
                </w:tcPr>
                <w:p w14:paraId="6EA7DBB3" w14:textId="77777777" w:rsidR="00214637" w:rsidRPr="00A720B5" w:rsidRDefault="00214637" w:rsidP="00214637">
                  <w:pPr>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21 %</w:t>
                  </w:r>
                </w:p>
              </w:tc>
              <w:tc>
                <w:tcPr>
                  <w:tcW w:w="1701" w:type="dxa"/>
                  <w:tcBorders>
                    <w:top w:val="single" w:sz="8" w:space="0" w:color="000000"/>
                    <w:left w:val="single" w:sz="8" w:space="0" w:color="000000"/>
                    <w:bottom w:val="single" w:sz="8" w:space="0" w:color="000000"/>
                    <w:right w:val="single" w:sz="8" w:space="0" w:color="000000"/>
                  </w:tcBorders>
                  <w:tcPrChange w:id="589"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tcPr>
                  </w:tcPrChange>
                </w:tcPr>
                <w:p w14:paraId="1FF25890" w14:textId="0F75D38D" w:rsidR="00214637" w:rsidRDefault="00214637" w:rsidP="00214637">
                  <w:pPr>
                    <w:spacing w:line="240" w:lineRule="auto"/>
                    <w:rPr>
                      <w:ins w:id="590" w:author="Martin Chemnitz Mortensen" w:date="2018-10-03T17:15:00Z"/>
                      <w:rFonts w:ascii="Tahoma" w:eastAsia="Times New Roman" w:hAnsi="Tahoma" w:cs="Tahoma"/>
                      <w:color w:val="000000"/>
                      <w:sz w:val="19"/>
                      <w:szCs w:val="19"/>
                      <w:lang w:eastAsia="da-DK"/>
                    </w:rPr>
                  </w:pPr>
                  <w:ins w:id="591" w:author="Martin Chemnitz Mortensen" w:date="2018-10-03T17:15:00Z">
                    <w:r>
                      <w:rPr>
                        <w:rFonts w:ascii="Tahoma" w:eastAsia="Times New Roman" w:hAnsi="Tahoma" w:cs="Tahoma"/>
                        <w:color w:val="000000"/>
                        <w:sz w:val="19"/>
                        <w:szCs w:val="19"/>
                        <w:lang w:eastAsia="da-DK"/>
                      </w:rPr>
                      <w:t>21 %</w:t>
                    </w:r>
                  </w:ins>
                </w:p>
              </w:tc>
              <w:tc>
                <w:tcPr>
                  <w:tcW w:w="1276" w:type="dxa"/>
                  <w:tcBorders>
                    <w:top w:val="single" w:sz="8" w:space="0" w:color="000000"/>
                    <w:left w:val="single" w:sz="8" w:space="0" w:color="000000"/>
                    <w:bottom w:val="single" w:sz="8" w:space="0" w:color="000000"/>
                    <w:right w:val="single" w:sz="8" w:space="0" w:color="000000"/>
                  </w:tcBorders>
                  <w:tcPrChange w:id="592"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tcPr>
                  </w:tcPrChange>
                </w:tcPr>
                <w:p w14:paraId="38A44ADA" w14:textId="5AFC666D" w:rsidR="00214637" w:rsidRPr="00A720B5" w:rsidRDefault="00214637" w:rsidP="00214637">
                  <w:pPr>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21 %</w:t>
                  </w:r>
                </w:p>
              </w:tc>
            </w:tr>
            <w:tr w:rsidR="00214637" w:rsidRPr="00A720B5" w14:paraId="0EC78631" w14:textId="77777777" w:rsidTr="00214637">
              <w:tc>
                <w:tcPr>
                  <w:tcW w:w="4849" w:type="dxa"/>
                  <w:tcBorders>
                    <w:top w:val="single" w:sz="8" w:space="0" w:color="000000"/>
                    <w:left w:val="single" w:sz="8" w:space="0" w:color="000000"/>
                    <w:bottom w:val="single" w:sz="8" w:space="0" w:color="000000"/>
                    <w:right w:val="single" w:sz="8" w:space="0" w:color="000000"/>
                  </w:tcBorders>
                  <w:tcPrChange w:id="593" w:author="Martin Chemnitz Mortensen" w:date="2018-10-03T17:15:00Z">
                    <w:tcPr>
                      <w:tcW w:w="4849" w:type="dxa"/>
                      <w:tcBorders>
                        <w:top w:val="single" w:sz="8" w:space="0" w:color="000000"/>
                        <w:left w:val="single" w:sz="8" w:space="0" w:color="000000"/>
                        <w:bottom w:val="single" w:sz="8" w:space="0" w:color="000000"/>
                        <w:right w:val="single" w:sz="8" w:space="0" w:color="000000"/>
                      </w:tcBorders>
                    </w:tcPr>
                  </w:tcPrChange>
                </w:tcPr>
                <w:p w14:paraId="36A20E2F" w14:textId="77777777" w:rsidR="00214637" w:rsidRPr="00A720B5" w:rsidRDefault="00214637" w:rsidP="00214637">
                  <w:pPr>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Makrel i Færøsk zone</w:t>
                  </w:r>
                </w:p>
              </w:tc>
              <w:tc>
                <w:tcPr>
                  <w:tcW w:w="1520" w:type="dxa"/>
                  <w:tcBorders>
                    <w:top w:val="single" w:sz="8" w:space="0" w:color="000000"/>
                    <w:left w:val="single" w:sz="8" w:space="0" w:color="000000"/>
                    <w:bottom w:val="single" w:sz="8" w:space="0" w:color="000000"/>
                    <w:right w:val="single" w:sz="8" w:space="0" w:color="000000"/>
                  </w:tcBorders>
                  <w:tcPrChange w:id="594" w:author="Martin Chemnitz Mortensen" w:date="2018-10-03T17:15:00Z">
                    <w:tcPr>
                      <w:tcW w:w="1520" w:type="dxa"/>
                      <w:tcBorders>
                        <w:top w:val="single" w:sz="8" w:space="0" w:color="000000"/>
                        <w:left w:val="single" w:sz="8" w:space="0" w:color="000000"/>
                        <w:bottom w:val="single" w:sz="8" w:space="0" w:color="000000"/>
                        <w:right w:val="single" w:sz="8" w:space="0" w:color="000000"/>
                      </w:tcBorders>
                    </w:tcPr>
                  </w:tcPrChange>
                </w:tcPr>
                <w:p w14:paraId="0206E962" w14:textId="77777777" w:rsidR="00214637" w:rsidRPr="00A720B5" w:rsidRDefault="00214637" w:rsidP="00214637">
                  <w:pPr>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40 %</w:t>
                  </w:r>
                </w:p>
              </w:tc>
              <w:tc>
                <w:tcPr>
                  <w:tcW w:w="1701" w:type="dxa"/>
                  <w:tcBorders>
                    <w:top w:val="single" w:sz="8" w:space="0" w:color="000000"/>
                    <w:left w:val="single" w:sz="8" w:space="0" w:color="000000"/>
                    <w:bottom w:val="single" w:sz="8" w:space="0" w:color="000000"/>
                    <w:right w:val="single" w:sz="8" w:space="0" w:color="000000"/>
                  </w:tcBorders>
                  <w:tcPrChange w:id="595"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tcPr>
                  </w:tcPrChange>
                </w:tcPr>
                <w:p w14:paraId="3884363B" w14:textId="36417DA6" w:rsidR="00214637" w:rsidRDefault="00214637" w:rsidP="00214637">
                  <w:pPr>
                    <w:spacing w:line="240" w:lineRule="auto"/>
                    <w:rPr>
                      <w:ins w:id="596" w:author="Martin Chemnitz Mortensen" w:date="2018-10-03T17:15:00Z"/>
                      <w:rFonts w:ascii="Tahoma" w:eastAsia="Times New Roman" w:hAnsi="Tahoma" w:cs="Tahoma"/>
                      <w:color w:val="000000"/>
                      <w:sz w:val="19"/>
                      <w:szCs w:val="19"/>
                      <w:lang w:eastAsia="da-DK"/>
                    </w:rPr>
                  </w:pPr>
                  <w:ins w:id="597" w:author="Martin Chemnitz Mortensen" w:date="2018-10-03T17:15:00Z">
                    <w:r>
                      <w:rPr>
                        <w:rFonts w:ascii="Tahoma" w:eastAsia="Times New Roman" w:hAnsi="Tahoma" w:cs="Tahoma"/>
                        <w:color w:val="000000"/>
                        <w:sz w:val="19"/>
                        <w:szCs w:val="19"/>
                        <w:lang w:eastAsia="da-DK"/>
                      </w:rPr>
                      <w:t>40 %</w:t>
                    </w:r>
                  </w:ins>
                </w:p>
              </w:tc>
              <w:tc>
                <w:tcPr>
                  <w:tcW w:w="1276" w:type="dxa"/>
                  <w:tcBorders>
                    <w:top w:val="single" w:sz="8" w:space="0" w:color="000000"/>
                    <w:left w:val="single" w:sz="8" w:space="0" w:color="000000"/>
                    <w:bottom w:val="single" w:sz="8" w:space="0" w:color="000000"/>
                    <w:right w:val="single" w:sz="8" w:space="0" w:color="000000"/>
                  </w:tcBorders>
                  <w:tcPrChange w:id="598"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tcPr>
                  </w:tcPrChange>
                </w:tcPr>
                <w:p w14:paraId="5E3412F1" w14:textId="2F3C548B" w:rsidR="00214637" w:rsidRPr="00A720B5" w:rsidRDefault="00214637" w:rsidP="00214637">
                  <w:pPr>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40</w:t>
                  </w:r>
                  <w:ins w:id="599" w:author="Martin Chemnitz Mortensen" w:date="2018-09-25T09:42:00Z">
                    <w:r>
                      <w:rPr>
                        <w:rFonts w:ascii="Tahoma" w:eastAsia="Times New Roman" w:hAnsi="Tahoma" w:cs="Tahoma"/>
                        <w:color w:val="000000"/>
                        <w:sz w:val="19"/>
                        <w:szCs w:val="19"/>
                        <w:lang w:eastAsia="da-DK"/>
                      </w:rPr>
                      <w:t xml:space="preserve"> </w:t>
                    </w:r>
                  </w:ins>
                  <w:r>
                    <w:rPr>
                      <w:rFonts w:ascii="Tahoma" w:eastAsia="Times New Roman" w:hAnsi="Tahoma" w:cs="Tahoma"/>
                      <w:color w:val="000000"/>
                      <w:sz w:val="19"/>
                      <w:szCs w:val="19"/>
                      <w:lang w:eastAsia="da-DK"/>
                    </w:rPr>
                    <w:t>%</w:t>
                  </w:r>
                </w:p>
              </w:tc>
            </w:tr>
            <w:tr w:rsidR="00214637" w:rsidRPr="00A720B5" w14:paraId="517E3334" w14:textId="77777777" w:rsidTr="00214637">
              <w:tc>
                <w:tcPr>
                  <w:tcW w:w="4849" w:type="dxa"/>
                  <w:tcBorders>
                    <w:top w:val="single" w:sz="8" w:space="0" w:color="000000"/>
                    <w:left w:val="single" w:sz="8" w:space="0" w:color="000000"/>
                    <w:bottom w:val="single" w:sz="8" w:space="0" w:color="000000"/>
                    <w:right w:val="single" w:sz="8" w:space="0" w:color="000000"/>
                  </w:tcBorders>
                  <w:hideMark/>
                  <w:tcPrChange w:id="600" w:author="Martin Chemnitz Mortensen" w:date="2018-10-03T17:15:00Z">
                    <w:tcPr>
                      <w:tcW w:w="4849" w:type="dxa"/>
                      <w:tcBorders>
                        <w:top w:val="single" w:sz="8" w:space="0" w:color="000000"/>
                        <w:left w:val="single" w:sz="8" w:space="0" w:color="000000"/>
                        <w:bottom w:val="single" w:sz="8" w:space="0" w:color="000000"/>
                        <w:right w:val="single" w:sz="8" w:space="0" w:color="000000"/>
                      </w:tcBorders>
                      <w:hideMark/>
                    </w:tcPr>
                  </w:tcPrChange>
                </w:tcPr>
                <w:p w14:paraId="1773B9BB" w14:textId="77777777"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Brisling i Østersøen</w:t>
                  </w:r>
                </w:p>
              </w:tc>
              <w:tc>
                <w:tcPr>
                  <w:tcW w:w="1520" w:type="dxa"/>
                  <w:tcBorders>
                    <w:top w:val="single" w:sz="8" w:space="0" w:color="000000"/>
                    <w:left w:val="single" w:sz="8" w:space="0" w:color="000000"/>
                    <w:bottom w:val="single" w:sz="8" w:space="0" w:color="000000"/>
                    <w:right w:val="single" w:sz="8" w:space="0" w:color="000000"/>
                  </w:tcBorders>
                  <w:hideMark/>
                  <w:tcPrChange w:id="601" w:author="Martin Chemnitz Mortensen" w:date="2018-10-03T17:15:00Z">
                    <w:tcPr>
                      <w:tcW w:w="1520" w:type="dxa"/>
                      <w:tcBorders>
                        <w:top w:val="single" w:sz="8" w:space="0" w:color="000000"/>
                        <w:left w:val="single" w:sz="8" w:space="0" w:color="000000"/>
                        <w:bottom w:val="single" w:sz="8" w:space="0" w:color="000000"/>
                        <w:right w:val="single" w:sz="8" w:space="0" w:color="000000"/>
                      </w:tcBorders>
                      <w:hideMark/>
                    </w:tcPr>
                  </w:tcPrChange>
                </w:tcPr>
                <w:p w14:paraId="4DA8E9B0" w14:textId="77777777"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15 %</w:t>
                  </w:r>
                </w:p>
              </w:tc>
              <w:tc>
                <w:tcPr>
                  <w:tcW w:w="1701" w:type="dxa"/>
                  <w:tcBorders>
                    <w:top w:val="single" w:sz="8" w:space="0" w:color="000000"/>
                    <w:left w:val="single" w:sz="8" w:space="0" w:color="000000"/>
                    <w:bottom w:val="single" w:sz="8" w:space="0" w:color="000000"/>
                    <w:right w:val="single" w:sz="8" w:space="0" w:color="000000"/>
                  </w:tcBorders>
                  <w:tcPrChange w:id="602"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tcPr>
                  </w:tcPrChange>
                </w:tcPr>
                <w:p w14:paraId="714112B6" w14:textId="097E1057" w:rsidR="00214637" w:rsidRPr="00A720B5" w:rsidRDefault="00214637" w:rsidP="00214637">
                  <w:pPr>
                    <w:spacing w:line="240" w:lineRule="auto"/>
                    <w:rPr>
                      <w:ins w:id="603" w:author="Martin Chemnitz Mortensen" w:date="2018-10-03T17:15:00Z"/>
                      <w:rFonts w:ascii="Tahoma" w:eastAsia="Times New Roman" w:hAnsi="Tahoma" w:cs="Tahoma"/>
                      <w:color w:val="000000"/>
                      <w:sz w:val="19"/>
                      <w:szCs w:val="19"/>
                      <w:lang w:eastAsia="da-DK"/>
                    </w:rPr>
                  </w:pPr>
                  <w:ins w:id="604" w:author="Martin Chemnitz Mortensen" w:date="2018-10-03T17:15:00Z">
                    <w:r w:rsidRPr="00A720B5">
                      <w:rPr>
                        <w:rFonts w:ascii="Tahoma" w:eastAsia="Times New Roman" w:hAnsi="Tahoma" w:cs="Tahoma"/>
                        <w:color w:val="000000"/>
                        <w:sz w:val="19"/>
                        <w:szCs w:val="19"/>
                        <w:lang w:eastAsia="da-DK"/>
                      </w:rPr>
                      <w:t>15 %</w:t>
                    </w:r>
                  </w:ins>
                </w:p>
              </w:tc>
              <w:tc>
                <w:tcPr>
                  <w:tcW w:w="1276" w:type="dxa"/>
                  <w:tcBorders>
                    <w:top w:val="single" w:sz="8" w:space="0" w:color="000000"/>
                    <w:left w:val="single" w:sz="8" w:space="0" w:color="000000"/>
                    <w:bottom w:val="single" w:sz="8" w:space="0" w:color="000000"/>
                    <w:right w:val="single" w:sz="8" w:space="0" w:color="000000"/>
                  </w:tcBorders>
                  <w:hideMark/>
                  <w:tcPrChange w:id="605"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hideMark/>
                    </w:tcPr>
                  </w:tcPrChange>
                </w:tcPr>
                <w:p w14:paraId="6419EBF6" w14:textId="43215830"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15 %</w:t>
                  </w:r>
                </w:p>
              </w:tc>
            </w:tr>
            <w:tr w:rsidR="00214637" w:rsidRPr="00A720B5" w14:paraId="417956C5" w14:textId="77777777" w:rsidTr="00214637">
              <w:tc>
                <w:tcPr>
                  <w:tcW w:w="4849" w:type="dxa"/>
                  <w:tcBorders>
                    <w:top w:val="single" w:sz="8" w:space="0" w:color="000000"/>
                    <w:left w:val="single" w:sz="8" w:space="0" w:color="000000"/>
                    <w:bottom w:val="single" w:sz="8" w:space="0" w:color="000000"/>
                    <w:right w:val="single" w:sz="8" w:space="0" w:color="000000"/>
                  </w:tcBorders>
                  <w:hideMark/>
                  <w:tcPrChange w:id="606" w:author="Martin Chemnitz Mortensen" w:date="2018-10-03T17:15:00Z">
                    <w:tcPr>
                      <w:tcW w:w="4849" w:type="dxa"/>
                      <w:tcBorders>
                        <w:top w:val="single" w:sz="8" w:space="0" w:color="000000"/>
                        <w:left w:val="single" w:sz="8" w:space="0" w:color="000000"/>
                        <w:bottom w:val="single" w:sz="8" w:space="0" w:color="000000"/>
                        <w:right w:val="single" w:sz="8" w:space="0" w:color="000000"/>
                      </w:tcBorders>
                      <w:hideMark/>
                    </w:tcPr>
                  </w:tcPrChange>
                </w:tcPr>
                <w:p w14:paraId="717F2EE0" w14:textId="77777777"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Brisling i Skagerrak og Kattegat</w:t>
                  </w:r>
                </w:p>
              </w:tc>
              <w:tc>
                <w:tcPr>
                  <w:tcW w:w="1520" w:type="dxa"/>
                  <w:tcBorders>
                    <w:top w:val="single" w:sz="8" w:space="0" w:color="000000"/>
                    <w:left w:val="single" w:sz="8" w:space="0" w:color="000000"/>
                    <w:bottom w:val="single" w:sz="8" w:space="0" w:color="000000"/>
                    <w:right w:val="single" w:sz="8" w:space="0" w:color="000000"/>
                  </w:tcBorders>
                  <w:hideMark/>
                  <w:tcPrChange w:id="607" w:author="Martin Chemnitz Mortensen" w:date="2018-10-03T17:15:00Z">
                    <w:tcPr>
                      <w:tcW w:w="1520" w:type="dxa"/>
                      <w:tcBorders>
                        <w:top w:val="single" w:sz="8" w:space="0" w:color="000000"/>
                        <w:left w:val="single" w:sz="8" w:space="0" w:color="000000"/>
                        <w:bottom w:val="single" w:sz="8" w:space="0" w:color="000000"/>
                        <w:right w:val="single" w:sz="8" w:space="0" w:color="000000"/>
                      </w:tcBorders>
                      <w:hideMark/>
                    </w:tcPr>
                  </w:tcPrChange>
                </w:tcPr>
                <w:p w14:paraId="3736312D" w14:textId="77777777"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15 %</w:t>
                  </w:r>
                </w:p>
              </w:tc>
              <w:tc>
                <w:tcPr>
                  <w:tcW w:w="1701" w:type="dxa"/>
                  <w:tcBorders>
                    <w:top w:val="single" w:sz="8" w:space="0" w:color="000000"/>
                    <w:left w:val="single" w:sz="8" w:space="0" w:color="000000"/>
                    <w:bottom w:val="single" w:sz="8" w:space="0" w:color="000000"/>
                    <w:right w:val="single" w:sz="8" w:space="0" w:color="000000"/>
                  </w:tcBorders>
                  <w:tcPrChange w:id="608"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tcPr>
                  </w:tcPrChange>
                </w:tcPr>
                <w:p w14:paraId="52EDC018" w14:textId="44459493" w:rsidR="00214637" w:rsidRPr="00A720B5" w:rsidRDefault="00214637" w:rsidP="00214637">
                  <w:pPr>
                    <w:spacing w:line="240" w:lineRule="auto"/>
                    <w:rPr>
                      <w:ins w:id="609" w:author="Martin Chemnitz Mortensen" w:date="2018-10-03T17:15:00Z"/>
                      <w:rFonts w:ascii="Tahoma" w:eastAsia="Times New Roman" w:hAnsi="Tahoma" w:cs="Tahoma"/>
                      <w:color w:val="000000"/>
                      <w:sz w:val="19"/>
                      <w:szCs w:val="19"/>
                      <w:lang w:eastAsia="da-DK"/>
                    </w:rPr>
                  </w:pPr>
                  <w:ins w:id="610" w:author="Martin Chemnitz Mortensen" w:date="2018-10-03T17:15:00Z">
                    <w:r w:rsidRPr="00A720B5">
                      <w:rPr>
                        <w:rFonts w:ascii="Tahoma" w:eastAsia="Times New Roman" w:hAnsi="Tahoma" w:cs="Tahoma"/>
                        <w:color w:val="000000"/>
                        <w:sz w:val="19"/>
                        <w:szCs w:val="19"/>
                        <w:lang w:eastAsia="da-DK"/>
                      </w:rPr>
                      <w:t>15 %</w:t>
                    </w:r>
                  </w:ins>
                </w:p>
              </w:tc>
              <w:tc>
                <w:tcPr>
                  <w:tcW w:w="1276" w:type="dxa"/>
                  <w:tcBorders>
                    <w:top w:val="single" w:sz="8" w:space="0" w:color="000000"/>
                    <w:left w:val="single" w:sz="8" w:space="0" w:color="000000"/>
                    <w:bottom w:val="single" w:sz="8" w:space="0" w:color="000000"/>
                    <w:right w:val="single" w:sz="8" w:space="0" w:color="000000"/>
                  </w:tcBorders>
                  <w:hideMark/>
                  <w:tcPrChange w:id="611"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hideMark/>
                    </w:tcPr>
                  </w:tcPrChange>
                </w:tcPr>
                <w:p w14:paraId="3509511B" w14:textId="6877B1D2"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15 %</w:t>
                  </w:r>
                </w:p>
              </w:tc>
            </w:tr>
            <w:tr w:rsidR="00214637" w:rsidRPr="00A720B5" w14:paraId="08EFD785" w14:textId="77777777" w:rsidTr="00214637">
              <w:tc>
                <w:tcPr>
                  <w:tcW w:w="4849" w:type="dxa"/>
                  <w:tcBorders>
                    <w:top w:val="single" w:sz="8" w:space="0" w:color="000000"/>
                    <w:left w:val="single" w:sz="8" w:space="0" w:color="000000"/>
                    <w:bottom w:val="single" w:sz="8" w:space="0" w:color="000000"/>
                    <w:right w:val="single" w:sz="8" w:space="0" w:color="000000"/>
                  </w:tcBorders>
                  <w:hideMark/>
                  <w:tcPrChange w:id="612" w:author="Martin Chemnitz Mortensen" w:date="2018-10-03T17:15:00Z">
                    <w:tcPr>
                      <w:tcW w:w="4849" w:type="dxa"/>
                      <w:tcBorders>
                        <w:top w:val="single" w:sz="8" w:space="0" w:color="000000"/>
                        <w:left w:val="single" w:sz="8" w:space="0" w:color="000000"/>
                        <w:bottom w:val="single" w:sz="8" w:space="0" w:color="000000"/>
                        <w:right w:val="single" w:sz="8" w:space="0" w:color="000000"/>
                      </w:tcBorders>
                      <w:hideMark/>
                    </w:tcPr>
                  </w:tcPrChange>
                </w:tcPr>
                <w:p w14:paraId="670294DD" w14:textId="77777777"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Brisling i Nordsøen</w:t>
                  </w:r>
                </w:p>
              </w:tc>
              <w:tc>
                <w:tcPr>
                  <w:tcW w:w="1520" w:type="dxa"/>
                  <w:tcBorders>
                    <w:top w:val="single" w:sz="8" w:space="0" w:color="000000"/>
                    <w:left w:val="single" w:sz="8" w:space="0" w:color="000000"/>
                    <w:bottom w:val="single" w:sz="8" w:space="0" w:color="000000"/>
                    <w:right w:val="single" w:sz="8" w:space="0" w:color="000000"/>
                  </w:tcBorders>
                  <w:hideMark/>
                  <w:tcPrChange w:id="613" w:author="Martin Chemnitz Mortensen" w:date="2018-10-03T17:15:00Z">
                    <w:tcPr>
                      <w:tcW w:w="1520" w:type="dxa"/>
                      <w:tcBorders>
                        <w:top w:val="single" w:sz="8" w:space="0" w:color="000000"/>
                        <w:left w:val="single" w:sz="8" w:space="0" w:color="000000"/>
                        <w:bottom w:val="single" w:sz="8" w:space="0" w:color="000000"/>
                        <w:right w:val="single" w:sz="8" w:space="0" w:color="000000"/>
                      </w:tcBorders>
                      <w:hideMark/>
                    </w:tcPr>
                  </w:tcPrChange>
                </w:tcPr>
                <w:p w14:paraId="6915BF32" w14:textId="77777777"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10 %</w:t>
                  </w:r>
                </w:p>
              </w:tc>
              <w:tc>
                <w:tcPr>
                  <w:tcW w:w="1701" w:type="dxa"/>
                  <w:tcBorders>
                    <w:top w:val="single" w:sz="8" w:space="0" w:color="000000"/>
                    <w:left w:val="single" w:sz="8" w:space="0" w:color="000000"/>
                    <w:bottom w:val="single" w:sz="8" w:space="0" w:color="000000"/>
                    <w:right w:val="single" w:sz="8" w:space="0" w:color="000000"/>
                  </w:tcBorders>
                  <w:tcPrChange w:id="614"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tcPr>
                  </w:tcPrChange>
                </w:tcPr>
                <w:p w14:paraId="4886DAAD" w14:textId="3C61A35E" w:rsidR="00214637" w:rsidRPr="00A720B5" w:rsidRDefault="00214637" w:rsidP="00214637">
                  <w:pPr>
                    <w:spacing w:line="240" w:lineRule="auto"/>
                    <w:rPr>
                      <w:ins w:id="615" w:author="Martin Chemnitz Mortensen" w:date="2018-10-03T17:15:00Z"/>
                      <w:rFonts w:ascii="Tahoma" w:eastAsia="Times New Roman" w:hAnsi="Tahoma" w:cs="Tahoma"/>
                      <w:color w:val="000000"/>
                      <w:sz w:val="19"/>
                      <w:szCs w:val="19"/>
                      <w:lang w:eastAsia="da-DK"/>
                    </w:rPr>
                  </w:pPr>
                  <w:ins w:id="616" w:author="Martin Chemnitz Mortensen" w:date="2018-10-03T17:15:00Z">
                    <w:r w:rsidRPr="00A720B5">
                      <w:rPr>
                        <w:rFonts w:ascii="Tahoma" w:eastAsia="Times New Roman" w:hAnsi="Tahoma" w:cs="Tahoma"/>
                        <w:color w:val="000000"/>
                        <w:sz w:val="19"/>
                        <w:szCs w:val="19"/>
                        <w:lang w:eastAsia="da-DK"/>
                      </w:rPr>
                      <w:t>10 %</w:t>
                    </w:r>
                  </w:ins>
                </w:p>
              </w:tc>
              <w:tc>
                <w:tcPr>
                  <w:tcW w:w="1276" w:type="dxa"/>
                  <w:tcBorders>
                    <w:top w:val="single" w:sz="8" w:space="0" w:color="000000"/>
                    <w:left w:val="single" w:sz="8" w:space="0" w:color="000000"/>
                    <w:bottom w:val="single" w:sz="8" w:space="0" w:color="000000"/>
                    <w:right w:val="single" w:sz="8" w:space="0" w:color="000000"/>
                  </w:tcBorders>
                  <w:hideMark/>
                  <w:tcPrChange w:id="617"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hideMark/>
                    </w:tcPr>
                  </w:tcPrChange>
                </w:tcPr>
                <w:p w14:paraId="0254C400" w14:textId="05EF4DC3"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10 %</w:t>
                  </w:r>
                </w:p>
              </w:tc>
            </w:tr>
            <w:tr w:rsidR="00214637" w:rsidRPr="00A720B5" w14:paraId="3B6928D2" w14:textId="77777777" w:rsidTr="00214637">
              <w:tc>
                <w:tcPr>
                  <w:tcW w:w="4849" w:type="dxa"/>
                  <w:tcBorders>
                    <w:top w:val="single" w:sz="8" w:space="0" w:color="000000"/>
                    <w:left w:val="single" w:sz="8" w:space="0" w:color="000000"/>
                    <w:bottom w:val="single" w:sz="8" w:space="0" w:color="000000"/>
                    <w:right w:val="single" w:sz="8" w:space="0" w:color="000000"/>
                  </w:tcBorders>
                  <w:tcPrChange w:id="618" w:author="Martin Chemnitz Mortensen" w:date="2018-10-03T17:15:00Z">
                    <w:tcPr>
                      <w:tcW w:w="4849" w:type="dxa"/>
                      <w:tcBorders>
                        <w:top w:val="single" w:sz="8" w:space="0" w:color="000000"/>
                        <w:left w:val="single" w:sz="8" w:space="0" w:color="000000"/>
                        <w:bottom w:val="single" w:sz="8" w:space="0" w:color="000000"/>
                        <w:right w:val="single" w:sz="8" w:space="0" w:color="000000"/>
                      </w:tcBorders>
                    </w:tcPr>
                  </w:tcPrChange>
                </w:tcPr>
                <w:p w14:paraId="742BC08A" w14:textId="77777777" w:rsidR="00214637" w:rsidRPr="00A720B5" w:rsidRDefault="00214637" w:rsidP="00214637">
                  <w:pPr>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Blåhvilling i EU farvand i Nordsøen</w:t>
                  </w:r>
                </w:p>
              </w:tc>
              <w:tc>
                <w:tcPr>
                  <w:tcW w:w="1520" w:type="dxa"/>
                  <w:tcBorders>
                    <w:top w:val="single" w:sz="8" w:space="0" w:color="000000"/>
                    <w:left w:val="single" w:sz="8" w:space="0" w:color="000000"/>
                    <w:bottom w:val="single" w:sz="8" w:space="0" w:color="000000"/>
                    <w:right w:val="single" w:sz="8" w:space="0" w:color="000000"/>
                  </w:tcBorders>
                  <w:tcPrChange w:id="619" w:author="Martin Chemnitz Mortensen" w:date="2018-10-03T17:15:00Z">
                    <w:tcPr>
                      <w:tcW w:w="1520" w:type="dxa"/>
                      <w:tcBorders>
                        <w:top w:val="single" w:sz="8" w:space="0" w:color="000000"/>
                        <w:left w:val="single" w:sz="8" w:space="0" w:color="000000"/>
                        <w:bottom w:val="single" w:sz="8" w:space="0" w:color="000000"/>
                        <w:right w:val="single" w:sz="8" w:space="0" w:color="000000"/>
                      </w:tcBorders>
                    </w:tcPr>
                  </w:tcPrChange>
                </w:tcPr>
                <w:p w14:paraId="4D8659F2" w14:textId="77777777" w:rsidR="00214637" w:rsidRPr="00A720B5" w:rsidRDefault="00214637" w:rsidP="00214637">
                  <w:pPr>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30 %</w:t>
                  </w:r>
                </w:p>
              </w:tc>
              <w:tc>
                <w:tcPr>
                  <w:tcW w:w="1701" w:type="dxa"/>
                  <w:tcBorders>
                    <w:top w:val="single" w:sz="8" w:space="0" w:color="000000"/>
                    <w:left w:val="single" w:sz="8" w:space="0" w:color="000000"/>
                    <w:bottom w:val="single" w:sz="8" w:space="0" w:color="000000"/>
                    <w:right w:val="single" w:sz="8" w:space="0" w:color="000000"/>
                  </w:tcBorders>
                  <w:tcPrChange w:id="620"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tcPr>
                  </w:tcPrChange>
                </w:tcPr>
                <w:p w14:paraId="606BA9FF" w14:textId="08C5306F" w:rsidR="00214637" w:rsidRDefault="00214637" w:rsidP="00214637">
                  <w:pPr>
                    <w:spacing w:line="240" w:lineRule="auto"/>
                    <w:rPr>
                      <w:ins w:id="621" w:author="Martin Chemnitz Mortensen" w:date="2018-10-03T17:15:00Z"/>
                      <w:rFonts w:ascii="Tahoma" w:eastAsia="Times New Roman" w:hAnsi="Tahoma" w:cs="Tahoma"/>
                      <w:color w:val="000000"/>
                      <w:sz w:val="19"/>
                      <w:szCs w:val="19"/>
                      <w:lang w:eastAsia="da-DK"/>
                    </w:rPr>
                  </w:pPr>
                  <w:ins w:id="622" w:author="Martin Chemnitz Mortensen" w:date="2018-10-03T17:15:00Z">
                    <w:r>
                      <w:rPr>
                        <w:rFonts w:ascii="Tahoma" w:eastAsia="Times New Roman" w:hAnsi="Tahoma" w:cs="Tahoma"/>
                        <w:color w:val="000000"/>
                        <w:sz w:val="19"/>
                        <w:szCs w:val="19"/>
                        <w:lang w:eastAsia="da-DK"/>
                      </w:rPr>
                      <w:t>30 %</w:t>
                    </w:r>
                  </w:ins>
                </w:p>
              </w:tc>
              <w:tc>
                <w:tcPr>
                  <w:tcW w:w="1276" w:type="dxa"/>
                  <w:tcBorders>
                    <w:top w:val="single" w:sz="8" w:space="0" w:color="000000"/>
                    <w:left w:val="single" w:sz="8" w:space="0" w:color="000000"/>
                    <w:bottom w:val="single" w:sz="8" w:space="0" w:color="000000"/>
                    <w:right w:val="single" w:sz="8" w:space="0" w:color="000000"/>
                  </w:tcBorders>
                  <w:tcPrChange w:id="623"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tcPr>
                  </w:tcPrChange>
                </w:tcPr>
                <w:p w14:paraId="36357228" w14:textId="787FF875" w:rsidR="00214637" w:rsidRPr="00A720B5" w:rsidRDefault="00214637" w:rsidP="00214637">
                  <w:pPr>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30 %</w:t>
                  </w:r>
                </w:p>
              </w:tc>
            </w:tr>
            <w:tr w:rsidR="00214637" w:rsidRPr="00A720B5" w14:paraId="0A18D66F" w14:textId="77777777" w:rsidTr="00214637">
              <w:tc>
                <w:tcPr>
                  <w:tcW w:w="4849" w:type="dxa"/>
                  <w:tcBorders>
                    <w:top w:val="single" w:sz="8" w:space="0" w:color="000000"/>
                    <w:left w:val="single" w:sz="8" w:space="0" w:color="000000"/>
                    <w:bottom w:val="single" w:sz="8" w:space="0" w:color="000000"/>
                    <w:right w:val="single" w:sz="8" w:space="0" w:color="000000"/>
                  </w:tcBorders>
                  <w:tcPrChange w:id="624" w:author="Martin Chemnitz Mortensen" w:date="2018-10-03T17:15:00Z">
                    <w:tcPr>
                      <w:tcW w:w="4849" w:type="dxa"/>
                      <w:tcBorders>
                        <w:top w:val="single" w:sz="8" w:space="0" w:color="000000"/>
                        <w:left w:val="single" w:sz="8" w:space="0" w:color="000000"/>
                        <w:bottom w:val="single" w:sz="8" w:space="0" w:color="000000"/>
                        <w:right w:val="single" w:sz="8" w:space="0" w:color="000000"/>
                      </w:tcBorders>
                    </w:tcPr>
                  </w:tcPrChange>
                </w:tcPr>
                <w:p w14:paraId="4C4FD449" w14:textId="77777777" w:rsidR="00214637" w:rsidRPr="00A720B5" w:rsidRDefault="00214637" w:rsidP="00214637">
                  <w:pPr>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Blåhvilling i Færøsk zone</w:t>
                  </w:r>
                </w:p>
              </w:tc>
              <w:tc>
                <w:tcPr>
                  <w:tcW w:w="1520" w:type="dxa"/>
                  <w:tcBorders>
                    <w:top w:val="single" w:sz="8" w:space="0" w:color="000000"/>
                    <w:left w:val="single" w:sz="8" w:space="0" w:color="000000"/>
                    <w:bottom w:val="single" w:sz="8" w:space="0" w:color="000000"/>
                    <w:right w:val="single" w:sz="8" w:space="0" w:color="000000"/>
                  </w:tcBorders>
                  <w:tcPrChange w:id="625" w:author="Martin Chemnitz Mortensen" w:date="2018-10-03T17:15:00Z">
                    <w:tcPr>
                      <w:tcW w:w="1520" w:type="dxa"/>
                      <w:tcBorders>
                        <w:top w:val="single" w:sz="8" w:space="0" w:color="000000"/>
                        <w:left w:val="single" w:sz="8" w:space="0" w:color="000000"/>
                        <w:bottom w:val="single" w:sz="8" w:space="0" w:color="000000"/>
                        <w:right w:val="single" w:sz="8" w:space="0" w:color="000000"/>
                      </w:tcBorders>
                    </w:tcPr>
                  </w:tcPrChange>
                </w:tcPr>
                <w:p w14:paraId="2D8FBFC0" w14:textId="77777777" w:rsidR="00214637" w:rsidRPr="00A720B5" w:rsidRDefault="00214637" w:rsidP="00214637">
                  <w:pPr>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41 %</w:t>
                  </w:r>
                </w:p>
              </w:tc>
              <w:tc>
                <w:tcPr>
                  <w:tcW w:w="1701" w:type="dxa"/>
                  <w:tcBorders>
                    <w:top w:val="single" w:sz="8" w:space="0" w:color="000000"/>
                    <w:left w:val="single" w:sz="8" w:space="0" w:color="000000"/>
                    <w:bottom w:val="single" w:sz="8" w:space="0" w:color="000000"/>
                    <w:right w:val="single" w:sz="8" w:space="0" w:color="000000"/>
                  </w:tcBorders>
                  <w:tcPrChange w:id="626"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tcPr>
                  </w:tcPrChange>
                </w:tcPr>
                <w:p w14:paraId="5A24864C" w14:textId="0FDFB94A" w:rsidR="00214637" w:rsidRDefault="00214637" w:rsidP="00214637">
                  <w:pPr>
                    <w:spacing w:line="240" w:lineRule="auto"/>
                    <w:rPr>
                      <w:ins w:id="627" w:author="Martin Chemnitz Mortensen" w:date="2018-10-03T17:15:00Z"/>
                      <w:rFonts w:ascii="Tahoma" w:eastAsia="Times New Roman" w:hAnsi="Tahoma" w:cs="Tahoma"/>
                      <w:color w:val="000000"/>
                      <w:sz w:val="19"/>
                      <w:szCs w:val="19"/>
                      <w:lang w:eastAsia="da-DK"/>
                    </w:rPr>
                  </w:pPr>
                  <w:ins w:id="628" w:author="Martin Chemnitz Mortensen" w:date="2018-10-03T17:15:00Z">
                    <w:r>
                      <w:rPr>
                        <w:rFonts w:ascii="Tahoma" w:eastAsia="Times New Roman" w:hAnsi="Tahoma" w:cs="Tahoma"/>
                        <w:color w:val="000000"/>
                        <w:sz w:val="19"/>
                        <w:szCs w:val="19"/>
                        <w:lang w:eastAsia="da-DK"/>
                      </w:rPr>
                      <w:t>41 %</w:t>
                    </w:r>
                  </w:ins>
                </w:p>
              </w:tc>
              <w:tc>
                <w:tcPr>
                  <w:tcW w:w="1276" w:type="dxa"/>
                  <w:tcBorders>
                    <w:top w:val="single" w:sz="8" w:space="0" w:color="000000"/>
                    <w:left w:val="single" w:sz="8" w:space="0" w:color="000000"/>
                    <w:bottom w:val="single" w:sz="8" w:space="0" w:color="000000"/>
                    <w:right w:val="single" w:sz="8" w:space="0" w:color="000000"/>
                  </w:tcBorders>
                  <w:tcPrChange w:id="629"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tcPr>
                  </w:tcPrChange>
                </w:tcPr>
                <w:p w14:paraId="7EBBEA4F" w14:textId="1D658177" w:rsidR="00214637" w:rsidRPr="00A720B5" w:rsidRDefault="00214637" w:rsidP="00214637">
                  <w:pPr>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41 %</w:t>
                  </w:r>
                </w:p>
              </w:tc>
            </w:tr>
            <w:tr w:rsidR="00214637" w:rsidRPr="00A720B5" w14:paraId="4224F142" w14:textId="77777777" w:rsidTr="00214637">
              <w:tc>
                <w:tcPr>
                  <w:tcW w:w="4849" w:type="dxa"/>
                  <w:tcBorders>
                    <w:top w:val="single" w:sz="8" w:space="0" w:color="000000"/>
                    <w:left w:val="single" w:sz="8" w:space="0" w:color="000000"/>
                    <w:bottom w:val="single" w:sz="8" w:space="0" w:color="000000"/>
                    <w:right w:val="single" w:sz="8" w:space="0" w:color="000000"/>
                  </w:tcBorders>
                  <w:tcPrChange w:id="630" w:author="Martin Chemnitz Mortensen" w:date="2018-10-03T17:15:00Z">
                    <w:tcPr>
                      <w:tcW w:w="4849" w:type="dxa"/>
                      <w:tcBorders>
                        <w:top w:val="single" w:sz="8" w:space="0" w:color="000000"/>
                        <w:left w:val="single" w:sz="8" w:space="0" w:color="000000"/>
                        <w:bottom w:val="single" w:sz="8" w:space="0" w:color="000000"/>
                        <w:right w:val="single" w:sz="8" w:space="0" w:color="000000"/>
                      </w:tcBorders>
                    </w:tcPr>
                  </w:tcPrChange>
                </w:tcPr>
                <w:p w14:paraId="75E70C01" w14:textId="77777777" w:rsidR="00214637" w:rsidRPr="00A720B5" w:rsidRDefault="00214637" w:rsidP="00214637">
                  <w:pPr>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Havgalt i EU- og internationale farvande</w:t>
                  </w:r>
                </w:p>
              </w:tc>
              <w:tc>
                <w:tcPr>
                  <w:tcW w:w="1520" w:type="dxa"/>
                  <w:tcBorders>
                    <w:top w:val="single" w:sz="8" w:space="0" w:color="000000"/>
                    <w:left w:val="single" w:sz="8" w:space="0" w:color="000000"/>
                    <w:bottom w:val="single" w:sz="8" w:space="0" w:color="000000"/>
                    <w:right w:val="single" w:sz="8" w:space="0" w:color="000000"/>
                  </w:tcBorders>
                  <w:tcPrChange w:id="631" w:author="Martin Chemnitz Mortensen" w:date="2018-10-03T17:15:00Z">
                    <w:tcPr>
                      <w:tcW w:w="1520" w:type="dxa"/>
                      <w:tcBorders>
                        <w:top w:val="single" w:sz="8" w:space="0" w:color="000000"/>
                        <w:left w:val="single" w:sz="8" w:space="0" w:color="000000"/>
                        <w:bottom w:val="single" w:sz="8" w:space="0" w:color="000000"/>
                        <w:right w:val="single" w:sz="8" w:space="0" w:color="000000"/>
                      </w:tcBorders>
                    </w:tcPr>
                  </w:tcPrChange>
                </w:tcPr>
                <w:p w14:paraId="3BC47E98" w14:textId="77777777" w:rsidR="00214637" w:rsidRPr="00A720B5" w:rsidRDefault="00214637" w:rsidP="00214637">
                  <w:pPr>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34 %</w:t>
                  </w:r>
                </w:p>
              </w:tc>
              <w:tc>
                <w:tcPr>
                  <w:tcW w:w="1701" w:type="dxa"/>
                  <w:tcBorders>
                    <w:top w:val="single" w:sz="8" w:space="0" w:color="000000"/>
                    <w:left w:val="single" w:sz="8" w:space="0" w:color="000000"/>
                    <w:bottom w:val="single" w:sz="8" w:space="0" w:color="000000"/>
                    <w:right w:val="single" w:sz="8" w:space="0" w:color="000000"/>
                  </w:tcBorders>
                  <w:tcPrChange w:id="632"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tcPr>
                  </w:tcPrChange>
                </w:tcPr>
                <w:p w14:paraId="482FF76D" w14:textId="14D410BF" w:rsidR="00214637" w:rsidRDefault="00214637" w:rsidP="00214637">
                  <w:pPr>
                    <w:spacing w:line="240" w:lineRule="auto"/>
                    <w:rPr>
                      <w:ins w:id="633" w:author="Martin Chemnitz Mortensen" w:date="2018-10-03T17:15:00Z"/>
                      <w:rFonts w:ascii="Tahoma" w:eastAsia="Times New Roman" w:hAnsi="Tahoma" w:cs="Tahoma"/>
                      <w:color w:val="000000"/>
                      <w:sz w:val="19"/>
                      <w:szCs w:val="19"/>
                      <w:lang w:eastAsia="da-DK"/>
                    </w:rPr>
                  </w:pPr>
                  <w:ins w:id="634" w:author="Martin Chemnitz Mortensen" w:date="2018-10-03T17:15:00Z">
                    <w:r>
                      <w:rPr>
                        <w:rFonts w:ascii="Tahoma" w:eastAsia="Times New Roman" w:hAnsi="Tahoma" w:cs="Tahoma"/>
                        <w:color w:val="000000"/>
                        <w:sz w:val="19"/>
                        <w:szCs w:val="19"/>
                        <w:lang w:eastAsia="da-DK"/>
                      </w:rPr>
                      <w:t>34 %</w:t>
                    </w:r>
                  </w:ins>
                </w:p>
              </w:tc>
              <w:tc>
                <w:tcPr>
                  <w:tcW w:w="1276" w:type="dxa"/>
                  <w:tcBorders>
                    <w:top w:val="single" w:sz="8" w:space="0" w:color="000000"/>
                    <w:left w:val="single" w:sz="8" w:space="0" w:color="000000"/>
                    <w:bottom w:val="single" w:sz="8" w:space="0" w:color="000000"/>
                    <w:right w:val="single" w:sz="8" w:space="0" w:color="000000"/>
                  </w:tcBorders>
                  <w:tcPrChange w:id="635"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tcPr>
                  </w:tcPrChange>
                </w:tcPr>
                <w:p w14:paraId="7C396D59" w14:textId="46410A2B" w:rsidR="00214637" w:rsidRPr="00A720B5" w:rsidRDefault="00214637" w:rsidP="00214637">
                  <w:pPr>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34 %</w:t>
                  </w:r>
                </w:p>
              </w:tc>
            </w:tr>
            <w:tr w:rsidR="00214637" w:rsidRPr="00A720B5" w14:paraId="2987F671" w14:textId="77777777" w:rsidTr="00214637">
              <w:tc>
                <w:tcPr>
                  <w:tcW w:w="4849" w:type="dxa"/>
                  <w:tcBorders>
                    <w:top w:val="single" w:sz="8" w:space="0" w:color="000000"/>
                    <w:left w:val="single" w:sz="8" w:space="0" w:color="000000"/>
                    <w:bottom w:val="single" w:sz="8" w:space="0" w:color="000000"/>
                    <w:right w:val="single" w:sz="8" w:space="0" w:color="000000"/>
                  </w:tcBorders>
                  <w:tcPrChange w:id="636" w:author="Martin Chemnitz Mortensen" w:date="2018-10-03T17:15:00Z">
                    <w:tcPr>
                      <w:tcW w:w="4849" w:type="dxa"/>
                      <w:tcBorders>
                        <w:top w:val="single" w:sz="8" w:space="0" w:color="000000"/>
                        <w:left w:val="single" w:sz="8" w:space="0" w:color="000000"/>
                        <w:bottom w:val="single" w:sz="8" w:space="0" w:color="000000"/>
                        <w:right w:val="single" w:sz="8" w:space="0" w:color="000000"/>
                      </w:tcBorders>
                    </w:tcPr>
                  </w:tcPrChange>
                </w:tcPr>
                <w:p w14:paraId="1E48499E" w14:textId="77777777" w:rsidR="00214637" w:rsidRPr="00A720B5" w:rsidRDefault="00214637" w:rsidP="00214637">
                  <w:pPr>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 xml:space="preserve">Hestemakrel i Kanalen og vestlige farvande </w:t>
                  </w:r>
                </w:p>
              </w:tc>
              <w:tc>
                <w:tcPr>
                  <w:tcW w:w="1520" w:type="dxa"/>
                  <w:tcBorders>
                    <w:top w:val="single" w:sz="8" w:space="0" w:color="000000"/>
                    <w:left w:val="single" w:sz="8" w:space="0" w:color="000000"/>
                    <w:bottom w:val="single" w:sz="8" w:space="0" w:color="000000"/>
                    <w:right w:val="single" w:sz="8" w:space="0" w:color="000000"/>
                  </w:tcBorders>
                  <w:tcPrChange w:id="637" w:author="Martin Chemnitz Mortensen" w:date="2018-10-03T17:15:00Z">
                    <w:tcPr>
                      <w:tcW w:w="1520" w:type="dxa"/>
                      <w:tcBorders>
                        <w:top w:val="single" w:sz="8" w:space="0" w:color="000000"/>
                        <w:left w:val="single" w:sz="8" w:space="0" w:color="000000"/>
                        <w:bottom w:val="single" w:sz="8" w:space="0" w:color="000000"/>
                        <w:right w:val="single" w:sz="8" w:space="0" w:color="000000"/>
                      </w:tcBorders>
                    </w:tcPr>
                  </w:tcPrChange>
                </w:tcPr>
                <w:p w14:paraId="563D07AA" w14:textId="77777777" w:rsidR="00214637" w:rsidRPr="00A720B5" w:rsidRDefault="00214637" w:rsidP="00214637">
                  <w:pPr>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41 %</w:t>
                  </w:r>
                </w:p>
              </w:tc>
              <w:tc>
                <w:tcPr>
                  <w:tcW w:w="1701" w:type="dxa"/>
                  <w:tcBorders>
                    <w:top w:val="single" w:sz="8" w:space="0" w:color="000000"/>
                    <w:left w:val="single" w:sz="8" w:space="0" w:color="000000"/>
                    <w:bottom w:val="single" w:sz="8" w:space="0" w:color="000000"/>
                    <w:right w:val="single" w:sz="8" w:space="0" w:color="000000"/>
                  </w:tcBorders>
                  <w:tcPrChange w:id="638"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tcPr>
                  </w:tcPrChange>
                </w:tcPr>
                <w:p w14:paraId="29651FFB" w14:textId="26932018" w:rsidR="00214637" w:rsidRDefault="00214637" w:rsidP="00214637">
                  <w:pPr>
                    <w:spacing w:line="240" w:lineRule="auto"/>
                    <w:rPr>
                      <w:ins w:id="639" w:author="Martin Chemnitz Mortensen" w:date="2018-10-03T17:15:00Z"/>
                      <w:rFonts w:ascii="Tahoma" w:eastAsia="Times New Roman" w:hAnsi="Tahoma" w:cs="Tahoma"/>
                      <w:color w:val="000000"/>
                      <w:sz w:val="19"/>
                      <w:szCs w:val="19"/>
                      <w:lang w:eastAsia="da-DK"/>
                    </w:rPr>
                  </w:pPr>
                  <w:ins w:id="640" w:author="Martin Chemnitz Mortensen" w:date="2018-10-03T17:15:00Z">
                    <w:r>
                      <w:rPr>
                        <w:rFonts w:ascii="Tahoma" w:eastAsia="Times New Roman" w:hAnsi="Tahoma" w:cs="Tahoma"/>
                        <w:color w:val="000000"/>
                        <w:sz w:val="19"/>
                        <w:szCs w:val="19"/>
                        <w:lang w:eastAsia="da-DK"/>
                      </w:rPr>
                      <w:t>41 %</w:t>
                    </w:r>
                  </w:ins>
                </w:p>
              </w:tc>
              <w:tc>
                <w:tcPr>
                  <w:tcW w:w="1276" w:type="dxa"/>
                  <w:tcBorders>
                    <w:top w:val="single" w:sz="8" w:space="0" w:color="000000"/>
                    <w:left w:val="single" w:sz="8" w:space="0" w:color="000000"/>
                    <w:bottom w:val="single" w:sz="8" w:space="0" w:color="000000"/>
                    <w:right w:val="single" w:sz="8" w:space="0" w:color="000000"/>
                  </w:tcBorders>
                  <w:tcPrChange w:id="641"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tcPr>
                  </w:tcPrChange>
                </w:tcPr>
                <w:p w14:paraId="7E5BF9B8" w14:textId="7333E856" w:rsidR="00214637" w:rsidRPr="00A720B5" w:rsidRDefault="00214637" w:rsidP="00214637">
                  <w:pPr>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41 %</w:t>
                  </w:r>
                </w:p>
              </w:tc>
            </w:tr>
            <w:tr w:rsidR="00214637" w:rsidRPr="00A720B5" w14:paraId="557A00C8" w14:textId="77777777" w:rsidTr="00214637">
              <w:tc>
                <w:tcPr>
                  <w:tcW w:w="4849" w:type="dxa"/>
                  <w:tcBorders>
                    <w:top w:val="single" w:sz="8" w:space="0" w:color="000000"/>
                    <w:left w:val="single" w:sz="8" w:space="0" w:color="000000"/>
                    <w:bottom w:val="single" w:sz="8" w:space="0" w:color="000000"/>
                    <w:right w:val="single" w:sz="8" w:space="0" w:color="000000"/>
                  </w:tcBorders>
                  <w:tcPrChange w:id="642" w:author="Martin Chemnitz Mortensen" w:date="2018-10-03T17:15:00Z">
                    <w:tcPr>
                      <w:tcW w:w="4849" w:type="dxa"/>
                      <w:tcBorders>
                        <w:top w:val="single" w:sz="8" w:space="0" w:color="000000"/>
                        <w:left w:val="single" w:sz="8" w:space="0" w:color="000000"/>
                        <w:bottom w:val="single" w:sz="8" w:space="0" w:color="000000"/>
                        <w:right w:val="single" w:sz="8" w:space="0" w:color="000000"/>
                      </w:tcBorders>
                    </w:tcPr>
                  </w:tcPrChange>
                </w:tcPr>
                <w:p w14:paraId="6006046C" w14:textId="77777777" w:rsidR="00214637" w:rsidRPr="00A720B5" w:rsidRDefault="00214637" w:rsidP="00214637">
                  <w:pPr>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Sperling i Nordsøen (EU-zone), Skagerrak og Kattegat</w:t>
                  </w:r>
                </w:p>
              </w:tc>
              <w:tc>
                <w:tcPr>
                  <w:tcW w:w="1520" w:type="dxa"/>
                  <w:tcBorders>
                    <w:top w:val="single" w:sz="8" w:space="0" w:color="000000"/>
                    <w:left w:val="single" w:sz="8" w:space="0" w:color="000000"/>
                    <w:bottom w:val="single" w:sz="8" w:space="0" w:color="000000"/>
                    <w:right w:val="single" w:sz="8" w:space="0" w:color="000000"/>
                  </w:tcBorders>
                  <w:tcPrChange w:id="643" w:author="Martin Chemnitz Mortensen" w:date="2018-10-03T17:15:00Z">
                    <w:tcPr>
                      <w:tcW w:w="1520" w:type="dxa"/>
                      <w:tcBorders>
                        <w:top w:val="single" w:sz="8" w:space="0" w:color="000000"/>
                        <w:left w:val="single" w:sz="8" w:space="0" w:color="000000"/>
                        <w:bottom w:val="single" w:sz="8" w:space="0" w:color="000000"/>
                        <w:right w:val="single" w:sz="8" w:space="0" w:color="000000"/>
                      </w:tcBorders>
                    </w:tcPr>
                  </w:tcPrChange>
                </w:tcPr>
                <w:p w14:paraId="61E485FD" w14:textId="6689D88F" w:rsidR="00214637" w:rsidRPr="00A720B5" w:rsidRDefault="00214637" w:rsidP="00214637">
                  <w:pPr>
                    <w:spacing w:line="240" w:lineRule="auto"/>
                    <w:rPr>
                      <w:rFonts w:ascii="Tahoma" w:eastAsia="Times New Roman" w:hAnsi="Tahoma" w:cs="Tahoma"/>
                      <w:color w:val="000000"/>
                      <w:sz w:val="19"/>
                      <w:szCs w:val="19"/>
                      <w:lang w:eastAsia="da-DK"/>
                    </w:rPr>
                  </w:pPr>
                  <w:del w:id="644" w:author="Martin Chemnitz Mortensen" w:date="2018-09-05T15:36:00Z">
                    <w:r w:rsidDel="000B3C71">
                      <w:rPr>
                        <w:rFonts w:ascii="Tahoma" w:eastAsia="Times New Roman" w:hAnsi="Tahoma" w:cs="Tahoma"/>
                        <w:color w:val="000000"/>
                        <w:sz w:val="19"/>
                        <w:szCs w:val="19"/>
                        <w:lang w:eastAsia="da-DK"/>
                      </w:rPr>
                      <w:delText xml:space="preserve">10 </w:delText>
                    </w:r>
                  </w:del>
                  <w:ins w:id="645" w:author="Martin Chemnitz Mortensen" w:date="2018-09-05T15:36:00Z">
                    <w:r>
                      <w:rPr>
                        <w:rFonts w:ascii="Tahoma" w:eastAsia="Times New Roman" w:hAnsi="Tahoma" w:cs="Tahoma"/>
                        <w:color w:val="000000"/>
                        <w:sz w:val="19"/>
                        <w:szCs w:val="19"/>
                        <w:lang w:eastAsia="da-DK"/>
                      </w:rPr>
                      <w:t xml:space="preserve">25 </w:t>
                    </w:r>
                  </w:ins>
                  <w:r>
                    <w:rPr>
                      <w:rFonts w:ascii="Tahoma" w:eastAsia="Times New Roman" w:hAnsi="Tahoma" w:cs="Tahoma"/>
                      <w:color w:val="000000"/>
                      <w:sz w:val="19"/>
                      <w:szCs w:val="19"/>
                      <w:lang w:eastAsia="da-DK"/>
                    </w:rPr>
                    <w:t>%</w:t>
                  </w:r>
                </w:p>
              </w:tc>
              <w:tc>
                <w:tcPr>
                  <w:tcW w:w="1701" w:type="dxa"/>
                  <w:tcBorders>
                    <w:top w:val="single" w:sz="8" w:space="0" w:color="000000"/>
                    <w:left w:val="single" w:sz="8" w:space="0" w:color="000000"/>
                    <w:bottom w:val="single" w:sz="8" w:space="0" w:color="000000"/>
                    <w:right w:val="single" w:sz="8" w:space="0" w:color="000000"/>
                  </w:tcBorders>
                  <w:tcPrChange w:id="646"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tcPr>
                  </w:tcPrChange>
                </w:tcPr>
                <w:p w14:paraId="435549DA" w14:textId="7542EEBD" w:rsidR="00214637" w:rsidDel="000B3C71" w:rsidRDefault="00214637" w:rsidP="00214637">
                  <w:pPr>
                    <w:spacing w:line="240" w:lineRule="auto"/>
                    <w:rPr>
                      <w:ins w:id="647" w:author="Martin Chemnitz Mortensen" w:date="2018-10-03T17:15:00Z"/>
                      <w:rFonts w:ascii="Tahoma" w:eastAsia="Times New Roman" w:hAnsi="Tahoma" w:cs="Tahoma"/>
                      <w:color w:val="000000"/>
                      <w:sz w:val="19"/>
                      <w:szCs w:val="19"/>
                      <w:lang w:eastAsia="da-DK"/>
                    </w:rPr>
                  </w:pPr>
                  <w:ins w:id="648" w:author="Martin Chemnitz Mortensen" w:date="2018-10-03T17:15:00Z">
                    <w:r w:rsidDel="000B3C71">
                      <w:rPr>
                        <w:rFonts w:ascii="Tahoma" w:eastAsia="Times New Roman" w:hAnsi="Tahoma" w:cs="Tahoma"/>
                        <w:color w:val="000000"/>
                        <w:sz w:val="19"/>
                        <w:szCs w:val="19"/>
                        <w:lang w:eastAsia="da-DK"/>
                      </w:rPr>
                      <w:t xml:space="preserve">10 </w:t>
                    </w:r>
                    <w:r>
                      <w:rPr>
                        <w:rFonts w:ascii="Tahoma" w:eastAsia="Times New Roman" w:hAnsi="Tahoma" w:cs="Tahoma"/>
                        <w:color w:val="000000"/>
                        <w:sz w:val="19"/>
                        <w:szCs w:val="19"/>
                        <w:lang w:eastAsia="da-DK"/>
                      </w:rPr>
                      <w:t>25 %</w:t>
                    </w:r>
                  </w:ins>
                </w:p>
              </w:tc>
              <w:tc>
                <w:tcPr>
                  <w:tcW w:w="1276" w:type="dxa"/>
                  <w:tcBorders>
                    <w:top w:val="single" w:sz="8" w:space="0" w:color="000000"/>
                    <w:left w:val="single" w:sz="8" w:space="0" w:color="000000"/>
                    <w:bottom w:val="single" w:sz="8" w:space="0" w:color="000000"/>
                    <w:right w:val="single" w:sz="8" w:space="0" w:color="000000"/>
                  </w:tcBorders>
                  <w:tcPrChange w:id="649"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tcPr>
                  </w:tcPrChange>
                </w:tcPr>
                <w:p w14:paraId="16F52430" w14:textId="2788BA06" w:rsidR="00214637" w:rsidRPr="00A720B5" w:rsidRDefault="00214637" w:rsidP="00214637">
                  <w:pPr>
                    <w:spacing w:line="240" w:lineRule="auto"/>
                    <w:rPr>
                      <w:rFonts w:ascii="Tahoma" w:eastAsia="Times New Roman" w:hAnsi="Tahoma" w:cs="Tahoma"/>
                      <w:color w:val="000000"/>
                      <w:sz w:val="19"/>
                      <w:szCs w:val="19"/>
                      <w:lang w:eastAsia="da-DK"/>
                    </w:rPr>
                  </w:pPr>
                  <w:del w:id="650" w:author="Martin Chemnitz Mortensen" w:date="2018-09-05T15:36:00Z">
                    <w:r w:rsidDel="000B3C71">
                      <w:rPr>
                        <w:rFonts w:ascii="Tahoma" w:eastAsia="Times New Roman" w:hAnsi="Tahoma" w:cs="Tahoma"/>
                        <w:color w:val="000000"/>
                        <w:sz w:val="19"/>
                        <w:szCs w:val="19"/>
                        <w:lang w:eastAsia="da-DK"/>
                      </w:rPr>
                      <w:delText xml:space="preserve">10 </w:delText>
                    </w:r>
                  </w:del>
                  <w:ins w:id="651" w:author="Henry Damsgaard Lanng" w:date="2018-09-27T13:46:00Z">
                    <w:r>
                      <w:rPr>
                        <w:rFonts w:ascii="Tahoma" w:eastAsia="Times New Roman" w:hAnsi="Tahoma" w:cs="Tahoma"/>
                        <w:color w:val="000000"/>
                        <w:sz w:val="19"/>
                        <w:szCs w:val="19"/>
                        <w:lang w:eastAsia="da-DK"/>
                      </w:rPr>
                      <w:t xml:space="preserve">16 </w:t>
                    </w:r>
                  </w:ins>
                  <w:r>
                    <w:rPr>
                      <w:rFonts w:ascii="Tahoma" w:eastAsia="Times New Roman" w:hAnsi="Tahoma" w:cs="Tahoma"/>
                      <w:color w:val="000000"/>
                      <w:sz w:val="19"/>
                      <w:szCs w:val="19"/>
                      <w:lang w:eastAsia="da-DK"/>
                    </w:rPr>
                    <w:t>%</w:t>
                  </w:r>
                </w:p>
              </w:tc>
            </w:tr>
            <w:tr w:rsidR="00214637" w:rsidRPr="00A720B5" w14:paraId="3647017C" w14:textId="77777777" w:rsidTr="00214637">
              <w:tc>
                <w:tcPr>
                  <w:tcW w:w="4849" w:type="dxa"/>
                  <w:tcBorders>
                    <w:top w:val="single" w:sz="8" w:space="0" w:color="000000"/>
                    <w:left w:val="single" w:sz="8" w:space="0" w:color="000000"/>
                    <w:bottom w:val="single" w:sz="8" w:space="0" w:color="000000"/>
                    <w:right w:val="single" w:sz="8" w:space="0" w:color="000000"/>
                  </w:tcBorders>
                  <w:hideMark/>
                  <w:tcPrChange w:id="652" w:author="Martin Chemnitz Mortensen" w:date="2018-10-03T17:15:00Z">
                    <w:tcPr>
                      <w:tcW w:w="4849" w:type="dxa"/>
                      <w:tcBorders>
                        <w:top w:val="single" w:sz="8" w:space="0" w:color="000000"/>
                        <w:left w:val="single" w:sz="8" w:space="0" w:color="000000"/>
                        <w:bottom w:val="single" w:sz="8" w:space="0" w:color="000000"/>
                        <w:right w:val="single" w:sz="8" w:space="0" w:color="000000"/>
                      </w:tcBorders>
                      <w:hideMark/>
                    </w:tcPr>
                  </w:tcPrChange>
                </w:tcPr>
                <w:p w14:paraId="447CCD1A" w14:textId="77777777"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lastRenderedPageBreak/>
                    <w:t>Tobis i Nordsøen, Skagerrak og Kattegat</w:t>
                  </w:r>
                </w:p>
              </w:tc>
              <w:tc>
                <w:tcPr>
                  <w:tcW w:w="1520" w:type="dxa"/>
                  <w:tcBorders>
                    <w:top w:val="single" w:sz="8" w:space="0" w:color="000000"/>
                    <w:left w:val="single" w:sz="8" w:space="0" w:color="000000"/>
                    <w:bottom w:val="single" w:sz="8" w:space="0" w:color="000000"/>
                    <w:right w:val="single" w:sz="8" w:space="0" w:color="000000"/>
                  </w:tcBorders>
                  <w:hideMark/>
                  <w:tcPrChange w:id="653" w:author="Martin Chemnitz Mortensen" w:date="2018-10-03T17:15:00Z">
                    <w:tcPr>
                      <w:tcW w:w="1520" w:type="dxa"/>
                      <w:tcBorders>
                        <w:top w:val="single" w:sz="8" w:space="0" w:color="000000"/>
                        <w:left w:val="single" w:sz="8" w:space="0" w:color="000000"/>
                        <w:bottom w:val="single" w:sz="8" w:space="0" w:color="000000"/>
                        <w:right w:val="single" w:sz="8" w:space="0" w:color="000000"/>
                      </w:tcBorders>
                      <w:hideMark/>
                    </w:tcPr>
                  </w:tcPrChange>
                </w:tcPr>
                <w:p w14:paraId="02D52D20" w14:textId="77777777"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10 %</w:t>
                  </w:r>
                </w:p>
              </w:tc>
              <w:tc>
                <w:tcPr>
                  <w:tcW w:w="1701" w:type="dxa"/>
                  <w:tcBorders>
                    <w:top w:val="single" w:sz="8" w:space="0" w:color="000000"/>
                    <w:left w:val="single" w:sz="8" w:space="0" w:color="000000"/>
                    <w:bottom w:val="single" w:sz="8" w:space="0" w:color="000000"/>
                    <w:right w:val="single" w:sz="8" w:space="0" w:color="000000"/>
                  </w:tcBorders>
                  <w:tcPrChange w:id="654"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tcPr>
                  </w:tcPrChange>
                </w:tcPr>
                <w:p w14:paraId="081F8DB9" w14:textId="23CDC771" w:rsidR="00214637" w:rsidRPr="00A720B5" w:rsidRDefault="00214637" w:rsidP="00214637">
                  <w:pPr>
                    <w:spacing w:line="240" w:lineRule="auto"/>
                    <w:rPr>
                      <w:ins w:id="655" w:author="Martin Chemnitz Mortensen" w:date="2018-10-03T17:15:00Z"/>
                      <w:rFonts w:ascii="Tahoma" w:eastAsia="Times New Roman" w:hAnsi="Tahoma" w:cs="Tahoma"/>
                      <w:color w:val="000000"/>
                      <w:sz w:val="19"/>
                      <w:szCs w:val="19"/>
                      <w:lang w:eastAsia="da-DK"/>
                    </w:rPr>
                  </w:pPr>
                  <w:ins w:id="656" w:author="Martin Chemnitz Mortensen" w:date="2018-10-03T17:15:00Z">
                    <w:r w:rsidRPr="00A720B5">
                      <w:rPr>
                        <w:rFonts w:ascii="Tahoma" w:eastAsia="Times New Roman" w:hAnsi="Tahoma" w:cs="Tahoma"/>
                        <w:color w:val="000000"/>
                        <w:sz w:val="19"/>
                        <w:szCs w:val="19"/>
                        <w:lang w:eastAsia="da-DK"/>
                      </w:rPr>
                      <w:t>10 %</w:t>
                    </w:r>
                  </w:ins>
                </w:p>
              </w:tc>
              <w:tc>
                <w:tcPr>
                  <w:tcW w:w="1276" w:type="dxa"/>
                  <w:tcBorders>
                    <w:top w:val="single" w:sz="8" w:space="0" w:color="000000"/>
                    <w:left w:val="single" w:sz="8" w:space="0" w:color="000000"/>
                    <w:bottom w:val="single" w:sz="8" w:space="0" w:color="000000"/>
                    <w:right w:val="single" w:sz="8" w:space="0" w:color="000000"/>
                  </w:tcBorders>
                  <w:hideMark/>
                  <w:tcPrChange w:id="657" w:author="Martin Chemnitz Mortensen" w:date="2018-10-03T17:15:00Z">
                    <w:tcPr>
                      <w:tcW w:w="1305" w:type="dxa"/>
                      <w:tcBorders>
                        <w:top w:val="single" w:sz="8" w:space="0" w:color="000000"/>
                        <w:left w:val="single" w:sz="8" w:space="0" w:color="000000"/>
                        <w:bottom w:val="single" w:sz="8" w:space="0" w:color="000000"/>
                        <w:right w:val="single" w:sz="8" w:space="0" w:color="000000"/>
                      </w:tcBorders>
                      <w:hideMark/>
                    </w:tcPr>
                  </w:tcPrChange>
                </w:tcPr>
                <w:p w14:paraId="4730CD76" w14:textId="39FF0996" w:rsidR="00214637" w:rsidRPr="00A720B5" w:rsidRDefault="00214637" w:rsidP="00214637">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10 %</w:t>
                  </w:r>
                </w:p>
              </w:tc>
            </w:tr>
          </w:tbl>
          <w:p w14:paraId="5D10C5D1" w14:textId="77777777" w:rsidR="00A720B5" w:rsidRPr="00A720B5" w:rsidRDefault="00A720B5" w:rsidP="00A720B5">
            <w:pPr>
              <w:spacing w:before="200" w:after="200" w:line="240" w:lineRule="auto"/>
              <w:rPr>
                <w:rFonts w:ascii="Times New Roman" w:eastAsia="Times New Roman" w:hAnsi="Times New Roman" w:cs="Times New Roman"/>
                <w:sz w:val="19"/>
                <w:szCs w:val="19"/>
                <w:lang w:eastAsia="da-DK"/>
              </w:rPr>
            </w:pPr>
          </w:p>
        </w:tc>
      </w:tr>
    </w:tbl>
    <w:p w14:paraId="77A0B7F5" w14:textId="77777777" w:rsidR="00A720B5" w:rsidRPr="00A720B5" w:rsidRDefault="001354F6" w:rsidP="00A720B5">
      <w:pPr>
        <w:spacing w:before="200" w:after="200" w:line="240" w:lineRule="auto"/>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lastRenderedPageBreak/>
        <w:pict w14:anchorId="26DCA449">
          <v:rect id="_x0000_i1039" style="width:374.85pt;height:.75pt" o:hrpct="0" o:hralign="center" o:hrstd="t" o:hrnoshade="t" o:hr="t" fillcolor="#dedede" stroked="f"/>
        </w:pict>
      </w:r>
    </w:p>
    <w:p w14:paraId="6BBE2E9B" w14:textId="77777777" w:rsidR="00A720B5" w:rsidRPr="00A720B5" w:rsidRDefault="00A720B5" w:rsidP="00A720B5">
      <w:pPr>
        <w:shd w:val="clear" w:color="auto" w:fill="FFFFFF"/>
        <w:spacing w:before="400" w:after="120" w:line="240" w:lineRule="auto"/>
        <w:jc w:val="right"/>
        <w:rPr>
          <w:rFonts w:ascii="Tahoma" w:eastAsia="Times New Roman" w:hAnsi="Tahoma" w:cs="Tahoma"/>
          <w:b/>
          <w:bCs/>
          <w:color w:val="000000"/>
          <w:sz w:val="28"/>
          <w:szCs w:val="28"/>
          <w:lang w:eastAsia="da-DK"/>
        </w:rPr>
      </w:pPr>
      <w:r w:rsidRPr="00A720B5">
        <w:rPr>
          <w:rFonts w:ascii="Tahoma" w:eastAsia="Times New Roman" w:hAnsi="Tahoma" w:cs="Tahoma"/>
          <w:b/>
          <w:bCs/>
          <w:color w:val="000000"/>
          <w:sz w:val="28"/>
          <w:szCs w:val="28"/>
          <w:lang w:eastAsia="da-DK"/>
        </w:rPr>
        <w:t>Bilag 15</w:t>
      </w:r>
    </w:p>
    <w:p w14:paraId="7A0EF335" w14:textId="6BCE1D59" w:rsidR="00A720B5" w:rsidRPr="00A720B5" w:rsidRDefault="00A720B5" w:rsidP="00A720B5">
      <w:pPr>
        <w:shd w:val="clear" w:color="auto" w:fill="FFFFFF"/>
        <w:spacing w:after="120" w:line="240" w:lineRule="auto"/>
        <w:jc w:val="center"/>
        <w:rPr>
          <w:rFonts w:ascii="Tahoma" w:eastAsia="Times New Roman" w:hAnsi="Tahoma" w:cs="Tahoma"/>
          <w:b/>
          <w:bCs/>
          <w:color w:val="000000"/>
          <w:sz w:val="24"/>
          <w:szCs w:val="24"/>
          <w:lang w:eastAsia="da-DK"/>
        </w:rPr>
      </w:pPr>
      <w:r w:rsidRPr="00A720B5">
        <w:rPr>
          <w:rFonts w:ascii="Tahoma" w:eastAsia="Times New Roman" w:hAnsi="Tahoma" w:cs="Tahoma"/>
          <w:b/>
          <w:bCs/>
          <w:color w:val="000000"/>
          <w:sz w:val="24"/>
          <w:szCs w:val="24"/>
          <w:lang w:eastAsia="da-DK"/>
        </w:rPr>
        <w:t xml:space="preserve">Liste over </w:t>
      </w:r>
      <w:r w:rsidR="00697055">
        <w:rPr>
          <w:rFonts w:ascii="Tahoma" w:eastAsia="Times New Roman" w:hAnsi="Tahoma" w:cs="Tahoma"/>
          <w:b/>
          <w:bCs/>
          <w:color w:val="000000"/>
          <w:sz w:val="24"/>
          <w:szCs w:val="24"/>
          <w:lang w:eastAsia="da-DK"/>
        </w:rPr>
        <w:t xml:space="preserve">skånsomme </w:t>
      </w:r>
      <w:r w:rsidRPr="00A720B5">
        <w:rPr>
          <w:rFonts w:ascii="Tahoma" w:eastAsia="Times New Roman" w:hAnsi="Tahoma" w:cs="Tahoma"/>
          <w:b/>
          <w:bCs/>
          <w:color w:val="000000"/>
          <w:sz w:val="24"/>
          <w:szCs w:val="24"/>
          <w:lang w:eastAsia="da-DK"/>
        </w:rPr>
        <w:t xml:space="preserve">redskaber, som udløser op til 125 % i yderligere tildeling af årsmænde (i kilo) pr. kvoteandel fra flidspuljen, hvis et fartøj fisker udelukkende med disse redskaber, jf. § </w:t>
      </w:r>
      <w:r w:rsidR="00B0449A">
        <w:rPr>
          <w:rFonts w:ascii="Tahoma" w:eastAsia="Times New Roman" w:hAnsi="Tahoma" w:cs="Tahoma"/>
          <w:b/>
          <w:bCs/>
          <w:color w:val="000000"/>
          <w:sz w:val="24"/>
          <w:szCs w:val="24"/>
          <w:lang w:eastAsia="da-DK"/>
        </w:rPr>
        <w:t>81</w:t>
      </w:r>
    </w:p>
    <w:tbl>
      <w:tblPr>
        <w:tblW w:w="0" w:type="auto"/>
        <w:tblCellMar>
          <w:left w:w="0" w:type="dxa"/>
          <w:right w:w="0" w:type="dxa"/>
        </w:tblCellMar>
        <w:tblLook w:val="04A0" w:firstRow="1" w:lastRow="0" w:firstColumn="1" w:lastColumn="0" w:noHBand="0" w:noVBand="1"/>
      </w:tblPr>
      <w:tblGrid>
        <w:gridCol w:w="9360"/>
      </w:tblGrid>
      <w:tr w:rsidR="00A720B5" w:rsidRPr="00A720B5" w14:paraId="1420C32F" w14:textId="77777777" w:rsidTr="00A720B5">
        <w:tc>
          <w:tcPr>
            <w:tcW w:w="0" w:type="auto"/>
            <w:tcBorders>
              <w:top w:val="nil"/>
              <w:left w:val="nil"/>
              <w:bottom w:val="nil"/>
              <w:right w:val="nil"/>
            </w:tcBorders>
            <w:hideMark/>
          </w:tcPr>
          <w:tbl>
            <w:tblPr>
              <w:tblW w:w="9360" w:type="dxa"/>
              <w:tblCellMar>
                <w:top w:w="15" w:type="dxa"/>
                <w:left w:w="15" w:type="dxa"/>
                <w:bottom w:w="15" w:type="dxa"/>
                <w:right w:w="15" w:type="dxa"/>
              </w:tblCellMar>
              <w:tblLook w:val="04A0" w:firstRow="1" w:lastRow="0" w:firstColumn="1" w:lastColumn="0" w:noHBand="0" w:noVBand="1"/>
            </w:tblPr>
            <w:tblGrid>
              <w:gridCol w:w="9360"/>
            </w:tblGrid>
            <w:tr w:rsidR="00A720B5" w:rsidRPr="00A720B5" w14:paraId="35C6DEBD" w14:textId="77777777">
              <w:tc>
                <w:tcPr>
                  <w:tcW w:w="0" w:type="auto"/>
                  <w:tcBorders>
                    <w:top w:val="nil"/>
                    <w:left w:val="nil"/>
                    <w:bottom w:val="nil"/>
                    <w:right w:val="nil"/>
                  </w:tcBorders>
                  <w:hideMark/>
                </w:tcPr>
                <w:p w14:paraId="2A951EAF" w14:textId="77777777" w:rsidR="00A720B5" w:rsidRPr="00A720B5" w:rsidRDefault="00A720B5" w:rsidP="00A720B5">
                  <w:pPr>
                    <w:spacing w:line="240" w:lineRule="auto"/>
                    <w:divId w:val="1352024578"/>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Redskabstype</w:t>
                  </w:r>
                </w:p>
              </w:tc>
            </w:tr>
            <w:tr w:rsidR="00A720B5" w:rsidRPr="00A720B5" w14:paraId="435C6206" w14:textId="77777777">
              <w:tc>
                <w:tcPr>
                  <w:tcW w:w="0" w:type="auto"/>
                  <w:tcBorders>
                    <w:top w:val="nil"/>
                    <w:left w:val="nil"/>
                    <w:bottom w:val="nil"/>
                    <w:right w:val="nil"/>
                  </w:tcBorders>
                  <w:hideMark/>
                </w:tcPr>
                <w:p w14:paraId="295BD739"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Garn</w:t>
                  </w:r>
                </w:p>
              </w:tc>
            </w:tr>
            <w:tr w:rsidR="00A720B5" w:rsidRPr="00A720B5" w14:paraId="30B414E0" w14:textId="77777777">
              <w:tc>
                <w:tcPr>
                  <w:tcW w:w="0" w:type="auto"/>
                  <w:tcBorders>
                    <w:top w:val="nil"/>
                    <w:left w:val="nil"/>
                    <w:bottom w:val="nil"/>
                    <w:right w:val="nil"/>
                  </w:tcBorders>
                  <w:hideMark/>
                </w:tcPr>
                <w:p w14:paraId="4A29627C"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Toggegarn</w:t>
                  </w:r>
                </w:p>
              </w:tc>
            </w:tr>
            <w:tr w:rsidR="00A720B5" w:rsidRPr="00A720B5" w14:paraId="776DE079" w14:textId="77777777">
              <w:tc>
                <w:tcPr>
                  <w:tcW w:w="0" w:type="auto"/>
                  <w:tcBorders>
                    <w:top w:val="nil"/>
                    <w:left w:val="nil"/>
                    <w:bottom w:val="nil"/>
                    <w:right w:val="nil"/>
                  </w:tcBorders>
                  <w:hideMark/>
                </w:tcPr>
                <w:p w14:paraId="0791A973"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Langliner</w:t>
                  </w:r>
                </w:p>
                <w:p w14:paraId="7A1E4C9B"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Pilk og dørg</w:t>
                  </w:r>
                </w:p>
              </w:tc>
            </w:tr>
            <w:tr w:rsidR="00A720B5" w:rsidRPr="00A720B5" w14:paraId="17C2B444" w14:textId="77777777">
              <w:tc>
                <w:tcPr>
                  <w:tcW w:w="0" w:type="auto"/>
                  <w:tcBorders>
                    <w:top w:val="nil"/>
                    <w:left w:val="nil"/>
                    <w:bottom w:val="nil"/>
                    <w:right w:val="nil"/>
                  </w:tcBorders>
                  <w:hideMark/>
                </w:tcPr>
                <w:p w14:paraId="4D498010"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Pelagisk trawl (flydetrawl)</w:t>
                  </w:r>
                </w:p>
              </w:tc>
            </w:tr>
            <w:tr w:rsidR="00A720B5" w:rsidRPr="00A720B5" w14:paraId="0C05729E" w14:textId="77777777">
              <w:tc>
                <w:tcPr>
                  <w:tcW w:w="0" w:type="auto"/>
                  <w:tcBorders>
                    <w:top w:val="nil"/>
                    <w:left w:val="nil"/>
                    <w:bottom w:val="nil"/>
                    <w:right w:val="nil"/>
                  </w:tcBorders>
                  <w:hideMark/>
                </w:tcPr>
                <w:p w14:paraId="238A4F00"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Ankret snurrevod og snurpenot (inkluderer ikke flyshooting)</w:t>
                  </w:r>
                </w:p>
              </w:tc>
            </w:tr>
            <w:tr w:rsidR="00A720B5" w:rsidRPr="00A720B5" w14:paraId="624F16F3" w14:textId="77777777">
              <w:tc>
                <w:tcPr>
                  <w:tcW w:w="0" w:type="auto"/>
                  <w:tcBorders>
                    <w:top w:val="nil"/>
                    <w:left w:val="nil"/>
                    <w:bottom w:val="nil"/>
                    <w:right w:val="nil"/>
                  </w:tcBorders>
                  <w:hideMark/>
                </w:tcPr>
                <w:p w14:paraId="480AD30B"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Ruser og bundgarn</w:t>
                  </w:r>
                </w:p>
              </w:tc>
            </w:tr>
            <w:tr w:rsidR="00A720B5" w:rsidRPr="00A720B5" w14:paraId="4B005814" w14:textId="77777777">
              <w:tc>
                <w:tcPr>
                  <w:tcW w:w="0" w:type="auto"/>
                  <w:tcBorders>
                    <w:top w:val="nil"/>
                    <w:left w:val="nil"/>
                    <w:bottom w:val="nil"/>
                    <w:right w:val="nil"/>
                  </w:tcBorders>
                  <w:hideMark/>
                </w:tcPr>
                <w:p w14:paraId="0F304CD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Tejner</w:t>
                  </w:r>
                </w:p>
              </w:tc>
            </w:tr>
          </w:tbl>
          <w:p w14:paraId="673FC2CB" w14:textId="77777777" w:rsidR="00A720B5" w:rsidRPr="00A720B5" w:rsidRDefault="00A720B5" w:rsidP="00A720B5">
            <w:pPr>
              <w:spacing w:before="200" w:after="200" w:line="240" w:lineRule="auto"/>
              <w:rPr>
                <w:rFonts w:ascii="Times New Roman" w:eastAsia="Times New Roman" w:hAnsi="Times New Roman" w:cs="Times New Roman"/>
                <w:sz w:val="19"/>
                <w:szCs w:val="19"/>
                <w:lang w:eastAsia="da-DK"/>
              </w:rPr>
            </w:pPr>
          </w:p>
        </w:tc>
      </w:tr>
    </w:tbl>
    <w:p w14:paraId="47ECA8F5" w14:textId="77777777" w:rsidR="00A720B5" w:rsidRPr="00A720B5" w:rsidRDefault="001354F6" w:rsidP="00A720B5">
      <w:pPr>
        <w:spacing w:before="200" w:after="200" w:line="240" w:lineRule="auto"/>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pict w14:anchorId="799740E9">
          <v:rect id="_x0000_i1040" style="width:374.85pt;height:.75pt" o:hrpct="0" o:hralign="center" o:hrstd="t" o:hrnoshade="t" o:hr="t" fillcolor="#dedede" stroked="f"/>
        </w:pict>
      </w:r>
    </w:p>
    <w:p w14:paraId="5D1A9266" w14:textId="77777777" w:rsidR="00A720B5" w:rsidRPr="00A720B5" w:rsidRDefault="00A720B5" w:rsidP="00A720B5">
      <w:pPr>
        <w:shd w:val="clear" w:color="auto" w:fill="FFFFFF"/>
        <w:spacing w:before="400" w:after="120" w:line="240" w:lineRule="auto"/>
        <w:jc w:val="right"/>
        <w:rPr>
          <w:rFonts w:ascii="Tahoma" w:eastAsia="Times New Roman" w:hAnsi="Tahoma" w:cs="Tahoma"/>
          <w:b/>
          <w:bCs/>
          <w:color w:val="000000"/>
          <w:sz w:val="28"/>
          <w:szCs w:val="28"/>
          <w:lang w:eastAsia="da-DK"/>
        </w:rPr>
      </w:pPr>
      <w:r w:rsidRPr="00A720B5">
        <w:rPr>
          <w:rFonts w:ascii="Tahoma" w:eastAsia="Times New Roman" w:hAnsi="Tahoma" w:cs="Tahoma"/>
          <w:b/>
          <w:bCs/>
          <w:color w:val="000000"/>
          <w:sz w:val="28"/>
          <w:szCs w:val="28"/>
          <w:lang w:eastAsia="da-DK"/>
        </w:rPr>
        <w:t>Bilag 16</w:t>
      </w:r>
    </w:p>
    <w:p w14:paraId="5F6F3343" w14:textId="77777777" w:rsidR="00A720B5" w:rsidRPr="00A720B5" w:rsidRDefault="00A720B5" w:rsidP="00A720B5">
      <w:pPr>
        <w:shd w:val="clear" w:color="auto" w:fill="FFFFFF"/>
        <w:spacing w:after="120" w:line="240" w:lineRule="auto"/>
        <w:jc w:val="center"/>
        <w:rPr>
          <w:rFonts w:ascii="Tahoma" w:eastAsia="Times New Roman" w:hAnsi="Tahoma" w:cs="Tahoma"/>
          <w:b/>
          <w:bCs/>
          <w:color w:val="000000"/>
          <w:sz w:val="24"/>
          <w:szCs w:val="24"/>
          <w:lang w:eastAsia="da-DK"/>
        </w:rPr>
      </w:pPr>
      <w:r w:rsidRPr="00A720B5">
        <w:rPr>
          <w:rFonts w:ascii="Tahoma" w:eastAsia="Times New Roman" w:hAnsi="Tahoma" w:cs="Tahoma"/>
          <w:b/>
          <w:bCs/>
          <w:color w:val="000000"/>
          <w:sz w:val="24"/>
          <w:szCs w:val="24"/>
          <w:lang w:eastAsia="da-DK"/>
        </w:rPr>
        <w:t>Længdekategorier for fartøjer</w:t>
      </w:r>
    </w:p>
    <w:p w14:paraId="480E73DF" w14:textId="5D48E18E"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Længde kategorier for fartøjer til beregning af tildeling af låne-FKA, jf. § </w:t>
      </w:r>
      <w:r w:rsidR="00BA0B42">
        <w:rPr>
          <w:rFonts w:ascii="Tahoma" w:eastAsia="Times New Roman" w:hAnsi="Tahoma" w:cs="Tahoma"/>
          <w:b/>
          <w:bCs/>
          <w:color w:val="000000"/>
          <w:sz w:val="19"/>
          <w:szCs w:val="19"/>
          <w:lang w:eastAsia="da-DK"/>
        </w:rPr>
        <w:t>90</w:t>
      </w:r>
      <w:r w:rsidRPr="00A720B5">
        <w:rPr>
          <w:rFonts w:ascii="Tahoma" w:eastAsia="Times New Roman" w:hAnsi="Tahoma" w:cs="Tahoma"/>
          <w:b/>
          <w:bCs/>
          <w:color w:val="000000"/>
          <w:sz w:val="19"/>
          <w:szCs w:val="19"/>
          <w:lang w:eastAsia="da-DK"/>
        </w:rPr>
        <w:t>, stk. 4</w:t>
      </w:r>
    </w:p>
    <w:tbl>
      <w:tblPr>
        <w:tblW w:w="0" w:type="auto"/>
        <w:tblCellMar>
          <w:left w:w="0" w:type="dxa"/>
          <w:right w:w="0" w:type="dxa"/>
        </w:tblCellMar>
        <w:tblLook w:val="04A0" w:firstRow="1" w:lastRow="0" w:firstColumn="1" w:lastColumn="0" w:noHBand="0" w:noVBand="1"/>
      </w:tblPr>
      <w:tblGrid>
        <w:gridCol w:w="3995"/>
      </w:tblGrid>
      <w:tr w:rsidR="00A720B5" w:rsidRPr="00A720B5" w14:paraId="21627FCB" w14:textId="77777777" w:rsidTr="00A720B5">
        <w:tc>
          <w:tcPr>
            <w:tcW w:w="0" w:type="auto"/>
            <w:tcBorders>
              <w:top w:val="nil"/>
              <w:left w:val="nil"/>
              <w:bottom w:val="nil"/>
              <w:right w:val="nil"/>
            </w:tcBorders>
            <w:hideMark/>
          </w:tcPr>
          <w:tbl>
            <w:tblPr>
              <w:tblW w:w="3975" w:type="dxa"/>
              <w:tblCellMar>
                <w:top w:w="15" w:type="dxa"/>
                <w:left w:w="15" w:type="dxa"/>
                <w:bottom w:w="15" w:type="dxa"/>
                <w:right w:w="15" w:type="dxa"/>
              </w:tblCellMar>
              <w:tblLook w:val="04A0" w:firstRow="1" w:lastRow="0" w:firstColumn="1" w:lastColumn="0" w:noHBand="0" w:noVBand="1"/>
            </w:tblPr>
            <w:tblGrid>
              <w:gridCol w:w="3975"/>
            </w:tblGrid>
            <w:tr w:rsidR="00A720B5" w:rsidRPr="00A720B5" w14:paraId="6381A54E" w14:textId="77777777">
              <w:trPr>
                <w:trHeight w:val="285"/>
              </w:trPr>
              <w:tc>
                <w:tcPr>
                  <w:tcW w:w="0" w:type="auto"/>
                  <w:tcBorders>
                    <w:top w:val="single" w:sz="8" w:space="0" w:color="000000"/>
                    <w:left w:val="single" w:sz="8" w:space="0" w:color="000000"/>
                    <w:bottom w:val="single" w:sz="8" w:space="0" w:color="000000"/>
                    <w:right w:val="single" w:sz="8" w:space="0" w:color="000000"/>
                  </w:tcBorders>
                  <w:hideMark/>
                </w:tcPr>
                <w:p w14:paraId="6D800661" w14:textId="77777777" w:rsidR="00A720B5" w:rsidRPr="00A720B5" w:rsidRDefault="00A720B5" w:rsidP="00A720B5">
                  <w:pPr>
                    <w:spacing w:line="240" w:lineRule="auto"/>
                    <w:divId w:val="1956477036"/>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Længde</w:t>
                  </w:r>
                </w:p>
              </w:tc>
            </w:tr>
            <w:tr w:rsidR="00A720B5" w:rsidRPr="00A720B5" w14:paraId="0EDDC7EE" w14:textId="77777777">
              <w:trPr>
                <w:trHeight w:val="30"/>
              </w:trPr>
              <w:tc>
                <w:tcPr>
                  <w:tcW w:w="0" w:type="auto"/>
                  <w:tcBorders>
                    <w:top w:val="single" w:sz="8" w:space="0" w:color="000000"/>
                    <w:left w:val="single" w:sz="8" w:space="0" w:color="000000"/>
                    <w:bottom w:val="single" w:sz="8" w:space="0" w:color="000000"/>
                    <w:right w:val="single" w:sz="8" w:space="0" w:color="000000"/>
                  </w:tcBorders>
                  <w:hideMark/>
                </w:tcPr>
                <w:p w14:paraId="7FAF9B17"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Mindst 7,50 m og under 9 m</w:t>
                  </w:r>
                </w:p>
              </w:tc>
            </w:tr>
            <w:tr w:rsidR="00A720B5" w:rsidRPr="00A720B5" w14:paraId="0BEA41DC" w14:textId="77777777">
              <w:trPr>
                <w:trHeight w:val="30"/>
              </w:trPr>
              <w:tc>
                <w:tcPr>
                  <w:tcW w:w="0" w:type="auto"/>
                  <w:tcBorders>
                    <w:top w:val="single" w:sz="8" w:space="0" w:color="000000"/>
                    <w:left w:val="single" w:sz="8" w:space="0" w:color="000000"/>
                    <w:bottom w:val="single" w:sz="8" w:space="0" w:color="000000"/>
                    <w:right w:val="single" w:sz="8" w:space="0" w:color="000000"/>
                  </w:tcBorders>
                  <w:hideMark/>
                </w:tcPr>
                <w:p w14:paraId="6D4BB1A0"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Mindst 9 m og under 12 m</w:t>
                  </w:r>
                </w:p>
              </w:tc>
            </w:tr>
            <w:tr w:rsidR="00A720B5" w:rsidRPr="00A720B5" w14:paraId="110D1F8E" w14:textId="77777777">
              <w:trPr>
                <w:trHeight w:val="30"/>
              </w:trPr>
              <w:tc>
                <w:tcPr>
                  <w:tcW w:w="0" w:type="auto"/>
                  <w:tcBorders>
                    <w:top w:val="single" w:sz="8" w:space="0" w:color="000000"/>
                    <w:left w:val="single" w:sz="8" w:space="0" w:color="000000"/>
                    <w:bottom w:val="single" w:sz="8" w:space="0" w:color="000000"/>
                    <w:right w:val="single" w:sz="8" w:space="0" w:color="000000"/>
                  </w:tcBorders>
                  <w:hideMark/>
                </w:tcPr>
                <w:p w14:paraId="34ED5CC7"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Mindst 12 m og under 15 m</w:t>
                  </w:r>
                </w:p>
              </w:tc>
            </w:tr>
            <w:tr w:rsidR="00A720B5" w:rsidRPr="00A720B5" w14:paraId="34868CBF" w14:textId="77777777">
              <w:trPr>
                <w:trHeight w:val="30"/>
              </w:trPr>
              <w:tc>
                <w:tcPr>
                  <w:tcW w:w="0" w:type="auto"/>
                  <w:tcBorders>
                    <w:top w:val="single" w:sz="8" w:space="0" w:color="000000"/>
                    <w:left w:val="single" w:sz="8" w:space="0" w:color="000000"/>
                    <w:bottom w:val="single" w:sz="8" w:space="0" w:color="000000"/>
                    <w:right w:val="single" w:sz="8" w:space="0" w:color="000000"/>
                  </w:tcBorders>
                  <w:hideMark/>
                </w:tcPr>
                <w:p w14:paraId="3F80353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Mindst 15 m og under 20 m</w:t>
                  </w:r>
                </w:p>
              </w:tc>
            </w:tr>
            <w:tr w:rsidR="00A720B5" w:rsidRPr="00A720B5" w14:paraId="262DF9FD" w14:textId="77777777">
              <w:trPr>
                <w:trHeight w:val="30"/>
              </w:trPr>
              <w:tc>
                <w:tcPr>
                  <w:tcW w:w="0" w:type="auto"/>
                  <w:tcBorders>
                    <w:top w:val="single" w:sz="8" w:space="0" w:color="000000"/>
                    <w:left w:val="single" w:sz="8" w:space="0" w:color="000000"/>
                    <w:bottom w:val="single" w:sz="8" w:space="0" w:color="000000"/>
                    <w:right w:val="single" w:sz="8" w:space="0" w:color="000000"/>
                  </w:tcBorders>
                  <w:hideMark/>
                </w:tcPr>
                <w:p w14:paraId="28D24857"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Mindst 20 m og under 24 m</w:t>
                  </w:r>
                </w:p>
              </w:tc>
            </w:tr>
            <w:tr w:rsidR="00A720B5" w:rsidRPr="00A720B5" w14:paraId="346652DC" w14:textId="77777777">
              <w:trPr>
                <w:trHeight w:val="30"/>
              </w:trPr>
              <w:tc>
                <w:tcPr>
                  <w:tcW w:w="0" w:type="auto"/>
                  <w:tcBorders>
                    <w:top w:val="single" w:sz="8" w:space="0" w:color="000000"/>
                    <w:left w:val="single" w:sz="8" w:space="0" w:color="000000"/>
                    <w:bottom w:val="single" w:sz="8" w:space="0" w:color="000000"/>
                    <w:right w:val="single" w:sz="8" w:space="0" w:color="000000"/>
                  </w:tcBorders>
                  <w:hideMark/>
                </w:tcPr>
                <w:p w14:paraId="4CDC243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24 m og derover</w:t>
                  </w:r>
                </w:p>
              </w:tc>
            </w:tr>
          </w:tbl>
          <w:p w14:paraId="54858595" w14:textId="77777777" w:rsidR="00A720B5" w:rsidRPr="00A720B5" w:rsidRDefault="00A720B5" w:rsidP="00A720B5">
            <w:pPr>
              <w:spacing w:before="200" w:after="200" w:line="240" w:lineRule="auto"/>
              <w:rPr>
                <w:rFonts w:ascii="Times New Roman" w:eastAsia="Times New Roman" w:hAnsi="Times New Roman" w:cs="Times New Roman"/>
                <w:sz w:val="19"/>
                <w:szCs w:val="19"/>
                <w:lang w:eastAsia="da-DK"/>
              </w:rPr>
            </w:pPr>
          </w:p>
        </w:tc>
      </w:tr>
    </w:tbl>
    <w:p w14:paraId="5ACD6057" w14:textId="5001F919"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Længdekategorier for fartøjer til beregning af tildeling af låne-IOK, jf. § </w:t>
      </w:r>
      <w:r w:rsidR="00BA0B42">
        <w:rPr>
          <w:rFonts w:ascii="Tahoma" w:eastAsia="Times New Roman" w:hAnsi="Tahoma" w:cs="Tahoma"/>
          <w:b/>
          <w:bCs/>
          <w:color w:val="000000"/>
          <w:sz w:val="19"/>
          <w:szCs w:val="19"/>
          <w:lang w:eastAsia="da-DK"/>
        </w:rPr>
        <w:t>90</w:t>
      </w:r>
      <w:r w:rsidRPr="00A720B5">
        <w:rPr>
          <w:rFonts w:ascii="Tahoma" w:eastAsia="Times New Roman" w:hAnsi="Tahoma" w:cs="Tahoma"/>
          <w:b/>
          <w:bCs/>
          <w:color w:val="000000"/>
          <w:sz w:val="19"/>
          <w:szCs w:val="19"/>
          <w:lang w:eastAsia="da-DK"/>
        </w:rPr>
        <w:t>, stk. 4</w:t>
      </w:r>
    </w:p>
    <w:tbl>
      <w:tblPr>
        <w:tblW w:w="0" w:type="auto"/>
        <w:tblCellMar>
          <w:left w:w="0" w:type="dxa"/>
          <w:right w:w="0" w:type="dxa"/>
        </w:tblCellMar>
        <w:tblLook w:val="04A0" w:firstRow="1" w:lastRow="0" w:firstColumn="1" w:lastColumn="0" w:noHBand="0" w:noVBand="1"/>
      </w:tblPr>
      <w:tblGrid>
        <w:gridCol w:w="4100"/>
      </w:tblGrid>
      <w:tr w:rsidR="00A720B5" w:rsidRPr="00A720B5" w14:paraId="634F748E" w14:textId="77777777" w:rsidTr="00A720B5">
        <w:tc>
          <w:tcPr>
            <w:tcW w:w="0" w:type="auto"/>
            <w:tcBorders>
              <w:top w:val="nil"/>
              <w:left w:val="nil"/>
              <w:bottom w:val="nil"/>
              <w:right w:val="nil"/>
            </w:tcBorders>
            <w:hideMark/>
          </w:tcPr>
          <w:tbl>
            <w:tblPr>
              <w:tblW w:w="4080" w:type="dxa"/>
              <w:tblCellMar>
                <w:top w:w="15" w:type="dxa"/>
                <w:left w:w="15" w:type="dxa"/>
                <w:bottom w:w="15" w:type="dxa"/>
                <w:right w:w="15" w:type="dxa"/>
              </w:tblCellMar>
              <w:tblLook w:val="04A0" w:firstRow="1" w:lastRow="0" w:firstColumn="1" w:lastColumn="0" w:noHBand="0" w:noVBand="1"/>
            </w:tblPr>
            <w:tblGrid>
              <w:gridCol w:w="4080"/>
            </w:tblGrid>
            <w:tr w:rsidR="00A720B5" w:rsidRPr="00A720B5" w14:paraId="5AFAE8AC" w14:textId="77777777">
              <w:tc>
                <w:tcPr>
                  <w:tcW w:w="0" w:type="auto"/>
                  <w:tcBorders>
                    <w:top w:val="single" w:sz="8" w:space="0" w:color="000000"/>
                    <w:left w:val="single" w:sz="8" w:space="0" w:color="000000"/>
                    <w:bottom w:val="single" w:sz="8" w:space="0" w:color="000000"/>
                    <w:right w:val="single" w:sz="8" w:space="0" w:color="000000"/>
                  </w:tcBorders>
                  <w:hideMark/>
                </w:tcPr>
                <w:p w14:paraId="13F5E265" w14:textId="77777777" w:rsidR="00A720B5" w:rsidRPr="00A720B5" w:rsidRDefault="00A720B5" w:rsidP="00A720B5">
                  <w:pPr>
                    <w:spacing w:line="240" w:lineRule="auto"/>
                    <w:divId w:val="1129974545"/>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Længde</w:t>
                  </w:r>
                </w:p>
              </w:tc>
            </w:tr>
            <w:tr w:rsidR="00A720B5" w:rsidRPr="00A720B5" w14:paraId="7BBE8091" w14:textId="77777777">
              <w:tc>
                <w:tcPr>
                  <w:tcW w:w="0" w:type="auto"/>
                  <w:tcBorders>
                    <w:top w:val="single" w:sz="8" w:space="0" w:color="000000"/>
                    <w:left w:val="single" w:sz="8" w:space="0" w:color="000000"/>
                    <w:bottom w:val="single" w:sz="8" w:space="0" w:color="000000"/>
                    <w:right w:val="single" w:sz="8" w:space="0" w:color="000000"/>
                  </w:tcBorders>
                  <w:hideMark/>
                </w:tcPr>
                <w:p w14:paraId="66BD0039"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Mindst 17 m og under 20 m</w:t>
                  </w:r>
                </w:p>
              </w:tc>
            </w:tr>
            <w:tr w:rsidR="00A720B5" w:rsidRPr="00A720B5" w14:paraId="69DF8DE7" w14:textId="77777777">
              <w:tc>
                <w:tcPr>
                  <w:tcW w:w="0" w:type="auto"/>
                  <w:tcBorders>
                    <w:top w:val="single" w:sz="8" w:space="0" w:color="000000"/>
                    <w:left w:val="single" w:sz="8" w:space="0" w:color="000000"/>
                    <w:bottom w:val="single" w:sz="8" w:space="0" w:color="000000"/>
                    <w:right w:val="single" w:sz="8" w:space="0" w:color="000000"/>
                  </w:tcBorders>
                  <w:hideMark/>
                </w:tcPr>
                <w:p w14:paraId="5657302A"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Mindst 20 m og under 30 m</w:t>
                  </w:r>
                </w:p>
              </w:tc>
            </w:tr>
            <w:tr w:rsidR="00A720B5" w:rsidRPr="00A720B5" w14:paraId="67B35CFF" w14:textId="77777777">
              <w:tc>
                <w:tcPr>
                  <w:tcW w:w="0" w:type="auto"/>
                  <w:tcBorders>
                    <w:top w:val="single" w:sz="8" w:space="0" w:color="000000"/>
                    <w:left w:val="single" w:sz="8" w:space="0" w:color="000000"/>
                    <w:bottom w:val="single" w:sz="8" w:space="0" w:color="000000"/>
                    <w:right w:val="single" w:sz="8" w:space="0" w:color="000000"/>
                  </w:tcBorders>
                  <w:hideMark/>
                </w:tcPr>
                <w:p w14:paraId="4053BE2B"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Mindst 30 m og under 40 m</w:t>
                  </w:r>
                </w:p>
              </w:tc>
            </w:tr>
            <w:tr w:rsidR="00A720B5" w:rsidRPr="00A720B5" w14:paraId="102953B0" w14:textId="77777777">
              <w:tc>
                <w:tcPr>
                  <w:tcW w:w="0" w:type="auto"/>
                  <w:tcBorders>
                    <w:top w:val="single" w:sz="8" w:space="0" w:color="000000"/>
                    <w:left w:val="single" w:sz="8" w:space="0" w:color="000000"/>
                    <w:bottom w:val="single" w:sz="8" w:space="0" w:color="000000"/>
                    <w:right w:val="single" w:sz="8" w:space="0" w:color="000000"/>
                  </w:tcBorders>
                  <w:hideMark/>
                </w:tcPr>
                <w:p w14:paraId="6703999F"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Mindst 40 m og under 50 m</w:t>
                  </w:r>
                </w:p>
              </w:tc>
            </w:tr>
            <w:tr w:rsidR="00A720B5" w:rsidRPr="00A720B5" w14:paraId="6601D8DB" w14:textId="77777777">
              <w:tc>
                <w:tcPr>
                  <w:tcW w:w="0" w:type="auto"/>
                  <w:tcBorders>
                    <w:top w:val="single" w:sz="8" w:space="0" w:color="000000"/>
                    <w:left w:val="single" w:sz="8" w:space="0" w:color="000000"/>
                    <w:bottom w:val="single" w:sz="8" w:space="0" w:color="000000"/>
                    <w:right w:val="single" w:sz="8" w:space="0" w:color="000000"/>
                  </w:tcBorders>
                  <w:hideMark/>
                </w:tcPr>
                <w:p w14:paraId="1C7C4222"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50 m og derover</w:t>
                  </w:r>
                </w:p>
              </w:tc>
            </w:tr>
          </w:tbl>
          <w:p w14:paraId="6FE946D6" w14:textId="77777777" w:rsidR="00A720B5" w:rsidRPr="00A720B5" w:rsidRDefault="00A720B5" w:rsidP="00A720B5">
            <w:pPr>
              <w:spacing w:before="200" w:after="200" w:line="240" w:lineRule="auto"/>
              <w:rPr>
                <w:rFonts w:ascii="Times New Roman" w:eastAsia="Times New Roman" w:hAnsi="Times New Roman" w:cs="Times New Roman"/>
                <w:sz w:val="19"/>
                <w:szCs w:val="19"/>
                <w:lang w:eastAsia="da-DK"/>
              </w:rPr>
            </w:pPr>
          </w:p>
        </w:tc>
      </w:tr>
    </w:tbl>
    <w:p w14:paraId="7A374C51" w14:textId="77777777" w:rsidR="00A720B5" w:rsidRPr="00A720B5" w:rsidRDefault="001354F6" w:rsidP="00A720B5">
      <w:pPr>
        <w:spacing w:before="200" w:after="200" w:line="240" w:lineRule="auto"/>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pict w14:anchorId="3AA213EB">
          <v:rect id="_x0000_i1041" style="width:374.85pt;height:.75pt" o:hrpct="0" o:hralign="center" o:hrstd="t" o:hrnoshade="t" o:hr="t" fillcolor="#dedede" stroked="f"/>
        </w:pict>
      </w:r>
    </w:p>
    <w:p w14:paraId="3677AC5F" w14:textId="77777777" w:rsidR="00A720B5" w:rsidRPr="00A720B5" w:rsidRDefault="00A720B5" w:rsidP="00A720B5">
      <w:pPr>
        <w:shd w:val="clear" w:color="auto" w:fill="FFFFFF"/>
        <w:spacing w:before="400" w:after="120" w:line="240" w:lineRule="auto"/>
        <w:jc w:val="right"/>
        <w:rPr>
          <w:rFonts w:ascii="Tahoma" w:eastAsia="Times New Roman" w:hAnsi="Tahoma" w:cs="Tahoma"/>
          <w:b/>
          <w:bCs/>
          <w:color w:val="000000"/>
          <w:sz w:val="28"/>
          <w:szCs w:val="28"/>
          <w:lang w:eastAsia="da-DK"/>
        </w:rPr>
      </w:pPr>
      <w:r w:rsidRPr="00A720B5">
        <w:rPr>
          <w:rFonts w:ascii="Tahoma" w:eastAsia="Times New Roman" w:hAnsi="Tahoma" w:cs="Tahoma"/>
          <w:b/>
          <w:bCs/>
          <w:color w:val="000000"/>
          <w:sz w:val="28"/>
          <w:szCs w:val="28"/>
          <w:lang w:eastAsia="da-DK"/>
        </w:rPr>
        <w:lastRenderedPageBreak/>
        <w:t>Bilag 17</w:t>
      </w:r>
    </w:p>
    <w:p w14:paraId="281C968C" w14:textId="77777777" w:rsidR="00A720B5" w:rsidRPr="00A720B5" w:rsidRDefault="00A720B5" w:rsidP="00A720B5">
      <w:pPr>
        <w:shd w:val="clear" w:color="auto" w:fill="FFFFFF"/>
        <w:spacing w:after="120" w:line="240" w:lineRule="auto"/>
        <w:jc w:val="center"/>
        <w:rPr>
          <w:rFonts w:ascii="Tahoma" w:eastAsia="Times New Roman" w:hAnsi="Tahoma" w:cs="Tahoma"/>
          <w:b/>
          <w:bCs/>
          <w:color w:val="000000"/>
          <w:sz w:val="24"/>
          <w:szCs w:val="24"/>
          <w:lang w:eastAsia="da-DK"/>
        </w:rPr>
      </w:pPr>
      <w:r w:rsidRPr="00A720B5">
        <w:rPr>
          <w:rFonts w:ascii="Tahoma" w:eastAsia="Times New Roman" w:hAnsi="Tahoma" w:cs="Tahoma"/>
          <w:b/>
          <w:bCs/>
          <w:color w:val="000000"/>
          <w:sz w:val="24"/>
          <w:szCs w:val="24"/>
          <w:lang w:eastAsia="da-DK"/>
        </w:rPr>
        <w:t>Indholdsfortegnelse</w:t>
      </w:r>
    </w:p>
    <w:p w14:paraId="6BC8511F" w14:textId="77777777" w:rsidR="00A720B5" w:rsidRPr="00A720B5" w:rsidRDefault="00A720B5" w:rsidP="00A720B5">
      <w:pPr>
        <w:shd w:val="clear" w:color="auto" w:fill="FFFFFF"/>
        <w:spacing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Overskrift til formateret tekst</w:t>
      </w:r>
    </w:p>
    <w:tbl>
      <w:tblPr>
        <w:tblW w:w="0" w:type="auto"/>
        <w:tblCellMar>
          <w:left w:w="0" w:type="dxa"/>
          <w:right w:w="0" w:type="dxa"/>
        </w:tblCellMar>
        <w:tblLook w:val="04A0" w:firstRow="1" w:lastRow="0" w:firstColumn="1" w:lastColumn="0" w:noHBand="0" w:noVBand="1"/>
      </w:tblPr>
      <w:tblGrid>
        <w:gridCol w:w="9495"/>
      </w:tblGrid>
      <w:tr w:rsidR="00A720B5" w:rsidRPr="00A720B5" w14:paraId="5B885949" w14:textId="77777777" w:rsidTr="00A720B5">
        <w:tc>
          <w:tcPr>
            <w:tcW w:w="0" w:type="auto"/>
            <w:tcBorders>
              <w:top w:val="nil"/>
              <w:left w:val="nil"/>
              <w:bottom w:val="nil"/>
              <w:right w:val="nil"/>
            </w:tcBorders>
            <w:hideMark/>
          </w:tcPr>
          <w:tbl>
            <w:tblPr>
              <w:tblW w:w="9495" w:type="dxa"/>
              <w:tblCellMar>
                <w:top w:w="15" w:type="dxa"/>
                <w:left w:w="15" w:type="dxa"/>
                <w:bottom w:w="15" w:type="dxa"/>
                <w:right w:w="15" w:type="dxa"/>
              </w:tblCellMar>
              <w:tblLook w:val="04A0" w:firstRow="1" w:lastRow="0" w:firstColumn="1" w:lastColumn="0" w:noHBand="0" w:noVBand="1"/>
            </w:tblPr>
            <w:tblGrid>
              <w:gridCol w:w="4878"/>
              <w:gridCol w:w="4617"/>
            </w:tblGrid>
            <w:tr w:rsidR="00A720B5" w:rsidRPr="00A720B5" w14:paraId="01F1F2CB" w14:textId="77777777">
              <w:tc>
                <w:tcPr>
                  <w:tcW w:w="0" w:type="auto"/>
                  <w:gridSpan w:val="2"/>
                  <w:tcBorders>
                    <w:top w:val="nil"/>
                    <w:left w:val="nil"/>
                    <w:bottom w:val="nil"/>
                    <w:right w:val="nil"/>
                  </w:tcBorders>
                  <w:hideMark/>
                </w:tcPr>
                <w:p w14:paraId="7EDD1169" w14:textId="77777777" w:rsidR="00A720B5" w:rsidRPr="00A720B5" w:rsidRDefault="00A720B5" w:rsidP="00A720B5">
                  <w:pPr>
                    <w:spacing w:line="240" w:lineRule="auto"/>
                    <w:divId w:val="1531145205"/>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1. Generel regulering</w:t>
                  </w:r>
                </w:p>
              </w:tc>
            </w:tr>
            <w:tr w:rsidR="00A720B5" w:rsidRPr="00A720B5" w14:paraId="6C654CC7" w14:textId="77777777">
              <w:tc>
                <w:tcPr>
                  <w:tcW w:w="0" w:type="auto"/>
                  <w:tcBorders>
                    <w:top w:val="nil"/>
                    <w:left w:val="nil"/>
                    <w:bottom w:val="nil"/>
                    <w:right w:val="nil"/>
                  </w:tcBorders>
                  <w:hideMark/>
                </w:tcPr>
                <w:p w14:paraId="39FBFCC9"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Anvendelsesområde</w:t>
                  </w:r>
                </w:p>
              </w:tc>
              <w:tc>
                <w:tcPr>
                  <w:tcW w:w="0" w:type="auto"/>
                  <w:tcBorders>
                    <w:top w:val="nil"/>
                    <w:left w:val="nil"/>
                    <w:bottom w:val="nil"/>
                    <w:right w:val="nil"/>
                  </w:tcBorders>
                  <w:hideMark/>
                </w:tcPr>
                <w:p w14:paraId="131D76DA"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1</w:t>
                  </w:r>
                </w:p>
              </w:tc>
            </w:tr>
            <w:tr w:rsidR="00A720B5" w:rsidRPr="00A720B5" w14:paraId="626C066C" w14:textId="77777777">
              <w:tc>
                <w:tcPr>
                  <w:tcW w:w="0" w:type="auto"/>
                  <w:tcBorders>
                    <w:top w:val="nil"/>
                    <w:left w:val="nil"/>
                    <w:bottom w:val="nil"/>
                    <w:right w:val="nil"/>
                  </w:tcBorders>
                  <w:hideMark/>
                </w:tcPr>
                <w:p w14:paraId="053F685B"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Ændring af vilkår for fiskeriet</w:t>
                  </w:r>
                </w:p>
              </w:tc>
              <w:tc>
                <w:tcPr>
                  <w:tcW w:w="0" w:type="auto"/>
                  <w:tcBorders>
                    <w:top w:val="nil"/>
                    <w:left w:val="nil"/>
                    <w:bottom w:val="nil"/>
                    <w:right w:val="nil"/>
                  </w:tcBorders>
                  <w:hideMark/>
                </w:tcPr>
                <w:p w14:paraId="6C931A7C"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2-4</w:t>
                  </w:r>
                </w:p>
              </w:tc>
            </w:tr>
            <w:tr w:rsidR="00A720B5" w:rsidRPr="00A720B5" w14:paraId="7D6BED9E" w14:textId="77777777">
              <w:tc>
                <w:tcPr>
                  <w:tcW w:w="0" w:type="auto"/>
                  <w:tcBorders>
                    <w:top w:val="nil"/>
                    <w:left w:val="nil"/>
                    <w:bottom w:val="nil"/>
                    <w:right w:val="nil"/>
                  </w:tcBorders>
                  <w:hideMark/>
                </w:tcPr>
                <w:p w14:paraId="653F555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Generelle bestemmelser</w:t>
                  </w:r>
                </w:p>
              </w:tc>
              <w:tc>
                <w:tcPr>
                  <w:tcW w:w="0" w:type="auto"/>
                  <w:tcBorders>
                    <w:top w:val="nil"/>
                    <w:left w:val="nil"/>
                    <w:bottom w:val="nil"/>
                    <w:right w:val="nil"/>
                  </w:tcBorders>
                  <w:hideMark/>
                </w:tcPr>
                <w:p w14:paraId="49B9F154"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5-10</w:t>
                  </w:r>
                </w:p>
              </w:tc>
            </w:tr>
            <w:tr w:rsidR="00A720B5" w:rsidRPr="00A720B5" w14:paraId="089F7BCD" w14:textId="77777777">
              <w:tc>
                <w:tcPr>
                  <w:tcW w:w="0" w:type="auto"/>
                  <w:tcBorders>
                    <w:top w:val="nil"/>
                    <w:left w:val="nil"/>
                    <w:bottom w:val="nil"/>
                    <w:right w:val="nil"/>
                  </w:tcBorders>
                  <w:hideMark/>
                </w:tcPr>
                <w:p w14:paraId="3087B8E4"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Offentligt tilgængelige oplysninger om FKA og IOK</w:t>
                  </w:r>
                </w:p>
              </w:tc>
              <w:tc>
                <w:tcPr>
                  <w:tcW w:w="0" w:type="auto"/>
                  <w:tcBorders>
                    <w:top w:val="nil"/>
                    <w:left w:val="nil"/>
                    <w:bottom w:val="nil"/>
                    <w:right w:val="nil"/>
                  </w:tcBorders>
                  <w:hideMark/>
                </w:tcPr>
                <w:p w14:paraId="61CCCB4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11-12</w:t>
                  </w:r>
                </w:p>
              </w:tc>
            </w:tr>
            <w:tr w:rsidR="00A720B5" w:rsidRPr="00A720B5" w14:paraId="567A15B2" w14:textId="77777777">
              <w:tc>
                <w:tcPr>
                  <w:tcW w:w="0" w:type="auto"/>
                  <w:tcBorders>
                    <w:top w:val="nil"/>
                    <w:left w:val="nil"/>
                    <w:bottom w:val="nil"/>
                    <w:right w:val="nil"/>
                  </w:tcBorders>
                  <w:hideMark/>
                </w:tcPr>
                <w:p w14:paraId="695D1780"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Definitioner</w:t>
                  </w:r>
                </w:p>
              </w:tc>
              <w:tc>
                <w:tcPr>
                  <w:tcW w:w="0" w:type="auto"/>
                  <w:tcBorders>
                    <w:top w:val="nil"/>
                    <w:left w:val="nil"/>
                    <w:bottom w:val="nil"/>
                    <w:right w:val="nil"/>
                  </w:tcBorders>
                  <w:hideMark/>
                </w:tcPr>
                <w:p w14:paraId="335B73E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13</w:t>
                  </w:r>
                </w:p>
              </w:tc>
            </w:tr>
            <w:tr w:rsidR="00A720B5" w:rsidRPr="00A720B5" w14:paraId="4A225646" w14:textId="77777777">
              <w:tc>
                <w:tcPr>
                  <w:tcW w:w="0" w:type="auto"/>
                  <w:tcBorders>
                    <w:top w:val="nil"/>
                    <w:left w:val="nil"/>
                    <w:bottom w:val="nil"/>
                    <w:right w:val="nil"/>
                  </w:tcBorders>
                  <w:hideMark/>
                </w:tcPr>
                <w:p w14:paraId="249F3105"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Tilladelser</w:t>
                  </w:r>
                </w:p>
              </w:tc>
              <w:tc>
                <w:tcPr>
                  <w:tcW w:w="0" w:type="auto"/>
                  <w:tcBorders>
                    <w:top w:val="nil"/>
                    <w:left w:val="nil"/>
                    <w:bottom w:val="nil"/>
                    <w:right w:val="nil"/>
                  </w:tcBorders>
                  <w:hideMark/>
                </w:tcPr>
                <w:p w14:paraId="0A28611D"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14-19</w:t>
                  </w:r>
                </w:p>
              </w:tc>
            </w:tr>
            <w:tr w:rsidR="00A720B5" w:rsidRPr="00A720B5" w14:paraId="2B1F748D" w14:textId="77777777">
              <w:tc>
                <w:tcPr>
                  <w:tcW w:w="0" w:type="auto"/>
                  <w:tcBorders>
                    <w:top w:val="nil"/>
                    <w:left w:val="nil"/>
                    <w:bottom w:val="nil"/>
                    <w:right w:val="nil"/>
                  </w:tcBorders>
                  <w:hideMark/>
                </w:tcPr>
                <w:p w14:paraId="225492E0"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Forudanmeldelse</w:t>
                  </w:r>
                </w:p>
              </w:tc>
              <w:tc>
                <w:tcPr>
                  <w:tcW w:w="0" w:type="auto"/>
                  <w:tcBorders>
                    <w:top w:val="nil"/>
                    <w:left w:val="nil"/>
                    <w:bottom w:val="nil"/>
                    <w:right w:val="nil"/>
                  </w:tcBorders>
                  <w:hideMark/>
                </w:tcPr>
                <w:p w14:paraId="21934DE1"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20-21</w:t>
                  </w:r>
                </w:p>
              </w:tc>
            </w:tr>
            <w:tr w:rsidR="00A720B5" w:rsidRPr="00A720B5" w14:paraId="306674F4" w14:textId="77777777">
              <w:tc>
                <w:tcPr>
                  <w:tcW w:w="0" w:type="auto"/>
                  <w:tcBorders>
                    <w:top w:val="nil"/>
                    <w:left w:val="nil"/>
                    <w:bottom w:val="nil"/>
                    <w:right w:val="nil"/>
                  </w:tcBorders>
                  <w:hideMark/>
                </w:tcPr>
                <w:p w14:paraId="70C70775"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Omladning</w:t>
                  </w:r>
                </w:p>
              </w:tc>
              <w:tc>
                <w:tcPr>
                  <w:tcW w:w="0" w:type="auto"/>
                  <w:tcBorders>
                    <w:top w:val="nil"/>
                    <w:left w:val="nil"/>
                    <w:bottom w:val="nil"/>
                    <w:right w:val="nil"/>
                  </w:tcBorders>
                  <w:hideMark/>
                </w:tcPr>
                <w:p w14:paraId="1E760339"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22</w:t>
                  </w:r>
                </w:p>
              </w:tc>
            </w:tr>
            <w:tr w:rsidR="00A720B5" w:rsidRPr="00A720B5" w14:paraId="1ADB737E" w14:textId="77777777">
              <w:tc>
                <w:tcPr>
                  <w:tcW w:w="0" w:type="auto"/>
                  <w:tcBorders>
                    <w:top w:val="nil"/>
                    <w:left w:val="nil"/>
                    <w:bottom w:val="nil"/>
                    <w:right w:val="nil"/>
                  </w:tcBorders>
                  <w:hideMark/>
                </w:tcPr>
                <w:p w14:paraId="65A186E9"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c>
                <w:tcPr>
                  <w:tcW w:w="0" w:type="auto"/>
                  <w:tcBorders>
                    <w:top w:val="nil"/>
                    <w:left w:val="nil"/>
                    <w:bottom w:val="nil"/>
                    <w:right w:val="nil"/>
                  </w:tcBorders>
                  <w:hideMark/>
                </w:tcPr>
                <w:p w14:paraId="00C1836C"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10F8315A" w14:textId="77777777">
              <w:tc>
                <w:tcPr>
                  <w:tcW w:w="0" w:type="auto"/>
                  <w:gridSpan w:val="2"/>
                  <w:tcBorders>
                    <w:top w:val="nil"/>
                    <w:left w:val="nil"/>
                    <w:bottom w:val="nil"/>
                    <w:right w:val="nil"/>
                  </w:tcBorders>
                  <w:hideMark/>
                </w:tcPr>
                <w:p w14:paraId="6FEA778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2. Generelle begrænsninger</w:t>
                  </w:r>
                </w:p>
              </w:tc>
            </w:tr>
            <w:tr w:rsidR="00A720B5" w:rsidRPr="00A720B5" w14:paraId="4FDEE555" w14:textId="77777777">
              <w:tc>
                <w:tcPr>
                  <w:tcW w:w="0" w:type="auto"/>
                  <w:tcBorders>
                    <w:top w:val="nil"/>
                    <w:left w:val="nil"/>
                    <w:bottom w:val="nil"/>
                    <w:right w:val="nil"/>
                  </w:tcBorders>
                  <w:hideMark/>
                </w:tcPr>
                <w:p w14:paraId="1C8A0783"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Fiskeri- og landingsbegrænsninger</w:t>
                  </w:r>
                </w:p>
              </w:tc>
              <w:tc>
                <w:tcPr>
                  <w:tcW w:w="0" w:type="auto"/>
                  <w:tcBorders>
                    <w:top w:val="nil"/>
                    <w:left w:val="nil"/>
                    <w:bottom w:val="nil"/>
                    <w:right w:val="nil"/>
                  </w:tcBorders>
                  <w:hideMark/>
                </w:tcPr>
                <w:p w14:paraId="764F00CE"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23</w:t>
                  </w:r>
                </w:p>
              </w:tc>
            </w:tr>
            <w:tr w:rsidR="00A720B5" w:rsidRPr="00A720B5" w14:paraId="545621B8" w14:textId="77777777">
              <w:tc>
                <w:tcPr>
                  <w:tcW w:w="0" w:type="auto"/>
                  <w:tcBorders>
                    <w:top w:val="nil"/>
                    <w:left w:val="nil"/>
                    <w:bottom w:val="nil"/>
                    <w:right w:val="nil"/>
                  </w:tcBorders>
                  <w:hideMark/>
                </w:tcPr>
                <w:p w14:paraId="3510C984"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Parfiskeri</w:t>
                  </w:r>
                </w:p>
              </w:tc>
              <w:tc>
                <w:tcPr>
                  <w:tcW w:w="0" w:type="auto"/>
                  <w:tcBorders>
                    <w:top w:val="nil"/>
                    <w:left w:val="nil"/>
                    <w:bottom w:val="nil"/>
                    <w:right w:val="nil"/>
                  </w:tcBorders>
                  <w:hideMark/>
                </w:tcPr>
                <w:p w14:paraId="600FAC69"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24-25</w:t>
                  </w:r>
                </w:p>
              </w:tc>
            </w:tr>
            <w:tr w:rsidR="00A720B5" w:rsidRPr="00A720B5" w14:paraId="1136401B" w14:textId="77777777">
              <w:tc>
                <w:tcPr>
                  <w:tcW w:w="0" w:type="auto"/>
                  <w:tcBorders>
                    <w:top w:val="nil"/>
                    <w:left w:val="nil"/>
                    <w:bottom w:val="nil"/>
                    <w:right w:val="nil"/>
                  </w:tcBorders>
                  <w:hideMark/>
                </w:tcPr>
                <w:p w14:paraId="07586710"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Fartøjs- og redskabsbegrænsninger og regler for fiskeri og landing af torsk m.m.</w:t>
                  </w:r>
                </w:p>
              </w:tc>
              <w:tc>
                <w:tcPr>
                  <w:tcW w:w="0" w:type="auto"/>
                  <w:tcBorders>
                    <w:top w:val="nil"/>
                    <w:left w:val="nil"/>
                    <w:bottom w:val="nil"/>
                    <w:right w:val="nil"/>
                  </w:tcBorders>
                  <w:hideMark/>
                </w:tcPr>
                <w:p w14:paraId="657694C5"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26-32</w:t>
                  </w:r>
                </w:p>
              </w:tc>
            </w:tr>
            <w:tr w:rsidR="00A720B5" w:rsidRPr="00A720B5" w14:paraId="75C92A4A" w14:textId="77777777">
              <w:tc>
                <w:tcPr>
                  <w:tcW w:w="0" w:type="auto"/>
                  <w:tcBorders>
                    <w:top w:val="nil"/>
                    <w:left w:val="nil"/>
                    <w:bottom w:val="nil"/>
                    <w:right w:val="nil"/>
                  </w:tcBorders>
                  <w:hideMark/>
                </w:tcPr>
                <w:p w14:paraId="69460CEB"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c>
                <w:tcPr>
                  <w:tcW w:w="0" w:type="auto"/>
                  <w:tcBorders>
                    <w:top w:val="nil"/>
                    <w:left w:val="nil"/>
                    <w:bottom w:val="nil"/>
                    <w:right w:val="nil"/>
                  </w:tcBorders>
                  <w:hideMark/>
                </w:tcPr>
                <w:p w14:paraId="3F6A8DA8"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5829359A" w14:textId="77777777">
              <w:tc>
                <w:tcPr>
                  <w:tcW w:w="0" w:type="auto"/>
                  <w:gridSpan w:val="2"/>
                  <w:tcBorders>
                    <w:top w:val="nil"/>
                    <w:left w:val="nil"/>
                    <w:bottom w:val="nil"/>
                    <w:right w:val="nil"/>
                  </w:tcBorders>
                  <w:hideMark/>
                </w:tcPr>
                <w:p w14:paraId="416844EE"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3. Fartøjskategorier og forskellige reguleringsformer</w:t>
                  </w:r>
                </w:p>
              </w:tc>
            </w:tr>
            <w:tr w:rsidR="00A720B5" w:rsidRPr="00A720B5" w14:paraId="4FB335CE" w14:textId="77777777">
              <w:tc>
                <w:tcPr>
                  <w:tcW w:w="0" w:type="auto"/>
                  <w:tcBorders>
                    <w:top w:val="nil"/>
                    <w:left w:val="nil"/>
                    <w:bottom w:val="nil"/>
                    <w:right w:val="nil"/>
                  </w:tcBorders>
                  <w:hideMark/>
                </w:tcPr>
                <w:p w14:paraId="3FFA384D"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Fartøjskategorier</w:t>
                  </w:r>
                </w:p>
              </w:tc>
              <w:tc>
                <w:tcPr>
                  <w:tcW w:w="0" w:type="auto"/>
                  <w:tcBorders>
                    <w:top w:val="nil"/>
                    <w:left w:val="nil"/>
                    <w:bottom w:val="nil"/>
                    <w:right w:val="nil"/>
                  </w:tcBorders>
                  <w:hideMark/>
                </w:tcPr>
                <w:p w14:paraId="7D4EB643"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33</w:t>
                  </w:r>
                </w:p>
              </w:tc>
            </w:tr>
            <w:tr w:rsidR="00A720B5" w:rsidRPr="00A720B5" w14:paraId="12AE1235" w14:textId="77777777">
              <w:tc>
                <w:tcPr>
                  <w:tcW w:w="0" w:type="auto"/>
                  <w:tcBorders>
                    <w:top w:val="nil"/>
                    <w:left w:val="nil"/>
                    <w:bottom w:val="nil"/>
                    <w:right w:val="nil"/>
                  </w:tcBorders>
                  <w:hideMark/>
                </w:tcPr>
                <w:p w14:paraId="2923F747"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FKA-fartøjer</w:t>
                  </w:r>
                </w:p>
              </w:tc>
              <w:tc>
                <w:tcPr>
                  <w:tcW w:w="0" w:type="auto"/>
                  <w:tcBorders>
                    <w:top w:val="nil"/>
                    <w:left w:val="nil"/>
                    <w:bottom w:val="nil"/>
                    <w:right w:val="nil"/>
                  </w:tcBorders>
                  <w:hideMark/>
                </w:tcPr>
                <w:p w14:paraId="63D237A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34</w:t>
                  </w:r>
                </w:p>
              </w:tc>
            </w:tr>
            <w:tr w:rsidR="00A720B5" w:rsidRPr="00A720B5" w14:paraId="72D2C928" w14:textId="77777777">
              <w:tc>
                <w:tcPr>
                  <w:tcW w:w="0" w:type="auto"/>
                  <w:tcBorders>
                    <w:top w:val="nil"/>
                    <w:left w:val="nil"/>
                    <w:bottom w:val="nil"/>
                    <w:right w:val="nil"/>
                  </w:tcBorders>
                  <w:hideMark/>
                </w:tcPr>
                <w:p w14:paraId="3AFD3D7E"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FKA-kystfiskerfartøj</w:t>
                  </w:r>
                </w:p>
              </w:tc>
              <w:tc>
                <w:tcPr>
                  <w:tcW w:w="0" w:type="auto"/>
                  <w:tcBorders>
                    <w:top w:val="nil"/>
                    <w:left w:val="nil"/>
                    <w:bottom w:val="nil"/>
                    <w:right w:val="nil"/>
                  </w:tcBorders>
                  <w:hideMark/>
                </w:tcPr>
                <w:p w14:paraId="202CD421"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35</w:t>
                  </w:r>
                </w:p>
              </w:tc>
            </w:tr>
            <w:tr w:rsidR="00A720B5" w:rsidRPr="00A720B5" w14:paraId="5CDFE890" w14:textId="77777777">
              <w:tc>
                <w:tcPr>
                  <w:tcW w:w="0" w:type="auto"/>
                  <w:tcBorders>
                    <w:top w:val="nil"/>
                    <w:left w:val="nil"/>
                    <w:bottom w:val="nil"/>
                    <w:right w:val="nil"/>
                  </w:tcBorders>
                  <w:hideMark/>
                </w:tcPr>
                <w:p w14:paraId="1B7BF533"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MAF-fartøjer</w:t>
                  </w:r>
                </w:p>
              </w:tc>
              <w:tc>
                <w:tcPr>
                  <w:tcW w:w="0" w:type="auto"/>
                  <w:tcBorders>
                    <w:top w:val="nil"/>
                    <w:left w:val="nil"/>
                    <w:bottom w:val="nil"/>
                    <w:right w:val="nil"/>
                  </w:tcBorders>
                  <w:hideMark/>
                </w:tcPr>
                <w:p w14:paraId="7D7A6E21"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36-39</w:t>
                  </w:r>
                </w:p>
              </w:tc>
            </w:tr>
            <w:tr w:rsidR="00A720B5" w:rsidRPr="00A720B5" w14:paraId="50D39D92" w14:textId="77777777">
              <w:tc>
                <w:tcPr>
                  <w:tcW w:w="0" w:type="auto"/>
                  <w:tcBorders>
                    <w:top w:val="nil"/>
                    <w:left w:val="nil"/>
                    <w:bottom w:val="nil"/>
                    <w:right w:val="nil"/>
                  </w:tcBorders>
                  <w:hideMark/>
                </w:tcPr>
                <w:p w14:paraId="14E9D0D4"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Oversigt over kvoter fordelt på reguleringsformer</w:t>
                  </w:r>
                </w:p>
              </w:tc>
              <w:tc>
                <w:tcPr>
                  <w:tcW w:w="0" w:type="auto"/>
                  <w:tcBorders>
                    <w:top w:val="nil"/>
                    <w:left w:val="nil"/>
                    <w:bottom w:val="nil"/>
                    <w:right w:val="nil"/>
                  </w:tcBorders>
                  <w:hideMark/>
                </w:tcPr>
                <w:p w14:paraId="68FD19CC"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40</w:t>
                  </w:r>
                </w:p>
              </w:tc>
            </w:tr>
            <w:tr w:rsidR="00A720B5" w:rsidRPr="00A720B5" w14:paraId="3F3545CE" w14:textId="77777777">
              <w:tc>
                <w:tcPr>
                  <w:tcW w:w="0" w:type="auto"/>
                  <w:tcBorders>
                    <w:top w:val="nil"/>
                    <w:left w:val="nil"/>
                    <w:bottom w:val="nil"/>
                    <w:right w:val="nil"/>
                  </w:tcBorders>
                  <w:hideMark/>
                </w:tcPr>
                <w:p w14:paraId="6150CA8C"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c>
                <w:tcPr>
                  <w:tcW w:w="0" w:type="auto"/>
                  <w:tcBorders>
                    <w:top w:val="nil"/>
                    <w:left w:val="nil"/>
                    <w:bottom w:val="nil"/>
                    <w:right w:val="nil"/>
                  </w:tcBorders>
                  <w:hideMark/>
                </w:tcPr>
                <w:p w14:paraId="737734E6"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64A45FF8" w14:textId="77777777">
              <w:tc>
                <w:tcPr>
                  <w:tcW w:w="0" w:type="auto"/>
                  <w:gridSpan w:val="2"/>
                  <w:tcBorders>
                    <w:top w:val="nil"/>
                    <w:left w:val="nil"/>
                    <w:bottom w:val="nil"/>
                    <w:right w:val="nil"/>
                  </w:tcBorders>
                  <w:hideMark/>
                </w:tcPr>
                <w:p w14:paraId="79C3B930"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4. Generelle regler om tildeling på grundlag af kvoteandele (FKA og IOK) og overførelse af årsmængder</w:t>
                  </w:r>
                </w:p>
              </w:tc>
            </w:tr>
            <w:tr w:rsidR="00A720B5" w:rsidRPr="00A720B5" w14:paraId="3DC44E8A" w14:textId="77777777">
              <w:tc>
                <w:tcPr>
                  <w:tcW w:w="0" w:type="auto"/>
                  <w:tcBorders>
                    <w:top w:val="nil"/>
                    <w:left w:val="nil"/>
                    <w:bottom w:val="nil"/>
                    <w:right w:val="nil"/>
                  </w:tcBorders>
                  <w:hideMark/>
                </w:tcPr>
                <w:p w14:paraId="11029EEA"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Opdeling af kvoterne</w:t>
                  </w:r>
                </w:p>
              </w:tc>
              <w:tc>
                <w:tcPr>
                  <w:tcW w:w="0" w:type="auto"/>
                  <w:tcBorders>
                    <w:top w:val="nil"/>
                    <w:left w:val="nil"/>
                    <w:bottom w:val="nil"/>
                    <w:right w:val="nil"/>
                  </w:tcBorders>
                  <w:hideMark/>
                </w:tcPr>
                <w:p w14:paraId="2C97271D"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41-44</w:t>
                  </w:r>
                </w:p>
              </w:tc>
            </w:tr>
            <w:tr w:rsidR="00A720B5" w:rsidRPr="00A720B5" w14:paraId="5D100653" w14:textId="77777777">
              <w:tc>
                <w:tcPr>
                  <w:tcW w:w="0" w:type="auto"/>
                  <w:tcBorders>
                    <w:top w:val="nil"/>
                    <w:left w:val="nil"/>
                    <w:bottom w:val="nil"/>
                    <w:right w:val="nil"/>
                  </w:tcBorders>
                  <w:hideMark/>
                </w:tcPr>
                <w:p w14:paraId="2F05D72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Årsmængdefiskeri på grundlag af kvoteandele</w:t>
                  </w:r>
                </w:p>
              </w:tc>
              <w:tc>
                <w:tcPr>
                  <w:tcW w:w="0" w:type="auto"/>
                  <w:tcBorders>
                    <w:top w:val="nil"/>
                    <w:left w:val="nil"/>
                    <w:bottom w:val="nil"/>
                    <w:right w:val="nil"/>
                  </w:tcBorders>
                  <w:hideMark/>
                </w:tcPr>
                <w:p w14:paraId="0E1BD6E7"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45-48</w:t>
                  </w:r>
                </w:p>
              </w:tc>
            </w:tr>
            <w:tr w:rsidR="00A720B5" w:rsidRPr="00A720B5" w14:paraId="10B1880B" w14:textId="77777777">
              <w:tc>
                <w:tcPr>
                  <w:tcW w:w="0" w:type="auto"/>
                  <w:tcBorders>
                    <w:top w:val="nil"/>
                    <w:left w:val="nil"/>
                    <w:bottom w:val="nil"/>
                    <w:right w:val="nil"/>
                  </w:tcBorders>
                  <w:hideMark/>
                </w:tcPr>
                <w:p w14:paraId="4ACF9703"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Overførelse af årsmængder til andre fartøjer</w:t>
                  </w:r>
                </w:p>
              </w:tc>
              <w:tc>
                <w:tcPr>
                  <w:tcW w:w="0" w:type="auto"/>
                  <w:tcBorders>
                    <w:top w:val="nil"/>
                    <w:left w:val="nil"/>
                    <w:bottom w:val="nil"/>
                    <w:right w:val="nil"/>
                  </w:tcBorders>
                  <w:hideMark/>
                </w:tcPr>
                <w:p w14:paraId="18E12768"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49-</w:t>
                  </w:r>
                  <w:r w:rsidR="00243128" w:rsidRPr="00A720B5">
                    <w:rPr>
                      <w:rFonts w:ascii="Tahoma" w:eastAsia="Times New Roman" w:hAnsi="Tahoma" w:cs="Tahoma"/>
                      <w:color w:val="000000"/>
                      <w:sz w:val="19"/>
                      <w:szCs w:val="19"/>
                      <w:lang w:eastAsia="da-DK"/>
                    </w:rPr>
                    <w:t>5</w:t>
                  </w:r>
                  <w:r w:rsidR="00243128">
                    <w:rPr>
                      <w:rFonts w:ascii="Tahoma" w:eastAsia="Times New Roman" w:hAnsi="Tahoma" w:cs="Tahoma"/>
                      <w:color w:val="000000"/>
                      <w:sz w:val="19"/>
                      <w:szCs w:val="19"/>
                      <w:lang w:eastAsia="da-DK"/>
                    </w:rPr>
                    <w:t>2</w:t>
                  </w:r>
                </w:p>
              </w:tc>
            </w:tr>
            <w:tr w:rsidR="00A720B5" w:rsidRPr="00A720B5" w14:paraId="1D90C66C" w14:textId="77777777">
              <w:tc>
                <w:tcPr>
                  <w:tcW w:w="0" w:type="auto"/>
                  <w:tcBorders>
                    <w:top w:val="nil"/>
                    <w:left w:val="nil"/>
                    <w:bottom w:val="nil"/>
                    <w:right w:val="nil"/>
                  </w:tcBorders>
                  <w:hideMark/>
                </w:tcPr>
                <w:p w14:paraId="05BCB783"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c>
                <w:tcPr>
                  <w:tcW w:w="0" w:type="auto"/>
                  <w:tcBorders>
                    <w:top w:val="nil"/>
                    <w:left w:val="nil"/>
                    <w:bottom w:val="nil"/>
                    <w:right w:val="nil"/>
                  </w:tcBorders>
                  <w:hideMark/>
                </w:tcPr>
                <w:p w14:paraId="33D8C1D5"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13560D69" w14:textId="77777777">
              <w:tc>
                <w:tcPr>
                  <w:tcW w:w="0" w:type="auto"/>
                  <w:gridSpan w:val="2"/>
                  <w:tcBorders>
                    <w:top w:val="nil"/>
                    <w:left w:val="nil"/>
                    <w:bottom w:val="nil"/>
                    <w:right w:val="nil"/>
                  </w:tcBorders>
                  <w:hideMark/>
                </w:tcPr>
                <w:p w14:paraId="5618DFFF"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5. Formål og andele til Fiskefonden og rationsfiskeri for FKA-arter for FKA-fartøjer</w:t>
                  </w:r>
                </w:p>
              </w:tc>
            </w:tr>
            <w:tr w:rsidR="00A720B5" w:rsidRPr="00A720B5" w14:paraId="307B8C8F" w14:textId="77777777">
              <w:tc>
                <w:tcPr>
                  <w:tcW w:w="0" w:type="auto"/>
                  <w:tcBorders>
                    <w:top w:val="nil"/>
                    <w:left w:val="nil"/>
                    <w:bottom w:val="nil"/>
                    <w:right w:val="nil"/>
                  </w:tcBorders>
                  <w:hideMark/>
                </w:tcPr>
                <w:p w14:paraId="674D2B77"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Kvoteandele, der afsættes til andre formål forud for tildeling af årsmængder for FKA og IOK</w:t>
                  </w:r>
                </w:p>
              </w:tc>
              <w:tc>
                <w:tcPr>
                  <w:tcW w:w="0" w:type="auto"/>
                  <w:tcBorders>
                    <w:top w:val="nil"/>
                    <w:left w:val="nil"/>
                    <w:bottom w:val="nil"/>
                    <w:right w:val="nil"/>
                  </w:tcBorders>
                  <w:hideMark/>
                </w:tcPr>
                <w:p w14:paraId="16896886"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5</w:t>
                  </w:r>
                  <w:r w:rsidR="00243128">
                    <w:rPr>
                      <w:rFonts w:ascii="Tahoma" w:eastAsia="Times New Roman" w:hAnsi="Tahoma" w:cs="Tahoma"/>
                      <w:color w:val="000000"/>
                      <w:sz w:val="19"/>
                      <w:szCs w:val="19"/>
                      <w:lang w:eastAsia="da-DK"/>
                    </w:rPr>
                    <w:t>3</w:t>
                  </w:r>
                  <w:r w:rsidRPr="00A720B5">
                    <w:rPr>
                      <w:rFonts w:ascii="Tahoma" w:eastAsia="Times New Roman" w:hAnsi="Tahoma" w:cs="Tahoma"/>
                      <w:color w:val="000000"/>
                      <w:sz w:val="19"/>
                      <w:szCs w:val="19"/>
                      <w:lang w:eastAsia="da-DK"/>
                    </w:rPr>
                    <w:t>-</w:t>
                  </w:r>
                  <w:r w:rsidR="00243128" w:rsidRPr="00A720B5">
                    <w:rPr>
                      <w:rFonts w:ascii="Tahoma" w:eastAsia="Times New Roman" w:hAnsi="Tahoma" w:cs="Tahoma"/>
                      <w:color w:val="000000"/>
                      <w:sz w:val="19"/>
                      <w:szCs w:val="19"/>
                      <w:lang w:eastAsia="da-DK"/>
                    </w:rPr>
                    <w:t>5</w:t>
                  </w:r>
                  <w:r w:rsidR="00243128">
                    <w:rPr>
                      <w:rFonts w:ascii="Tahoma" w:eastAsia="Times New Roman" w:hAnsi="Tahoma" w:cs="Tahoma"/>
                      <w:color w:val="000000"/>
                      <w:sz w:val="19"/>
                      <w:szCs w:val="19"/>
                      <w:lang w:eastAsia="da-DK"/>
                    </w:rPr>
                    <w:t>8</w:t>
                  </w:r>
                </w:p>
              </w:tc>
            </w:tr>
            <w:tr w:rsidR="00A720B5" w:rsidRPr="00A720B5" w14:paraId="63DF42A6" w14:textId="77777777">
              <w:tc>
                <w:tcPr>
                  <w:tcW w:w="0" w:type="auto"/>
                  <w:tcBorders>
                    <w:top w:val="nil"/>
                    <w:left w:val="nil"/>
                    <w:bottom w:val="nil"/>
                    <w:right w:val="nil"/>
                  </w:tcBorders>
                  <w:hideMark/>
                </w:tcPr>
                <w:p w14:paraId="0ECC266A"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Andele af kvoter, der ikke hidtil har været fisket op eller i øvrigt er reserveret</w:t>
                  </w:r>
                </w:p>
              </w:tc>
              <w:tc>
                <w:tcPr>
                  <w:tcW w:w="0" w:type="auto"/>
                  <w:tcBorders>
                    <w:top w:val="nil"/>
                    <w:left w:val="nil"/>
                    <w:bottom w:val="nil"/>
                    <w:right w:val="nil"/>
                  </w:tcBorders>
                  <w:hideMark/>
                </w:tcPr>
                <w:p w14:paraId="48EA6987"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5</w:t>
                  </w:r>
                  <w:r w:rsidR="00243128">
                    <w:rPr>
                      <w:rFonts w:ascii="Tahoma" w:eastAsia="Times New Roman" w:hAnsi="Tahoma" w:cs="Tahoma"/>
                      <w:color w:val="000000"/>
                      <w:sz w:val="19"/>
                      <w:szCs w:val="19"/>
                      <w:lang w:eastAsia="da-DK"/>
                    </w:rPr>
                    <w:t>9</w:t>
                  </w:r>
                </w:p>
              </w:tc>
            </w:tr>
            <w:tr w:rsidR="00A720B5" w:rsidRPr="00A720B5" w14:paraId="7DE894BC" w14:textId="77777777">
              <w:tc>
                <w:tcPr>
                  <w:tcW w:w="0" w:type="auto"/>
                  <w:tcBorders>
                    <w:top w:val="nil"/>
                    <w:left w:val="nil"/>
                    <w:bottom w:val="nil"/>
                    <w:right w:val="nil"/>
                  </w:tcBorders>
                  <w:hideMark/>
                </w:tcPr>
                <w:p w14:paraId="070CB5A5"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Øvrige formål</w:t>
                  </w:r>
                </w:p>
              </w:tc>
              <w:tc>
                <w:tcPr>
                  <w:tcW w:w="0" w:type="auto"/>
                  <w:tcBorders>
                    <w:top w:val="nil"/>
                    <w:left w:val="nil"/>
                    <w:bottom w:val="nil"/>
                    <w:right w:val="nil"/>
                  </w:tcBorders>
                  <w:hideMark/>
                </w:tcPr>
                <w:p w14:paraId="0DA13E88"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Pr>
                      <w:rFonts w:ascii="Tahoma" w:eastAsia="Times New Roman" w:hAnsi="Tahoma" w:cs="Tahoma"/>
                      <w:color w:val="000000"/>
                      <w:sz w:val="19"/>
                      <w:szCs w:val="19"/>
                      <w:lang w:eastAsia="da-DK"/>
                    </w:rPr>
                    <w:t>60</w:t>
                  </w:r>
                </w:p>
              </w:tc>
            </w:tr>
            <w:tr w:rsidR="00A720B5" w:rsidRPr="00A720B5" w14:paraId="368D2163" w14:textId="77777777">
              <w:tc>
                <w:tcPr>
                  <w:tcW w:w="0" w:type="auto"/>
                  <w:tcBorders>
                    <w:top w:val="nil"/>
                    <w:left w:val="nil"/>
                    <w:bottom w:val="nil"/>
                    <w:right w:val="nil"/>
                  </w:tcBorders>
                  <w:hideMark/>
                </w:tcPr>
                <w:p w14:paraId="5E9EEC60"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c>
                <w:tcPr>
                  <w:tcW w:w="0" w:type="auto"/>
                  <w:tcBorders>
                    <w:top w:val="nil"/>
                    <w:left w:val="nil"/>
                    <w:bottom w:val="nil"/>
                    <w:right w:val="nil"/>
                  </w:tcBorders>
                  <w:hideMark/>
                </w:tcPr>
                <w:p w14:paraId="11DF174A"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41CCD507" w14:textId="77777777">
              <w:tc>
                <w:tcPr>
                  <w:tcW w:w="0" w:type="auto"/>
                  <w:tcBorders>
                    <w:top w:val="nil"/>
                    <w:left w:val="nil"/>
                    <w:bottom w:val="nil"/>
                    <w:right w:val="nil"/>
                  </w:tcBorders>
                  <w:hideMark/>
                </w:tcPr>
                <w:p w14:paraId="5F46B2F2"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6. Kystfiskeri</w:t>
                  </w:r>
                </w:p>
                <w:p w14:paraId="364BE1E7"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Særligt tidsbegrænset ordning for kystfiskeriet</w:t>
                  </w:r>
                </w:p>
                <w:p w14:paraId="18263BA7"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Særligt tidsubegrænset ordning for kystfiskeriet</w:t>
                  </w:r>
                </w:p>
              </w:tc>
              <w:tc>
                <w:tcPr>
                  <w:tcW w:w="0" w:type="auto"/>
                  <w:tcBorders>
                    <w:top w:val="nil"/>
                    <w:left w:val="nil"/>
                    <w:bottom w:val="nil"/>
                    <w:right w:val="nil"/>
                  </w:tcBorders>
                  <w:hideMark/>
                </w:tcPr>
                <w:p w14:paraId="0DCB3C41"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6</w:t>
                  </w:r>
                  <w:r w:rsidR="00243128">
                    <w:rPr>
                      <w:rFonts w:ascii="Tahoma" w:eastAsia="Times New Roman" w:hAnsi="Tahoma" w:cs="Tahoma"/>
                      <w:color w:val="000000"/>
                      <w:sz w:val="19"/>
                      <w:szCs w:val="19"/>
                      <w:lang w:eastAsia="da-DK"/>
                    </w:rPr>
                    <w:t>1</w:t>
                  </w:r>
                  <w:r w:rsidRPr="00A720B5">
                    <w:rPr>
                      <w:rFonts w:ascii="Tahoma" w:eastAsia="Times New Roman" w:hAnsi="Tahoma" w:cs="Tahoma"/>
                      <w:color w:val="000000"/>
                      <w:sz w:val="19"/>
                      <w:szCs w:val="19"/>
                      <w:lang w:eastAsia="da-DK"/>
                    </w:rPr>
                    <w:t>-</w:t>
                  </w:r>
                  <w:r w:rsidR="00243128" w:rsidRPr="00A720B5">
                    <w:rPr>
                      <w:rFonts w:ascii="Tahoma" w:eastAsia="Times New Roman" w:hAnsi="Tahoma" w:cs="Tahoma"/>
                      <w:color w:val="000000"/>
                      <w:sz w:val="19"/>
                      <w:szCs w:val="19"/>
                      <w:lang w:eastAsia="da-DK"/>
                    </w:rPr>
                    <w:t>6</w:t>
                  </w:r>
                  <w:r w:rsidR="00243128">
                    <w:rPr>
                      <w:rFonts w:ascii="Tahoma" w:eastAsia="Times New Roman" w:hAnsi="Tahoma" w:cs="Tahoma"/>
                      <w:color w:val="000000"/>
                      <w:sz w:val="19"/>
                      <w:szCs w:val="19"/>
                      <w:lang w:eastAsia="da-DK"/>
                    </w:rPr>
                    <w:t>2</w:t>
                  </w:r>
                </w:p>
                <w:p w14:paraId="48D34123"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6</w:t>
                  </w:r>
                  <w:r w:rsidR="00243128">
                    <w:rPr>
                      <w:rFonts w:ascii="Tahoma" w:eastAsia="Times New Roman" w:hAnsi="Tahoma" w:cs="Tahoma"/>
                      <w:color w:val="000000"/>
                      <w:sz w:val="19"/>
                      <w:szCs w:val="19"/>
                      <w:lang w:eastAsia="da-DK"/>
                    </w:rPr>
                    <w:t>3</w:t>
                  </w:r>
                  <w:r w:rsidRPr="00A720B5">
                    <w:rPr>
                      <w:rFonts w:ascii="Tahoma" w:eastAsia="Times New Roman" w:hAnsi="Tahoma" w:cs="Tahoma"/>
                      <w:color w:val="000000"/>
                      <w:sz w:val="19"/>
                      <w:szCs w:val="19"/>
                      <w:lang w:eastAsia="da-DK"/>
                    </w:rPr>
                    <w:t>-</w:t>
                  </w:r>
                  <w:r w:rsidR="00243128" w:rsidRPr="00A720B5">
                    <w:rPr>
                      <w:rFonts w:ascii="Tahoma" w:eastAsia="Times New Roman" w:hAnsi="Tahoma" w:cs="Tahoma"/>
                      <w:color w:val="000000"/>
                      <w:sz w:val="19"/>
                      <w:szCs w:val="19"/>
                      <w:lang w:eastAsia="da-DK"/>
                    </w:rPr>
                    <w:t>6</w:t>
                  </w:r>
                  <w:r w:rsidR="00243128">
                    <w:rPr>
                      <w:rFonts w:ascii="Tahoma" w:eastAsia="Times New Roman" w:hAnsi="Tahoma" w:cs="Tahoma"/>
                      <w:color w:val="000000"/>
                      <w:sz w:val="19"/>
                      <w:szCs w:val="19"/>
                      <w:lang w:eastAsia="da-DK"/>
                    </w:rPr>
                    <w:t>6</w:t>
                  </w:r>
                </w:p>
                <w:p w14:paraId="6B76A60B"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6</w:t>
                  </w:r>
                  <w:r w:rsidR="00243128">
                    <w:rPr>
                      <w:rFonts w:ascii="Tahoma" w:eastAsia="Times New Roman" w:hAnsi="Tahoma" w:cs="Tahoma"/>
                      <w:color w:val="000000"/>
                      <w:sz w:val="19"/>
                      <w:szCs w:val="19"/>
                      <w:lang w:eastAsia="da-DK"/>
                    </w:rPr>
                    <w:t>7</w:t>
                  </w:r>
                  <w:r w:rsidRPr="00A720B5">
                    <w:rPr>
                      <w:rFonts w:ascii="Tahoma" w:eastAsia="Times New Roman" w:hAnsi="Tahoma" w:cs="Tahoma"/>
                      <w:color w:val="000000"/>
                      <w:sz w:val="19"/>
                      <w:szCs w:val="19"/>
                      <w:lang w:eastAsia="da-DK"/>
                    </w:rPr>
                    <w:t>-</w:t>
                  </w:r>
                  <w:r w:rsidR="00243128" w:rsidRPr="00A720B5">
                    <w:rPr>
                      <w:rFonts w:ascii="Tahoma" w:eastAsia="Times New Roman" w:hAnsi="Tahoma" w:cs="Tahoma"/>
                      <w:color w:val="000000"/>
                      <w:sz w:val="19"/>
                      <w:szCs w:val="19"/>
                      <w:lang w:eastAsia="da-DK"/>
                    </w:rPr>
                    <w:t>6</w:t>
                  </w:r>
                  <w:r w:rsidR="00243128">
                    <w:rPr>
                      <w:rFonts w:ascii="Tahoma" w:eastAsia="Times New Roman" w:hAnsi="Tahoma" w:cs="Tahoma"/>
                      <w:color w:val="000000"/>
                      <w:sz w:val="19"/>
                      <w:szCs w:val="19"/>
                      <w:lang w:eastAsia="da-DK"/>
                    </w:rPr>
                    <w:t>9</w:t>
                  </w:r>
                </w:p>
              </w:tc>
            </w:tr>
            <w:tr w:rsidR="00A720B5" w:rsidRPr="00A720B5" w14:paraId="7A42EE22" w14:textId="77777777">
              <w:tc>
                <w:tcPr>
                  <w:tcW w:w="0" w:type="auto"/>
                  <w:tcBorders>
                    <w:top w:val="nil"/>
                    <w:left w:val="nil"/>
                    <w:bottom w:val="nil"/>
                    <w:right w:val="nil"/>
                  </w:tcBorders>
                  <w:hideMark/>
                </w:tcPr>
                <w:p w14:paraId="6A155012"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Særlig flidspulje til den tidsubegrænsede kystfiskerordning</w:t>
                  </w:r>
                </w:p>
              </w:tc>
              <w:tc>
                <w:tcPr>
                  <w:tcW w:w="0" w:type="auto"/>
                  <w:tcBorders>
                    <w:top w:val="nil"/>
                    <w:left w:val="nil"/>
                    <w:bottom w:val="nil"/>
                    <w:right w:val="nil"/>
                  </w:tcBorders>
                  <w:hideMark/>
                </w:tcPr>
                <w:p w14:paraId="4EADBD45"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Pr>
                      <w:rFonts w:ascii="Tahoma" w:eastAsia="Times New Roman" w:hAnsi="Tahoma" w:cs="Tahoma"/>
                      <w:color w:val="000000"/>
                      <w:sz w:val="19"/>
                      <w:szCs w:val="19"/>
                      <w:lang w:eastAsia="da-DK"/>
                    </w:rPr>
                    <w:t>70</w:t>
                  </w:r>
                  <w:r w:rsidRPr="00A720B5">
                    <w:rPr>
                      <w:rFonts w:ascii="Tahoma" w:eastAsia="Times New Roman" w:hAnsi="Tahoma" w:cs="Tahoma"/>
                      <w:color w:val="000000"/>
                      <w:sz w:val="19"/>
                      <w:szCs w:val="19"/>
                      <w:lang w:eastAsia="da-DK"/>
                    </w:rPr>
                    <w:t>-</w:t>
                  </w:r>
                  <w:r w:rsidR="00243128" w:rsidRPr="00A720B5">
                    <w:rPr>
                      <w:rFonts w:ascii="Tahoma" w:eastAsia="Times New Roman" w:hAnsi="Tahoma" w:cs="Tahoma"/>
                      <w:color w:val="000000"/>
                      <w:sz w:val="19"/>
                      <w:szCs w:val="19"/>
                      <w:lang w:eastAsia="da-DK"/>
                    </w:rPr>
                    <w:t>7</w:t>
                  </w:r>
                  <w:r w:rsidR="00243128">
                    <w:rPr>
                      <w:rFonts w:ascii="Tahoma" w:eastAsia="Times New Roman" w:hAnsi="Tahoma" w:cs="Tahoma"/>
                      <w:color w:val="000000"/>
                      <w:sz w:val="19"/>
                      <w:szCs w:val="19"/>
                      <w:lang w:eastAsia="da-DK"/>
                    </w:rPr>
                    <w:t>1</w:t>
                  </w:r>
                </w:p>
              </w:tc>
            </w:tr>
            <w:tr w:rsidR="00A720B5" w:rsidRPr="00A720B5" w14:paraId="686D53F3" w14:textId="77777777">
              <w:tc>
                <w:tcPr>
                  <w:tcW w:w="0" w:type="auto"/>
                  <w:tcBorders>
                    <w:top w:val="nil"/>
                    <w:left w:val="nil"/>
                    <w:bottom w:val="nil"/>
                    <w:right w:val="nil"/>
                  </w:tcBorders>
                  <w:hideMark/>
                </w:tcPr>
                <w:p w14:paraId="74B6880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Kystfiskerrationsfiskeri</w:t>
                  </w:r>
                </w:p>
              </w:tc>
              <w:tc>
                <w:tcPr>
                  <w:tcW w:w="0" w:type="auto"/>
                  <w:tcBorders>
                    <w:top w:val="nil"/>
                    <w:left w:val="nil"/>
                    <w:bottom w:val="nil"/>
                    <w:right w:val="nil"/>
                  </w:tcBorders>
                  <w:hideMark/>
                </w:tcPr>
                <w:p w14:paraId="198D9A83"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7</w:t>
                  </w:r>
                  <w:r w:rsidR="00243128">
                    <w:rPr>
                      <w:rFonts w:ascii="Tahoma" w:eastAsia="Times New Roman" w:hAnsi="Tahoma" w:cs="Tahoma"/>
                      <w:color w:val="000000"/>
                      <w:sz w:val="19"/>
                      <w:szCs w:val="19"/>
                      <w:lang w:eastAsia="da-DK"/>
                    </w:rPr>
                    <w:t>2</w:t>
                  </w:r>
                  <w:r w:rsidRPr="00A720B5">
                    <w:rPr>
                      <w:rFonts w:ascii="Tahoma" w:eastAsia="Times New Roman" w:hAnsi="Tahoma" w:cs="Tahoma"/>
                      <w:color w:val="000000"/>
                      <w:sz w:val="19"/>
                      <w:szCs w:val="19"/>
                      <w:lang w:eastAsia="da-DK"/>
                    </w:rPr>
                    <w:t>-</w:t>
                  </w:r>
                  <w:r w:rsidR="00243128" w:rsidRPr="00A720B5">
                    <w:rPr>
                      <w:rFonts w:ascii="Tahoma" w:eastAsia="Times New Roman" w:hAnsi="Tahoma" w:cs="Tahoma"/>
                      <w:color w:val="000000"/>
                      <w:sz w:val="19"/>
                      <w:szCs w:val="19"/>
                      <w:lang w:eastAsia="da-DK"/>
                    </w:rPr>
                    <w:t>7</w:t>
                  </w:r>
                  <w:r w:rsidR="00243128">
                    <w:rPr>
                      <w:rFonts w:ascii="Tahoma" w:eastAsia="Times New Roman" w:hAnsi="Tahoma" w:cs="Tahoma"/>
                      <w:color w:val="000000"/>
                      <w:sz w:val="19"/>
                      <w:szCs w:val="19"/>
                      <w:lang w:eastAsia="da-DK"/>
                    </w:rPr>
                    <w:t>4</w:t>
                  </w:r>
                </w:p>
              </w:tc>
            </w:tr>
            <w:tr w:rsidR="00A720B5" w:rsidRPr="00A720B5" w14:paraId="561DC9CF" w14:textId="77777777">
              <w:tc>
                <w:tcPr>
                  <w:tcW w:w="0" w:type="auto"/>
                  <w:tcBorders>
                    <w:top w:val="nil"/>
                    <w:left w:val="nil"/>
                    <w:bottom w:val="nil"/>
                    <w:right w:val="nil"/>
                  </w:tcBorders>
                  <w:hideMark/>
                </w:tcPr>
                <w:p w14:paraId="453A929B"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c>
                <w:tcPr>
                  <w:tcW w:w="0" w:type="auto"/>
                  <w:tcBorders>
                    <w:top w:val="nil"/>
                    <w:left w:val="nil"/>
                    <w:bottom w:val="nil"/>
                    <w:right w:val="nil"/>
                  </w:tcBorders>
                  <w:hideMark/>
                </w:tcPr>
                <w:p w14:paraId="73170B6A"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0DFA2FA7" w14:textId="77777777">
              <w:tc>
                <w:tcPr>
                  <w:tcW w:w="0" w:type="auto"/>
                  <w:gridSpan w:val="2"/>
                  <w:tcBorders>
                    <w:top w:val="nil"/>
                    <w:left w:val="nil"/>
                    <w:bottom w:val="nil"/>
                    <w:right w:val="nil"/>
                  </w:tcBorders>
                  <w:hideMark/>
                </w:tcPr>
                <w:p w14:paraId="4FD3DE0B"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7. Førstegangsetablering med FKA-fartøj eller IOK-industriarter</w:t>
                  </w:r>
                </w:p>
              </w:tc>
            </w:tr>
            <w:tr w:rsidR="00A720B5" w:rsidRPr="00A720B5" w14:paraId="710E3357" w14:textId="77777777">
              <w:tc>
                <w:tcPr>
                  <w:tcW w:w="0" w:type="auto"/>
                  <w:tcBorders>
                    <w:top w:val="nil"/>
                    <w:left w:val="nil"/>
                    <w:bottom w:val="nil"/>
                    <w:right w:val="nil"/>
                  </w:tcBorders>
                  <w:hideMark/>
                </w:tcPr>
                <w:p w14:paraId="5202E379"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Godkendelse af FKA-fartøj for førstegangsetablerede (FKA-FE fartøj) eller godkendelse af fartøj som </w:t>
                  </w:r>
                  <w:r w:rsidRPr="00A720B5">
                    <w:rPr>
                      <w:rFonts w:ascii="Tahoma" w:eastAsia="Times New Roman" w:hAnsi="Tahoma" w:cs="Tahoma"/>
                      <w:color w:val="000000"/>
                      <w:sz w:val="19"/>
                      <w:szCs w:val="19"/>
                      <w:lang w:eastAsia="da-DK"/>
                    </w:rPr>
                    <w:lastRenderedPageBreak/>
                    <w:t>førstegangsetableret med IOK-industriarter (IOKINDUSTRI-FE)</w:t>
                  </w:r>
                </w:p>
              </w:tc>
              <w:tc>
                <w:tcPr>
                  <w:tcW w:w="0" w:type="auto"/>
                  <w:tcBorders>
                    <w:top w:val="nil"/>
                    <w:left w:val="nil"/>
                    <w:bottom w:val="nil"/>
                    <w:right w:val="nil"/>
                  </w:tcBorders>
                  <w:hideMark/>
                </w:tcPr>
                <w:p w14:paraId="53DD6F93"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lastRenderedPageBreak/>
                    <w:t xml:space="preserve">§§ </w:t>
                  </w:r>
                  <w:r w:rsidR="00243128" w:rsidRPr="00A720B5">
                    <w:rPr>
                      <w:rFonts w:ascii="Tahoma" w:eastAsia="Times New Roman" w:hAnsi="Tahoma" w:cs="Tahoma"/>
                      <w:color w:val="000000"/>
                      <w:sz w:val="19"/>
                      <w:szCs w:val="19"/>
                      <w:lang w:eastAsia="da-DK"/>
                    </w:rPr>
                    <w:t>7</w:t>
                  </w:r>
                  <w:r w:rsidR="00243128">
                    <w:rPr>
                      <w:rFonts w:ascii="Tahoma" w:eastAsia="Times New Roman" w:hAnsi="Tahoma" w:cs="Tahoma"/>
                      <w:color w:val="000000"/>
                      <w:sz w:val="19"/>
                      <w:szCs w:val="19"/>
                      <w:lang w:eastAsia="da-DK"/>
                    </w:rPr>
                    <w:t>5</w:t>
                  </w:r>
                  <w:r w:rsidRPr="00A720B5">
                    <w:rPr>
                      <w:rFonts w:ascii="Tahoma" w:eastAsia="Times New Roman" w:hAnsi="Tahoma" w:cs="Tahoma"/>
                      <w:color w:val="000000"/>
                      <w:sz w:val="19"/>
                      <w:szCs w:val="19"/>
                      <w:lang w:eastAsia="da-DK"/>
                    </w:rPr>
                    <w:t>-</w:t>
                  </w:r>
                  <w:r w:rsidR="00243128" w:rsidRPr="00A720B5">
                    <w:rPr>
                      <w:rFonts w:ascii="Tahoma" w:eastAsia="Times New Roman" w:hAnsi="Tahoma" w:cs="Tahoma"/>
                      <w:color w:val="000000"/>
                      <w:sz w:val="19"/>
                      <w:szCs w:val="19"/>
                      <w:lang w:eastAsia="da-DK"/>
                    </w:rPr>
                    <w:t>7</w:t>
                  </w:r>
                  <w:r w:rsidR="00243128">
                    <w:rPr>
                      <w:rFonts w:ascii="Tahoma" w:eastAsia="Times New Roman" w:hAnsi="Tahoma" w:cs="Tahoma"/>
                      <w:color w:val="000000"/>
                      <w:sz w:val="19"/>
                      <w:szCs w:val="19"/>
                      <w:lang w:eastAsia="da-DK"/>
                    </w:rPr>
                    <w:t>9</w:t>
                  </w:r>
                </w:p>
              </w:tc>
            </w:tr>
            <w:tr w:rsidR="00A720B5" w:rsidRPr="00A720B5" w14:paraId="73D0AE1E" w14:textId="77777777">
              <w:tc>
                <w:tcPr>
                  <w:tcW w:w="0" w:type="auto"/>
                  <w:tcBorders>
                    <w:top w:val="nil"/>
                    <w:left w:val="nil"/>
                    <w:bottom w:val="nil"/>
                    <w:right w:val="nil"/>
                  </w:tcBorders>
                  <w:hideMark/>
                </w:tcPr>
                <w:p w14:paraId="48D481BF"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Låne-FKA til FKA-FE fartøj og låne-IOK til IOKINDUSTRI-FE fartøj</w:t>
                  </w:r>
                </w:p>
              </w:tc>
              <w:tc>
                <w:tcPr>
                  <w:tcW w:w="0" w:type="auto"/>
                  <w:tcBorders>
                    <w:top w:val="nil"/>
                    <w:left w:val="nil"/>
                    <w:bottom w:val="nil"/>
                    <w:right w:val="nil"/>
                  </w:tcBorders>
                  <w:hideMark/>
                </w:tcPr>
                <w:p w14:paraId="1B826105"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Pr>
                      <w:rFonts w:ascii="Tahoma" w:eastAsia="Times New Roman" w:hAnsi="Tahoma" w:cs="Tahoma"/>
                      <w:color w:val="000000"/>
                      <w:sz w:val="19"/>
                      <w:szCs w:val="19"/>
                      <w:lang w:eastAsia="da-DK"/>
                    </w:rPr>
                    <w:t>80</w:t>
                  </w:r>
                  <w:r w:rsidRPr="00A720B5">
                    <w:rPr>
                      <w:rFonts w:ascii="Tahoma" w:eastAsia="Times New Roman" w:hAnsi="Tahoma" w:cs="Tahoma"/>
                      <w:color w:val="000000"/>
                      <w:sz w:val="19"/>
                      <w:szCs w:val="19"/>
                      <w:lang w:eastAsia="da-DK"/>
                    </w:rPr>
                    <w:t>-</w:t>
                  </w:r>
                  <w:r w:rsidR="00243128" w:rsidRPr="00A720B5">
                    <w:rPr>
                      <w:rFonts w:ascii="Tahoma" w:eastAsia="Times New Roman" w:hAnsi="Tahoma" w:cs="Tahoma"/>
                      <w:color w:val="000000"/>
                      <w:sz w:val="19"/>
                      <w:szCs w:val="19"/>
                      <w:lang w:eastAsia="da-DK"/>
                    </w:rPr>
                    <w:t>8</w:t>
                  </w:r>
                  <w:r w:rsidR="00243128">
                    <w:rPr>
                      <w:rFonts w:ascii="Tahoma" w:eastAsia="Times New Roman" w:hAnsi="Tahoma" w:cs="Tahoma"/>
                      <w:color w:val="000000"/>
                      <w:sz w:val="19"/>
                      <w:szCs w:val="19"/>
                      <w:lang w:eastAsia="da-DK"/>
                    </w:rPr>
                    <w:t>4</w:t>
                  </w:r>
                </w:p>
              </w:tc>
            </w:tr>
            <w:tr w:rsidR="00A720B5" w:rsidRPr="00A720B5" w14:paraId="152A0F0F" w14:textId="77777777">
              <w:tc>
                <w:tcPr>
                  <w:tcW w:w="0" w:type="auto"/>
                  <w:tcBorders>
                    <w:top w:val="nil"/>
                    <w:left w:val="nil"/>
                    <w:bottom w:val="nil"/>
                    <w:right w:val="nil"/>
                  </w:tcBorders>
                  <w:hideMark/>
                </w:tcPr>
                <w:p w14:paraId="27B4A2AC"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c>
                <w:tcPr>
                  <w:tcW w:w="0" w:type="auto"/>
                  <w:tcBorders>
                    <w:top w:val="nil"/>
                    <w:left w:val="nil"/>
                    <w:bottom w:val="nil"/>
                    <w:right w:val="nil"/>
                  </w:tcBorders>
                  <w:hideMark/>
                </w:tcPr>
                <w:p w14:paraId="57D15801"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04B6FA5C" w14:textId="77777777">
              <w:tc>
                <w:tcPr>
                  <w:tcW w:w="0" w:type="auto"/>
                  <w:gridSpan w:val="2"/>
                  <w:tcBorders>
                    <w:top w:val="nil"/>
                    <w:left w:val="nil"/>
                    <w:bottom w:val="nil"/>
                    <w:right w:val="nil"/>
                  </w:tcBorders>
                  <w:hideMark/>
                </w:tcPr>
                <w:p w14:paraId="09906D1F"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8. Bytte af årsmængder af kvoter omfattet af IOK og FKA</w:t>
                  </w:r>
                </w:p>
              </w:tc>
            </w:tr>
            <w:tr w:rsidR="00A720B5" w:rsidRPr="00A720B5" w14:paraId="70AAA39B" w14:textId="77777777">
              <w:tc>
                <w:tcPr>
                  <w:tcW w:w="0" w:type="auto"/>
                  <w:tcBorders>
                    <w:top w:val="nil"/>
                    <w:left w:val="nil"/>
                    <w:bottom w:val="nil"/>
                    <w:right w:val="nil"/>
                  </w:tcBorders>
                  <w:hideMark/>
                </w:tcPr>
                <w:p w14:paraId="7AAF4275"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Bytte mellem dansk indregistrerede fartøjer</w:t>
                  </w:r>
                </w:p>
              </w:tc>
              <w:tc>
                <w:tcPr>
                  <w:tcW w:w="0" w:type="auto"/>
                  <w:tcBorders>
                    <w:top w:val="nil"/>
                    <w:left w:val="nil"/>
                    <w:bottom w:val="nil"/>
                    <w:right w:val="nil"/>
                  </w:tcBorders>
                  <w:hideMark/>
                </w:tcPr>
                <w:p w14:paraId="309574B2"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8</w:t>
                  </w:r>
                  <w:r w:rsidR="00243128">
                    <w:rPr>
                      <w:rFonts w:ascii="Tahoma" w:eastAsia="Times New Roman" w:hAnsi="Tahoma" w:cs="Tahoma"/>
                      <w:color w:val="000000"/>
                      <w:sz w:val="19"/>
                      <w:szCs w:val="19"/>
                      <w:lang w:eastAsia="da-DK"/>
                    </w:rPr>
                    <w:t>5</w:t>
                  </w:r>
                </w:p>
              </w:tc>
            </w:tr>
            <w:tr w:rsidR="00A720B5" w:rsidRPr="00A720B5" w14:paraId="43A34535" w14:textId="77777777">
              <w:tc>
                <w:tcPr>
                  <w:tcW w:w="0" w:type="auto"/>
                  <w:tcBorders>
                    <w:top w:val="nil"/>
                    <w:left w:val="nil"/>
                    <w:bottom w:val="nil"/>
                    <w:right w:val="nil"/>
                  </w:tcBorders>
                  <w:hideMark/>
                </w:tcPr>
                <w:p w14:paraId="5D53746F"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Bytte af retten til at anvende årsmængde til fartøjer fra andre EU-lande (individuelle kvotebytter)</w:t>
                  </w:r>
                </w:p>
              </w:tc>
              <w:tc>
                <w:tcPr>
                  <w:tcW w:w="0" w:type="auto"/>
                  <w:tcBorders>
                    <w:top w:val="nil"/>
                    <w:left w:val="nil"/>
                    <w:bottom w:val="nil"/>
                    <w:right w:val="nil"/>
                  </w:tcBorders>
                  <w:hideMark/>
                </w:tcPr>
                <w:p w14:paraId="65A69B5E"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8</w:t>
                  </w:r>
                  <w:r w:rsidR="00243128">
                    <w:rPr>
                      <w:rFonts w:ascii="Tahoma" w:eastAsia="Times New Roman" w:hAnsi="Tahoma" w:cs="Tahoma"/>
                      <w:color w:val="000000"/>
                      <w:sz w:val="19"/>
                      <w:szCs w:val="19"/>
                      <w:lang w:eastAsia="da-DK"/>
                    </w:rPr>
                    <w:t>6</w:t>
                  </w:r>
                  <w:r w:rsidRPr="00A720B5">
                    <w:rPr>
                      <w:rFonts w:ascii="Tahoma" w:eastAsia="Times New Roman" w:hAnsi="Tahoma" w:cs="Tahoma"/>
                      <w:color w:val="000000"/>
                      <w:sz w:val="19"/>
                      <w:szCs w:val="19"/>
                      <w:lang w:eastAsia="da-DK"/>
                    </w:rPr>
                    <w:t>-</w:t>
                  </w:r>
                  <w:r w:rsidR="00243128" w:rsidRPr="00A720B5">
                    <w:rPr>
                      <w:rFonts w:ascii="Tahoma" w:eastAsia="Times New Roman" w:hAnsi="Tahoma" w:cs="Tahoma"/>
                      <w:color w:val="000000"/>
                      <w:sz w:val="19"/>
                      <w:szCs w:val="19"/>
                      <w:lang w:eastAsia="da-DK"/>
                    </w:rPr>
                    <w:t>8</w:t>
                  </w:r>
                  <w:r w:rsidR="00243128">
                    <w:rPr>
                      <w:rFonts w:ascii="Tahoma" w:eastAsia="Times New Roman" w:hAnsi="Tahoma" w:cs="Tahoma"/>
                      <w:color w:val="000000"/>
                      <w:sz w:val="19"/>
                      <w:szCs w:val="19"/>
                      <w:lang w:eastAsia="da-DK"/>
                    </w:rPr>
                    <w:t>8</w:t>
                  </w:r>
                </w:p>
              </w:tc>
            </w:tr>
            <w:tr w:rsidR="00A720B5" w:rsidRPr="00A720B5" w14:paraId="09D81F60" w14:textId="77777777">
              <w:tc>
                <w:tcPr>
                  <w:tcW w:w="0" w:type="auto"/>
                  <w:tcBorders>
                    <w:top w:val="nil"/>
                    <w:left w:val="nil"/>
                    <w:bottom w:val="nil"/>
                    <w:right w:val="nil"/>
                  </w:tcBorders>
                  <w:hideMark/>
                </w:tcPr>
                <w:p w14:paraId="69A2D6D9"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c>
                <w:tcPr>
                  <w:tcW w:w="0" w:type="auto"/>
                  <w:tcBorders>
                    <w:top w:val="nil"/>
                    <w:left w:val="nil"/>
                    <w:bottom w:val="nil"/>
                    <w:right w:val="nil"/>
                  </w:tcBorders>
                  <w:hideMark/>
                </w:tcPr>
                <w:p w14:paraId="27191F72"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271D0BC6" w14:textId="77777777">
              <w:tc>
                <w:tcPr>
                  <w:tcW w:w="0" w:type="auto"/>
                  <w:tcBorders>
                    <w:top w:val="nil"/>
                    <w:left w:val="nil"/>
                    <w:bottom w:val="nil"/>
                    <w:right w:val="nil"/>
                  </w:tcBorders>
                  <w:hideMark/>
                </w:tcPr>
                <w:p w14:paraId="433859E0"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9. Overførsel af FKA</w:t>
                  </w:r>
                </w:p>
              </w:tc>
              <w:tc>
                <w:tcPr>
                  <w:tcW w:w="0" w:type="auto"/>
                  <w:tcBorders>
                    <w:top w:val="nil"/>
                    <w:left w:val="nil"/>
                    <w:bottom w:val="nil"/>
                    <w:right w:val="nil"/>
                  </w:tcBorders>
                  <w:hideMark/>
                </w:tcPr>
                <w:p w14:paraId="63DCC276"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0A1C99AC" w14:textId="77777777">
              <w:tc>
                <w:tcPr>
                  <w:tcW w:w="0" w:type="auto"/>
                  <w:tcBorders>
                    <w:top w:val="nil"/>
                    <w:left w:val="nil"/>
                    <w:bottom w:val="nil"/>
                    <w:right w:val="nil"/>
                  </w:tcBorders>
                  <w:hideMark/>
                </w:tcPr>
                <w:p w14:paraId="20597BC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Overførelse af FKA</w:t>
                  </w:r>
                </w:p>
              </w:tc>
              <w:tc>
                <w:tcPr>
                  <w:tcW w:w="0" w:type="auto"/>
                  <w:tcBorders>
                    <w:top w:val="nil"/>
                    <w:left w:val="nil"/>
                    <w:bottom w:val="nil"/>
                    <w:right w:val="nil"/>
                  </w:tcBorders>
                  <w:hideMark/>
                </w:tcPr>
                <w:p w14:paraId="23EE5AC2"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8</w:t>
                  </w:r>
                  <w:r w:rsidR="00243128">
                    <w:rPr>
                      <w:rFonts w:ascii="Tahoma" w:eastAsia="Times New Roman" w:hAnsi="Tahoma" w:cs="Tahoma"/>
                      <w:color w:val="000000"/>
                      <w:sz w:val="19"/>
                      <w:szCs w:val="19"/>
                      <w:lang w:eastAsia="da-DK"/>
                    </w:rPr>
                    <w:t>9</w:t>
                  </w:r>
                  <w:r w:rsidRPr="00A720B5">
                    <w:rPr>
                      <w:rFonts w:ascii="Tahoma" w:eastAsia="Times New Roman" w:hAnsi="Tahoma" w:cs="Tahoma"/>
                      <w:color w:val="000000"/>
                      <w:sz w:val="19"/>
                      <w:szCs w:val="19"/>
                      <w:lang w:eastAsia="da-DK"/>
                    </w:rPr>
                    <w:t>-</w:t>
                  </w:r>
                  <w:r w:rsidR="00243128" w:rsidRPr="00A720B5">
                    <w:rPr>
                      <w:rFonts w:ascii="Tahoma" w:eastAsia="Times New Roman" w:hAnsi="Tahoma" w:cs="Tahoma"/>
                      <w:color w:val="000000"/>
                      <w:sz w:val="19"/>
                      <w:szCs w:val="19"/>
                      <w:lang w:eastAsia="da-DK"/>
                    </w:rPr>
                    <w:t>9</w:t>
                  </w:r>
                  <w:r w:rsidR="00243128">
                    <w:rPr>
                      <w:rFonts w:ascii="Tahoma" w:eastAsia="Times New Roman" w:hAnsi="Tahoma" w:cs="Tahoma"/>
                      <w:color w:val="000000"/>
                      <w:sz w:val="19"/>
                      <w:szCs w:val="19"/>
                      <w:lang w:eastAsia="da-DK"/>
                    </w:rPr>
                    <w:t>8</w:t>
                  </w:r>
                </w:p>
              </w:tc>
            </w:tr>
            <w:tr w:rsidR="00A720B5" w:rsidRPr="00A720B5" w14:paraId="60B32E9C" w14:textId="77777777">
              <w:tc>
                <w:tcPr>
                  <w:tcW w:w="0" w:type="auto"/>
                  <w:tcBorders>
                    <w:top w:val="nil"/>
                    <w:left w:val="nil"/>
                    <w:bottom w:val="nil"/>
                    <w:right w:val="nil"/>
                  </w:tcBorders>
                  <w:hideMark/>
                </w:tcPr>
                <w:p w14:paraId="0640231F"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Overførsel af FKA i særlige situationer</w:t>
                  </w:r>
                </w:p>
              </w:tc>
              <w:tc>
                <w:tcPr>
                  <w:tcW w:w="0" w:type="auto"/>
                  <w:tcBorders>
                    <w:top w:val="nil"/>
                    <w:left w:val="nil"/>
                    <w:bottom w:val="nil"/>
                    <w:right w:val="nil"/>
                  </w:tcBorders>
                  <w:hideMark/>
                </w:tcPr>
                <w:p w14:paraId="65900240"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9</w:t>
                  </w:r>
                  <w:r w:rsidR="00243128">
                    <w:rPr>
                      <w:rFonts w:ascii="Tahoma" w:eastAsia="Times New Roman" w:hAnsi="Tahoma" w:cs="Tahoma"/>
                      <w:color w:val="000000"/>
                      <w:sz w:val="19"/>
                      <w:szCs w:val="19"/>
                      <w:lang w:eastAsia="da-DK"/>
                    </w:rPr>
                    <w:t>9</w:t>
                  </w:r>
                  <w:r w:rsidRPr="00A720B5">
                    <w:rPr>
                      <w:rFonts w:ascii="Tahoma" w:eastAsia="Times New Roman" w:hAnsi="Tahoma" w:cs="Tahoma"/>
                      <w:color w:val="000000"/>
                      <w:sz w:val="19"/>
                      <w:szCs w:val="19"/>
                      <w:lang w:eastAsia="da-DK"/>
                    </w:rPr>
                    <w:t>-</w:t>
                  </w:r>
                  <w:r w:rsidR="00243128">
                    <w:rPr>
                      <w:rFonts w:ascii="Tahoma" w:eastAsia="Times New Roman" w:hAnsi="Tahoma" w:cs="Tahoma"/>
                      <w:color w:val="000000"/>
                      <w:sz w:val="19"/>
                      <w:szCs w:val="19"/>
                      <w:lang w:eastAsia="da-DK"/>
                    </w:rPr>
                    <w:t>100</w:t>
                  </w:r>
                </w:p>
              </w:tc>
            </w:tr>
            <w:tr w:rsidR="00A720B5" w:rsidRPr="00A720B5" w14:paraId="664EC494" w14:textId="77777777">
              <w:tc>
                <w:tcPr>
                  <w:tcW w:w="0" w:type="auto"/>
                  <w:tcBorders>
                    <w:top w:val="nil"/>
                    <w:left w:val="nil"/>
                    <w:bottom w:val="nil"/>
                    <w:right w:val="nil"/>
                  </w:tcBorders>
                  <w:hideMark/>
                </w:tcPr>
                <w:p w14:paraId="550FFCF3"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c>
                <w:tcPr>
                  <w:tcW w:w="0" w:type="auto"/>
                  <w:tcBorders>
                    <w:top w:val="nil"/>
                    <w:left w:val="nil"/>
                    <w:bottom w:val="nil"/>
                    <w:right w:val="nil"/>
                  </w:tcBorders>
                  <w:hideMark/>
                </w:tcPr>
                <w:p w14:paraId="6167CDCB"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001734D5" w14:textId="77777777">
              <w:tc>
                <w:tcPr>
                  <w:tcW w:w="0" w:type="auto"/>
                  <w:tcBorders>
                    <w:top w:val="nil"/>
                    <w:left w:val="nil"/>
                    <w:bottom w:val="nil"/>
                    <w:right w:val="nil"/>
                  </w:tcBorders>
                  <w:hideMark/>
                </w:tcPr>
                <w:p w14:paraId="76D847D1"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10. Puljefiskeri</w:t>
                  </w:r>
                </w:p>
              </w:tc>
              <w:tc>
                <w:tcPr>
                  <w:tcW w:w="0" w:type="auto"/>
                  <w:tcBorders>
                    <w:top w:val="nil"/>
                    <w:left w:val="nil"/>
                    <w:bottom w:val="nil"/>
                    <w:right w:val="nil"/>
                  </w:tcBorders>
                  <w:hideMark/>
                </w:tcPr>
                <w:p w14:paraId="624805E6"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10</w:t>
                  </w:r>
                  <w:r w:rsidR="00243128">
                    <w:rPr>
                      <w:rFonts w:ascii="Tahoma" w:eastAsia="Times New Roman" w:hAnsi="Tahoma" w:cs="Tahoma"/>
                      <w:color w:val="000000"/>
                      <w:sz w:val="19"/>
                      <w:szCs w:val="19"/>
                      <w:lang w:eastAsia="da-DK"/>
                    </w:rPr>
                    <w:t>1</w:t>
                  </w:r>
                </w:p>
              </w:tc>
            </w:tr>
            <w:tr w:rsidR="00A720B5" w:rsidRPr="00A720B5" w14:paraId="2A13EF1C" w14:textId="77777777">
              <w:tc>
                <w:tcPr>
                  <w:tcW w:w="0" w:type="auto"/>
                  <w:tcBorders>
                    <w:top w:val="nil"/>
                    <w:left w:val="nil"/>
                    <w:bottom w:val="nil"/>
                    <w:right w:val="nil"/>
                  </w:tcBorders>
                  <w:hideMark/>
                </w:tcPr>
                <w:p w14:paraId="15526E8D"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c>
                <w:tcPr>
                  <w:tcW w:w="0" w:type="auto"/>
                  <w:tcBorders>
                    <w:top w:val="nil"/>
                    <w:left w:val="nil"/>
                    <w:bottom w:val="nil"/>
                    <w:right w:val="nil"/>
                  </w:tcBorders>
                  <w:hideMark/>
                </w:tcPr>
                <w:p w14:paraId="1667E048"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0994260D" w14:textId="77777777">
              <w:tc>
                <w:tcPr>
                  <w:tcW w:w="0" w:type="auto"/>
                  <w:gridSpan w:val="2"/>
                  <w:tcBorders>
                    <w:top w:val="nil"/>
                    <w:left w:val="nil"/>
                    <w:bottom w:val="nil"/>
                    <w:right w:val="nil"/>
                  </w:tcBorders>
                  <w:hideMark/>
                </w:tcPr>
                <w:p w14:paraId="59C8DB5B"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11. Fælles bestemmelser for fiskerier med IOK</w:t>
                  </w:r>
                </w:p>
              </w:tc>
            </w:tr>
            <w:tr w:rsidR="00A720B5" w:rsidRPr="00A720B5" w14:paraId="44F87DDC" w14:textId="77777777">
              <w:tc>
                <w:tcPr>
                  <w:tcW w:w="0" w:type="auto"/>
                  <w:tcBorders>
                    <w:top w:val="nil"/>
                    <w:left w:val="nil"/>
                    <w:bottom w:val="nil"/>
                    <w:right w:val="nil"/>
                  </w:tcBorders>
                  <w:hideMark/>
                </w:tcPr>
                <w:p w14:paraId="13847B1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Ejerforhold og maksimal kvotekoncentration</w:t>
                  </w:r>
                </w:p>
              </w:tc>
              <w:tc>
                <w:tcPr>
                  <w:tcW w:w="0" w:type="auto"/>
                  <w:tcBorders>
                    <w:top w:val="nil"/>
                    <w:left w:val="nil"/>
                    <w:bottom w:val="nil"/>
                    <w:right w:val="nil"/>
                  </w:tcBorders>
                  <w:hideMark/>
                </w:tcPr>
                <w:p w14:paraId="5C730E4D"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10</w:t>
                  </w:r>
                  <w:r w:rsidR="00243128">
                    <w:rPr>
                      <w:rFonts w:ascii="Tahoma" w:eastAsia="Times New Roman" w:hAnsi="Tahoma" w:cs="Tahoma"/>
                      <w:color w:val="000000"/>
                      <w:sz w:val="19"/>
                      <w:szCs w:val="19"/>
                      <w:lang w:eastAsia="da-DK"/>
                    </w:rPr>
                    <w:t>2</w:t>
                  </w:r>
                  <w:r w:rsidRPr="00A720B5">
                    <w:rPr>
                      <w:rFonts w:ascii="Tahoma" w:eastAsia="Times New Roman" w:hAnsi="Tahoma" w:cs="Tahoma"/>
                      <w:color w:val="000000"/>
                      <w:sz w:val="19"/>
                      <w:szCs w:val="19"/>
                      <w:lang w:eastAsia="da-DK"/>
                    </w:rPr>
                    <w:t>-</w:t>
                  </w:r>
                  <w:r w:rsidR="00243128" w:rsidRPr="00A720B5">
                    <w:rPr>
                      <w:rFonts w:ascii="Tahoma" w:eastAsia="Times New Roman" w:hAnsi="Tahoma" w:cs="Tahoma"/>
                      <w:color w:val="000000"/>
                      <w:sz w:val="19"/>
                      <w:szCs w:val="19"/>
                      <w:lang w:eastAsia="da-DK"/>
                    </w:rPr>
                    <w:t>10</w:t>
                  </w:r>
                  <w:r w:rsidR="00243128">
                    <w:rPr>
                      <w:rFonts w:ascii="Tahoma" w:eastAsia="Times New Roman" w:hAnsi="Tahoma" w:cs="Tahoma"/>
                      <w:color w:val="000000"/>
                      <w:sz w:val="19"/>
                      <w:szCs w:val="19"/>
                      <w:lang w:eastAsia="da-DK"/>
                    </w:rPr>
                    <w:t>6</w:t>
                  </w:r>
                </w:p>
              </w:tc>
            </w:tr>
            <w:tr w:rsidR="00A720B5" w:rsidRPr="00A720B5" w14:paraId="26BB079D" w14:textId="77777777">
              <w:tc>
                <w:tcPr>
                  <w:tcW w:w="0" w:type="auto"/>
                  <w:tcBorders>
                    <w:top w:val="nil"/>
                    <w:left w:val="nil"/>
                    <w:bottom w:val="nil"/>
                    <w:right w:val="nil"/>
                  </w:tcBorders>
                  <w:hideMark/>
                </w:tcPr>
                <w:p w14:paraId="0C012B41"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Registrering af kvoteandele og årsmængder</w:t>
                  </w:r>
                </w:p>
              </w:tc>
              <w:tc>
                <w:tcPr>
                  <w:tcW w:w="0" w:type="auto"/>
                  <w:tcBorders>
                    <w:top w:val="nil"/>
                    <w:left w:val="nil"/>
                    <w:bottom w:val="nil"/>
                    <w:right w:val="nil"/>
                  </w:tcBorders>
                  <w:hideMark/>
                </w:tcPr>
                <w:p w14:paraId="23E51749"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10</w:t>
                  </w:r>
                  <w:r w:rsidR="00243128">
                    <w:rPr>
                      <w:rFonts w:ascii="Tahoma" w:eastAsia="Times New Roman" w:hAnsi="Tahoma" w:cs="Tahoma"/>
                      <w:color w:val="000000"/>
                      <w:sz w:val="19"/>
                      <w:szCs w:val="19"/>
                      <w:lang w:eastAsia="da-DK"/>
                    </w:rPr>
                    <w:t>7</w:t>
                  </w:r>
                  <w:r w:rsidRPr="00A720B5">
                    <w:rPr>
                      <w:rFonts w:ascii="Tahoma" w:eastAsia="Times New Roman" w:hAnsi="Tahoma" w:cs="Tahoma"/>
                      <w:color w:val="000000"/>
                      <w:sz w:val="19"/>
                      <w:szCs w:val="19"/>
                      <w:lang w:eastAsia="da-DK"/>
                    </w:rPr>
                    <w:t>-</w:t>
                  </w:r>
                  <w:r w:rsidR="00243128" w:rsidRPr="00A720B5">
                    <w:rPr>
                      <w:rFonts w:ascii="Tahoma" w:eastAsia="Times New Roman" w:hAnsi="Tahoma" w:cs="Tahoma"/>
                      <w:color w:val="000000"/>
                      <w:sz w:val="19"/>
                      <w:szCs w:val="19"/>
                      <w:lang w:eastAsia="da-DK"/>
                    </w:rPr>
                    <w:t>10</w:t>
                  </w:r>
                  <w:r w:rsidR="00243128">
                    <w:rPr>
                      <w:rFonts w:ascii="Tahoma" w:eastAsia="Times New Roman" w:hAnsi="Tahoma" w:cs="Tahoma"/>
                      <w:color w:val="000000"/>
                      <w:sz w:val="19"/>
                      <w:szCs w:val="19"/>
                      <w:lang w:eastAsia="da-DK"/>
                    </w:rPr>
                    <w:t>9</w:t>
                  </w:r>
                </w:p>
              </w:tc>
            </w:tr>
            <w:tr w:rsidR="00A720B5" w:rsidRPr="00A720B5" w14:paraId="4A8075E6" w14:textId="77777777">
              <w:tc>
                <w:tcPr>
                  <w:tcW w:w="0" w:type="auto"/>
                  <w:tcBorders>
                    <w:top w:val="nil"/>
                    <w:left w:val="nil"/>
                    <w:bottom w:val="nil"/>
                    <w:right w:val="nil"/>
                  </w:tcBorders>
                  <w:hideMark/>
                </w:tcPr>
                <w:p w14:paraId="701FDF6F"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Overdragelse og anvendelse af kvoteandele i særlige situationer</w:t>
                  </w:r>
                </w:p>
              </w:tc>
              <w:tc>
                <w:tcPr>
                  <w:tcW w:w="0" w:type="auto"/>
                  <w:tcBorders>
                    <w:top w:val="nil"/>
                    <w:left w:val="nil"/>
                    <w:bottom w:val="nil"/>
                    <w:right w:val="nil"/>
                  </w:tcBorders>
                  <w:hideMark/>
                </w:tcPr>
                <w:p w14:paraId="11CB9785"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w:t>
                  </w:r>
                  <w:r w:rsidR="00243128">
                    <w:rPr>
                      <w:rFonts w:ascii="Tahoma" w:eastAsia="Times New Roman" w:hAnsi="Tahoma" w:cs="Tahoma"/>
                      <w:color w:val="000000"/>
                      <w:sz w:val="19"/>
                      <w:szCs w:val="19"/>
                      <w:lang w:eastAsia="da-DK"/>
                    </w:rPr>
                    <w:t>10</w:t>
                  </w:r>
                  <w:r w:rsidRPr="00A720B5">
                    <w:rPr>
                      <w:rFonts w:ascii="Tahoma" w:eastAsia="Times New Roman" w:hAnsi="Tahoma" w:cs="Tahoma"/>
                      <w:color w:val="000000"/>
                      <w:sz w:val="19"/>
                      <w:szCs w:val="19"/>
                      <w:lang w:eastAsia="da-DK"/>
                    </w:rPr>
                    <w:t>-</w:t>
                  </w:r>
                  <w:r w:rsidR="00243128" w:rsidRPr="00A720B5">
                    <w:rPr>
                      <w:rFonts w:ascii="Tahoma" w:eastAsia="Times New Roman" w:hAnsi="Tahoma" w:cs="Tahoma"/>
                      <w:color w:val="000000"/>
                      <w:sz w:val="19"/>
                      <w:szCs w:val="19"/>
                      <w:lang w:eastAsia="da-DK"/>
                    </w:rPr>
                    <w:t>11</w:t>
                  </w:r>
                  <w:r w:rsidR="00243128">
                    <w:rPr>
                      <w:rFonts w:ascii="Tahoma" w:eastAsia="Times New Roman" w:hAnsi="Tahoma" w:cs="Tahoma"/>
                      <w:color w:val="000000"/>
                      <w:sz w:val="19"/>
                      <w:szCs w:val="19"/>
                      <w:lang w:eastAsia="da-DK"/>
                    </w:rPr>
                    <w:t>1</w:t>
                  </w:r>
                </w:p>
              </w:tc>
            </w:tr>
            <w:tr w:rsidR="00A720B5" w:rsidRPr="00A720B5" w14:paraId="5C1270E9" w14:textId="77777777">
              <w:tc>
                <w:tcPr>
                  <w:tcW w:w="0" w:type="auto"/>
                  <w:tcBorders>
                    <w:top w:val="nil"/>
                    <w:left w:val="nil"/>
                    <w:bottom w:val="nil"/>
                    <w:right w:val="nil"/>
                  </w:tcBorders>
                  <w:hideMark/>
                </w:tcPr>
                <w:p w14:paraId="3D37D551"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c>
                <w:tcPr>
                  <w:tcW w:w="0" w:type="auto"/>
                  <w:tcBorders>
                    <w:top w:val="nil"/>
                    <w:left w:val="nil"/>
                    <w:bottom w:val="nil"/>
                    <w:right w:val="nil"/>
                  </w:tcBorders>
                  <w:hideMark/>
                </w:tcPr>
                <w:p w14:paraId="21FF5952"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0A2E858D" w14:textId="77777777">
              <w:tc>
                <w:tcPr>
                  <w:tcW w:w="0" w:type="auto"/>
                  <w:gridSpan w:val="2"/>
                  <w:tcBorders>
                    <w:top w:val="nil"/>
                    <w:left w:val="nil"/>
                    <w:bottom w:val="nil"/>
                    <w:right w:val="nil"/>
                  </w:tcBorders>
                  <w:hideMark/>
                </w:tcPr>
                <w:p w14:paraId="4A82777B"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12. Makrel i Nordsøen, Skagerrak, Kattegat, Østersøen og i norsk fiskerizone nord for 62o N</w:t>
                  </w:r>
                </w:p>
              </w:tc>
            </w:tr>
            <w:tr w:rsidR="00A720B5" w:rsidRPr="00A720B5" w14:paraId="6854F2B1" w14:textId="77777777">
              <w:tc>
                <w:tcPr>
                  <w:tcW w:w="0" w:type="auto"/>
                  <w:tcBorders>
                    <w:top w:val="nil"/>
                    <w:left w:val="nil"/>
                    <w:bottom w:val="nil"/>
                    <w:right w:val="nil"/>
                  </w:tcBorders>
                  <w:hideMark/>
                </w:tcPr>
                <w:p w14:paraId="35C619DC"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Generelle bestemmelser</w:t>
                  </w:r>
                </w:p>
              </w:tc>
              <w:tc>
                <w:tcPr>
                  <w:tcW w:w="0" w:type="auto"/>
                  <w:tcBorders>
                    <w:top w:val="nil"/>
                    <w:left w:val="nil"/>
                    <w:bottom w:val="nil"/>
                    <w:right w:val="nil"/>
                  </w:tcBorders>
                  <w:hideMark/>
                </w:tcPr>
                <w:p w14:paraId="0BDAEA23"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11</w:t>
                  </w:r>
                  <w:r w:rsidR="00243128">
                    <w:rPr>
                      <w:rFonts w:ascii="Tahoma" w:eastAsia="Times New Roman" w:hAnsi="Tahoma" w:cs="Tahoma"/>
                      <w:color w:val="000000"/>
                      <w:sz w:val="19"/>
                      <w:szCs w:val="19"/>
                      <w:lang w:eastAsia="da-DK"/>
                    </w:rPr>
                    <w:t>2</w:t>
                  </w:r>
                  <w:r w:rsidRPr="00A720B5">
                    <w:rPr>
                      <w:rFonts w:ascii="Tahoma" w:eastAsia="Times New Roman" w:hAnsi="Tahoma" w:cs="Tahoma"/>
                      <w:color w:val="000000"/>
                      <w:sz w:val="19"/>
                      <w:szCs w:val="19"/>
                      <w:lang w:eastAsia="da-DK"/>
                    </w:rPr>
                    <w:t>-</w:t>
                  </w:r>
                  <w:r w:rsidR="00243128" w:rsidRPr="00A720B5">
                    <w:rPr>
                      <w:rFonts w:ascii="Tahoma" w:eastAsia="Times New Roman" w:hAnsi="Tahoma" w:cs="Tahoma"/>
                      <w:color w:val="000000"/>
                      <w:sz w:val="19"/>
                      <w:szCs w:val="19"/>
                      <w:lang w:eastAsia="da-DK"/>
                    </w:rPr>
                    <w:t>11</w:t>
                  </w:r>
                  <w:r w:rsidR="00243128">
                    <w:rPr>
                      <w:rFonts w:ascii="Tahoma" w:eastAsia="Times New Roman" w:hAnsi="Tahoma" w:cs="Tahoma"/>
                      <w:color w:val="000000"/>
                      <w:sz w:val="19"/>
                      <w:szCs w:val="19"/>
                      <w:lang w:eastAsia="da-DK"/>
                    </w:rPr>
                    <w:t>5</w:t>
                  </w:r>
                </w:p>
              </w:tc>
            </w:tr>
            <w:tr w:rsidR="00A720B5" w:rsidRPr="00A720B5" w14:paraId="0D090481" w14:textId="77777777">
              <w:tc>
                <w:tcPr>
                  <w:tcW w:w="0" w:type="auto"/>
                  <w:tcBorders>
                    <w:top w:val="nil"/>
                    <w:left w:val="nil"/>
                    <w:bottom w:val="nil"/>
                    <w:right w:val="nil"/>
                  </w:tcBorders>
                  <w:hideMark/>
                </w:tcPr>
                <w:p w14:paraId="1DEF5010"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Betingelser for fiskeri for fartøjer med tilladelse til at fiske makrel</w:t>
                  </w:r>
                </w:p>
              </w:tc>
              <w:tc>
                <w:tcPr>
                  <w:tcW w:w="0" w:type="auto"/>
                  <w:tcBorders>
                    <w:top w:val="nil"/>
                    <w:left w:val="nil"/>
                    <w:bottom w:val="nil"/>
                    <w:right w:val="nil"/>
                  </w:tcBorders>
                  <w:hideMark/>
                </w:tcPr>
                <w:p w14:paraId="00DF2E8A"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11</w:t>
                  </w:r>
                  <w:r w:rsidR="00243128">
                    <w:rPr>
                      <w:rFonts w:ascii="Tahoma" w:eastAsia="Times New Roman" w:hAnsi="Tahoma" w:cs="Tahoma"/>
                      <w:color w:val="000000"/>
                      <w:sz w:val="19"/>
                      <w:szCs w:val="19"/>
                      <w:lang w:eastAsia="da-DK"/>
                    </w:rPr>
                    <w:t>6</w:t>
                  </w:r>
                </w:p>
              </w:tc>
            </w:tr>
            <w:tr w:rsidR="00A720B5" w:rsidRPr="00A720B5" w14:paraId="3015EA17" w14:textId="77777777">
              <w:tc>
                <w:tcPr>
                  <w:tcW w:w="0" w:type="auto"/>
                  <w:tcBorders>
                    <w:top w:val="nil"/>
                    <w:left w:val="nil"/>
                    <w:bottom w:val="nil"/>
                    <w:right w:val="nil"/>
                  </w:tcBorders>
                  <w:hideMark/>
                </w:tcPr>
                <w:p w14:paraId="2DFE8E53"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Særligt om overdragelse</w:t>
                  </w:r>
                </w:p>
              </w:tc>
              <w:tc>
                <w:tcPr>
                  <w:tcW w:w="0" w:type="auto"/>
                  <w:tcBorders>
                    <w:top w:val="nil"/>
                    <w:left w:val="nil"/>
                    <w:bottom w:val="nil"/>
                    <w:right w:val="nil"/>
                  </w:tcBorders>
                  <w:hideMark/>
                </w:tcPr>
                <w:p w14:paraId="19A6D3BE"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11</w:t>
                  </w:r>
                  <w:r w:rsidR="00243128">
                    <w:rPr>
                      <w:rFonts w:ascii="Tahoma" w:eastAsia="Times New Roman" w:hAnsi="Tahoma" w:cs="Tahoma"/>
                      <w:color w:val="000000"/>
                      <w:sz w:val="19"/>
                      <w:szCs w:val="19"/>
                      <w:lang w:eastAsia="da-DK"/>
                    </w:rPr>
                    <w:t>7</w:t>
                  </w:r>
                  <w:r w:rsidRPr="00A720B5">
                    <w:rPr>
                      <w:rFonts w:ascii="Tahoma" w:eastAsia="Times New Roman" w:hAnsi="Tahoma" w:cs="Tahoma"/>
                      <w:color w:val="000000"/>
                      <w:sz w:val="19"/>
                      <w:szCs w:val="19"/>
                      <w:lang w:eastAsia="da-DK"/>
                    </w:rPr>
                    <w:t>-</w:t>
                  </w:r>
                  <w:r w:rsidR="00243128" w:rsidRPr="00A720B5">
                    <w:rPr>
                      <w:rFonts w:ascii="Tahoma" w:eastAsia="Times New Roman" w:hAnsi="Tahoma" w:cs="Tahoma"/>
                      <w:color w:val="000000"/>
                      <w:sz w:val="19"/>
                      <w:szCs w:val="19"/>
                      <w:lang w:eastAsia="da-DK"/>
                    </w:rPr>
                    <w:t>11</w:t>
                  </w:r>
                  <w:r w:rsidR="00243128">
                    <w:rPr>
                      <w:rFonts w:ascii="Tahoma" w:eastAsia="Times New Roman" w:hAnsi="Tahoma" w:cs="Tahoma"/>
                      <w:color w:val="000000"/>
                      <w:sz w:val="19"/>
                      <w:szCs w:val="19"/>
                      <w:lang w:eastAsia="da-DK"/>
                    </w:rPr>
                    <w:t>8</w:t>
                  </w:r>
                </w:p>
              </w:tc>
            </w:tr>
            <w:tr w:rsidR="00A720B5" w:rsidRPr="00A720B5" w14:paraId="48B6D245" w14:textId="77777777">
              <w:tc>
                <w:tcPr>
                  <w:tcW w:w="0" w:type="auto"/>
                  <w:tcBorders>
                    <w:top w:val="nil"/>
                    <w:left w:val="nil"/>
                    <w:bottom w:val="nil"/>
                    <w:right w:val="nil"/>
                  </w:tcBorders>
                  <w:hideMark/>
                </w:tcPr>
                <w:p w14:paraId="53C2502E"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Makrel i færøsk og norsk fiskerizone</w:t>
                  </w:r>
                </w:p>
              </w:tc>
              <w:tc>
                <w:tcPr>
                  <w:tcW w:w="0" w:type="auto"/>
                  <w:tcBorders>
                    <w:top w:val="nil"/>
                    <w:left w:val="nil"/>
                    <w:bottom w:val="nil"/>
                    <w:right w:val="nil"/>
                  </w:tcBorders>
                  <w:hideMark/>
                </w:tcPr>
                <w:p w14:paraId="608AD268"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11</w:t>
                  </w:r>
                  <w:r w:rsidR="00243128">
                    <w:rPr>
                      <w:rFonts w:ascii="Tahoma" w:eastAsia="Times New Roman" w:hAnsi="Tahoma" w:cs="Tahoma"/>
                      <w:color w:val="000000"/>
                      <w:sz w:val="19"/>
                      <w:szCs w:val="19"/>
                      <w:lang w:eastAsia="da-DK"/>
                    </w:rPr>
                    <w:t>9</w:t>
                  </w:r>
                </w:p>
              </w:tc>
            </w:tr>
            <w:tr w:rsidR="00A720B5" w:rsidRPr="00A720B5" w14:paraId="31E3266B" w14:textId="77777777">
              <w:tc>
                <w:tcPr>
                  <w:tcW w:w="0" w:type="auto"/>
                  <w:tcBorders>
                    <w:top w:val="nil"/>
                    <w:left w:val="nil"/>
                    <w:bottom w:val="nil"/>
                    <w:right w:val="nil"/>
                  </w:tcBorders>
                  <w:hideMark/>
                </w:tcPr>
                <w:p w14:paraId="28AD8FE3"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c>
                <w:tcPr>
                  <w:tcW w:w="0" w:type="auto"/>
                  <w:tcBorders>
                    <w:top w:val="nil"/>
                    <w:left w:val="nil"/>
                    <w:bottom w:val="nil"/>
                    <w:right w:val="nil"/>
                  </w:tcBorders>
                  <w:hideMark/>
                </w:tcPr>
                <w:p w14:paraId="2575C3BE"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73548D6C" w14:textId="77777777">
              <w:tc>
                <w:tcPr>
                  <w:tcW w:w="0" w:type="auto"/>
                  <w:gridSpan w:val="2"/>
                  <w:tcBorders>
                    <w:top w:val="nil"/>
                    <w:left w:val="nil"/>
                    <w:bottom w:val="nil"/>
                    <w:right w:val="nil"/>
                  </w:tcBorders>
                  <w:hideMark/>
                </w:tcPr>
                <w:p w14:paraId="72459AE7"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13. Sild i Nordsøen, Skagerrak og Kattegat samt atlantoskandisk sild</w:t>
                  </w:r>
                </w:p>
              </w:tc>
            </w:tr>
            <w:tr w:rsidR="00A720B5" w:rsidRPr="00A720B5" w14:paraId="5C8746AA" w14:textId="77777777">
              <w:tc>
                <w:tcPr>
                  <w:tcW w:w="0" w:type="auto"/>
                  <w:tcBorders>
                    <w:top w:val="nil"/>
                    <w:left w:val="nil"/>
                    <w:bottom w:val="nil"/>
                    <w:right w:val="nil"/>
                  </w:tcBorders>
                  <w:hideMark/>
                </w:tcPr>
                <w:p w14:paraId="0DC24BAB"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Generelle bestemmelser</w:t>
                  </w:r>
                </w:p>
              </w:tc>
              <w:tc>
                <w:tcPr>
                  <w:tcW w:w="0" w:type="auto"/>
                  <w:tcBorders>
                    <w:top w:val="nil"/>
                    <w:left w:val="nil"/>
                    <w:bottom w:val="nil"/>
                    <w:right w:val="nil"/>
                  </w:tcBorders>
                  <w:hideMark/>
                </w:tcPr>
                <w:p w14:paraId="71DD9418"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w:t>
                  </w:r>
                  <w:r w:rsidR="00243128">
                    <w:rPr>
                      <w:rFonts w:ascii="Tahoma" w:eastAsia="Times New Roman" w:hAnsi="Tahoma" w:cs="Tahoma"/>
                      <w:color w:val="000000"/>
                      <w:sz w:val="19"/>
                      <w:szCs w:val="19"/>
                      <w:lang w:eastAsia="da-DK"/>
                    </w:rPr>
                    <w:t>20</w:t>
                  </w:r>
                  <w:r w:rsidRPr="00A720B5">
                    <w:rPr>
                      <w:rFonts w:ascii="Tahoma" w:eastAsia="Times New Roman" w:hAnsi="Tahoma" w:cs="Tahoma"/>
                      <w:color w:val="000000"/>
                      <w:sz w:val="19"/>
                      <w:szCs w:val="19"/>
                      <w:lang w:eastAsia="da-DK"/>
                    </w:rPr>
                    <w:t>-</w:t>
                  </w:r>
                  <w:r w:rsidR="00243128" w:rsidRPr="00A720B5">
                    <w:rPr>
                      <w:rFonts w:ascii="Tahoma" w:eastAsia="Times New Roman" w:hAnsi="Tahoma" w:cs="Tahoma"/>
                      <w:color w:val="000000"/>
                      <w:sz w:val="19"/>
                      <w:szCs w:val="19"/>
                      <w:lang w:eastAsia="da-DK"/>
                    </w:rPr>
                    <w:t>12</w:t>
                  </w:r>
                  <w:r w:rsidR="00243128">
                    <w:rPr>
                      <w:rFonts w:ascii="Tahoma" w:eastAsia="Times New Roman" w:hAnsi="Tahoma" w:cs="Tahoma"/>
                      <w:color w:val="000000"/>
                      <w:sz w:val="19"/>
                      <w:szCs w:val="19"/>
                      <w:lang w:eastAsia="da-DK"/>
                    </w:rPr>
                    <w:t>4</w:t>
                  </w:r>
                </w:p>
              </w:tc>
            </w:tr>
            <w:tr w:rsidR="00A720B5" w:rsidRPr="00A720B5" w14:paraId="14F233C6" w14:textId="77777777">
              <w:tc>
                <w:tcPr>
                  <w:tcW w:w="0" w:type="auto"/>
                  <w:tcBorders>
                    <w:top w:val="nil"/>
                    <w:left w:val="nil"/>
                    <w:bottom w:val="nil"/>
                    <w:right w:val="nil"/>
                  </w:tcBorders>
                  <w:hideMark/>
                </w:tcPr>
                <w:p w14:paraId="4CAEE1F7"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Reservepulje- og (generationsskifte)</w:t>
                  </w:r>
                </w:p>
              </w:tc>
              <w:tc>
                <w:tcPr>
                  <w:tcW w:w="0" w:type="auto"/>
                  <w:tcBorders>
                    <w:top w:val="nil"/>
                    <w:left w:val="nil"/>
                    <w:bottom w:val="nil"/>
                    <w:right w:val="nil"/>
                  </w:tcBorders>
                  <w:hideMark/>
                </w:tcPr>
                <w:p w14:paraId="6C1FA462"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12</w:t>
                  </w:r>
                  <w:r w:rsidR="00243128">
                    <w:rPr>
                      <w:rFonts w:ascii="Tahoma" w:eastAsia="Times New Roman" w:hAnsi="Tahoma" w:cs="Tahoma"/>
                      <w:color w:val="000000"/>
                      <w:sz w:val="19"/>
                      <w:szCs w:val="19"/>
                      <w:lang w:eastAsia="da-DK"/>
                    </w:rPr>
                    <w:t>5</w:t>
                  </w:r>
                  <w:r w:rsidRPr="00A720B5">
                    <w:rPr>
                      <w:rFonts w:ascii="Tahoma" w:eastAsia="Times New Roman" w:hAnsi="Tahoma" w:cs="Tahoma"/>
                      <w:color w:val="000000"/>
                      <w:sz w:val="19"/>
                      <w:szCs w:val="19"/>
                      <w:lang w:eastAsia="da-DK"/>
                    </w:rPr>
                    <w:t>-</w:t>
                  </w:r>
                  <w:r w:rsidR="00243128" w:rsidRPr="00A720B5">
                    <w:rPr>
                      <w:rFonts w:ascii="Tahoma" w:eastAsia="Times New Roman" w:hAnsi="Tahoma" w:cs="Tahoma"/>
                      <w:color w:val="000000"/>
                      <w:sz w:val="19"/>
                      <w:szCs w:val="19"/>
                      <w:lang w:eastAsia="da-DK"/>
                    </w:rPr>
                    <w:t>1</w:t>
                  </w:r>
                  <w:r w:rsidR="00243128">
                    <w:rPr>
                      <w:rFonts w:ascii="Tahoma" w:eastAsia="Times New Roman" w:hAnsi="Tahoma" w:cs="Tahoma"/>
                      <w:color w:val="000000"/>
                      <w:sz w:val="19"/>
                      <w:szCs w:val="19"/>
                      <w:lang w:eastAsia="da-DK"/>
                    </w:rPr>
                    <w:t>30</w:t>
                  </w:r>
                </w:p>
              </w:tc>
            </w:tr>
            <w:tr w:rsidR="00A720B5" w:rsidRPr="00A720B5" w14:paraId="3B26DD1F" w14:textId="77777777">
              <w:tc>
                <w:tcPr>
                  <w:tcW w:w="0" w:type="auto"/>
                  <w:tcBorders>
                    <w:top w:val="nil"/>
                    <w:left w:val="nil"/>
                    <w:bottom w:val="nil"/>
                    <w:right w:val="nil"/>
                  </w:tcBorders>
                  <w:hideMark/>
                </w:tcPr>
                <w:p w14:paraId="2AB8E343"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Særligt om overdragelse</w:t>
                  </w:r>
                </w:p>
              </w:tc>
              <w:tc>
                <w:tcPr>
                  <w:tcW w:w="0" w:type="auto"/>
                  <w:tcBorders>
                    <w:top w:val="nil"/>
                    <w:left w:val="nil"/>
                    <w:bottom w:val="nil"/>
                    <w:right w:val="nil"/>
                  </w:tcBorders>
                  <w:hideMark/>
                </w:tcPr>
                <w:p w14:paraId="11F33AE3"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13</w:t>
                  </w:r>
                  <w:r w:rsidR="00243128">
                    <w:rPr>
                      <w:rFonts w:ascii="Tahoma" w:eastAsia="Times New Roman" w:hAnsi="Tahoma" w:cs="Tahoma"/>
                      <w:color w:val="000000"/>
                      <w:sz w:val="19"/>
                      <w:szCs w:val="19"/>
                      <w:lang w:eastAsia="da-DK"/>
                    </w:rPr>
                    <w:t>1</w:t>
                  </w:r>
                  <w:r w:rsidRPr="00A720B5">
                    <w:rPr>
                      <w:rFonts w:ascii="Tahoma" w:eastAsia="Times New Roman" w:hAnsi="Tahoma" w:cs="Tahoma"/>
                      <w:color w:val="000000"/>
                      <w:sz w:val="19"/>
                      <w:szCs w:val="19"/>
                      <w:lang w:eastAsia="da-DK"/>
                    </w:rPr>
                    <w:t>-</w:t>
                  </w:r>
                  <w:r w:rsidR="00243128" w:rsidRPr="00A720B5">
                    <w:rPr>
                      <w:rFonts w:ascii="Tahoma" w:eastAsia="Times New Roman" w:hAnsi="Tahoma" w:cs="Tahoma"/>
                      <w:color w:val="000000"/>
                      <w:sz w:val="19"/>
                      <w:szCs w:val="19"/>
                      <w:lang w:eastAsia="da-DK"/>
                    </w:rPr>
                    <w:t>13</w:t>
                  </w:r>
                  <w:r w:rsidR="00243128">
                    <w:rPr>
                      <w:rFonts w:ascii="Tahoma" w:eastAsia="Times New Roman" w:hAnsi="Tahoma" w:cs="Tahoma"/>
                      <w:color w:val="000000"/>
                      <w:sz w:val="19"/>
                      <w:szCs w:val="19"/>
                      <w:lang w:eastAsia="da-DK"/>
                    </w:rPr>
                    <w:t>2</w:t>
                  </w:r>
                </w:p>
              </w:tc>
            </w:tr>
            <w:tr w:rsidR="00A720B5" w:rsidRPr="00A720B5" w14:paraId="55A6A937" w14:textId="77777777">
              <w:tc>
                <w:tcPr>
                  <w:tcW w:w="0" w:type="auto"/>
                  <w:tcBorders>
                    <w:top w:val="nil"/>
                    <w:left w:val="nil"/>
                    <w:bottom w:val="nil"/>
                    <w:right w:val="nil"/>
                  </w:tcBorders>
                  <w:hideMark/>
                </w:tcPr>
                <w:p w14:paraId="5CFDD31D"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Adgangslicenser til andre landes fiskerizoner</w:t>
                  </w:r>
                </w:p>
              </w:tc>
              <w:tc>
                <w:tcPr>
                  <w:tcW w:w="0" w:type="auto"/>
                  <w:tcBorders>
                    <w:top w:val="nil"/>
                    <w:left w:val="nil"/>
                    <w:bottom w:val="nil"/>
                    <w:right w:val="nil"/>
                  </w:tcBorders>
                  <w:hideMark/>
                </w:tcPr>
                <w:p w14:paraId="1098EC1C"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13</w:t>
                  </w:r>
                  <w:r w:rsidR="00243128">
                    <w:rPr>
                      <w:rFonts w:ascii="Tahoma" w:eastAsia="Times New Roman" w:hAnsi="Tahoma" w:cs="Tahoma"/>
                      <w:color w:val="000000"/>
                      <w:sz w:val="19"/>
                      <w:szCs w:val="19"/>
                      <w:lang w:eastAsia="da-DK"/>
                    </w:rPr>
                    <w:t>3</w:t>
                  </w:r>
                </w:p>
              </w:tc>
            </w:tr>
            <w:tr w:rsidR="00A720B5" w:rsidRPr="00A720B5" w14:paraId="01A5B87A" w14:textId="77777777">
              <w:tc>
                <w:tcPr>
                  <w:tcW w:w="0" w:type="auto"/>
                  <w:tcBorders>
                    <w:top w:val="nil"/>
                    <w:left w:val="nil"/>
                    <w:bottom w:val="nil"/>
                    <w:right w:val="nil"/>
                  </w:tcBorders>
                  <w:hideMark/>
                </w:tcPr>
                <w:p w14:paraId="75B681E9"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c>
                <w:tcPr>
                  <w:tcW w:w="0" w:type="auto"/>
                  <w:tcBorders>
                    <w:top w:val="nil"/>
                    <w:left w:val="nil"/>
                    <w:bottom w:val="nil"/>
                    <w:right w:val="nil"/>
                  </w:tcBorders>
                  <w:hideMark/>
                </w:tcPr>
                <w:p w14:paraId="75A2CD2A"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79119CE3" w14:textId="77777777">
              <w:tc>
                <w:tcPr>
                  <w:tcW w:w="0" w:type="auto"/>
                  <w:gridSpan w:val="2"/>
                  <w:tcBorders>
                    <w:top w:val="nil"/>
                    <w:left w:val="nil"/>
                    <w:bottom w:val="nil"/>
                    <w:right w:val="nil"/>
                  </w:tcBorders>
                  <w:hideMark/>
                </w:tcPr>
                <w:p w14:paraId="4DA2C94E"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14. Tobis i EU-farvande i Nordsøen, Skagerrak og Kattegat samt norsk zone i Nordsøen, blåhvilling i EU-farvande og internationale farvande, blåhvilling i færøsk zone, hestemakrel i ICES-områderne IIa, IVa, Vb, VI, VIIa-c og e-k, VIIIa, b, d og e, XII og XIV, havgalt i EU-farvande og internationale farvande i ICES-områderne VI, VII og VIII og sperling i Nordsøen (EU-farvande) samt Skagerrak og Kattegat</w:t>
                  </w:r>
                </w:p>
              </w:tc>
            </w:tr>
            <w:tr w:rsidR="00A720B5" w:rsidRPr="00A720B5" w14:paraId="4D1F8D99" w14:textId="77777777">
              <w:tc>
                <w:tcPr>
                  <w:tcW w:w="0" w:type="auto"/>
                  <w:tcBorders>
                    <w:top w:val="nil"/>
                    <w:left w:val="nil"/>
                    <w:bottom w:val="nil"/>
                    <w:right w:val="nil"/>
                  </w:tcBorders>
                  <w:hideMark/>
                </w:tcPr>
                <w:p w14:paraId="33BC96D1"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Generelle bestemmelser</w:t>
                  </w:r>
                </w:p>
              </w:tc>
              <w:tc>
                <w:tcPr>
                  <w:tcW w:w="0" w:type="auto"/>
                  <w:tcBorders>
                    <w:top w:val="nil"/>
                    <w:left w:val="nil"/>
                    <w:bottom w:val="nil"/>
                    <w:right w:val="nil"/>
                  </w:tcBorders>
                  <w:hideMark/>
                </w:tcPr>
                <w:p w14:paraId="64F2AE8F"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13</w:t>
                  </w:r>
                  <w:r w:rsidR="00243128">
                    <w:rPr>
                      <w:rFonts w:ascii="Tahoma" w:eastAsia="Times New Roman" w:hAnsi="Tahoma" w:cs="Tahoma"/>
                      <w:color w:val="000000"/>
                      <w:sz w:val="19"/>
                      <w:szCs w:val="19"/>
                      <w:lang w:eastAsia="da-DK"/>
                    </w:rPr>
                    <w:t>4</w:t>
                  </w:r>
                  <w:r w:rsidRPr="00A720B5">
                    <w:rPr>
                      <w:rFonts w:ascii="Tahoma" w:eastAsia="Times New Roman" w:hAnsi="Tahoma" w:cs="Tahoma"/>
                      <w:color w:val="000000"/>
                      <w:sz w:val="19"/>
                      <w:szCs w:val="19"/>
                      <w:lang w:eastAsia="da-DK"/>
                    </w:rPr>
                    <w:t>-</w:t>
                  </w:r>
                  <w:r w:rsidR="00243128" w:rsidRPr="00A720B5">
                    <w:rPr>
                      <w:rFonts w:ascii="Tahoma" w:eastAsia="Times New Roman" w:hAnsi="Tahoma" w:cs="Tahoma"/>
                      <w:color w:val="000000"/>
                      <w:sz w:val="19"/>
                      <w:szCs w:val="19"/>
                      <w:lang w:eastAsia="da-DK"/>
                    </w:rPr>
                    <w:t>13</w:t>
                  </w:r>
                  <w:r w:rsidR="00243128">
                    <w:rPr>
                      <w:rFonts w:ascii="Tahoma" w:eastAsia="Times New Roman" w:hAnsi="Tahoma" w:cs="Tahoma"/>
                      <w:color w:val="000000"/>
                      <w:sz w:val="19"/>
                      <w:szCs w:val="19"/>
                      <w:lang w:eastAsia="da-DK"/>
                    </w:rPr>
                    <w:t>6</w:t>
                  </w:r>
                </w:p>
              </w:tc>
            </w:tr>
            <w:tr w:rsidR="00A720B5" w:rsidRPr="00A720B5" w14:paraId="5978E645" w14:textId="77777777">
              <w:tc>
                <w:tcPr>
                  <w:tcW w:w="0" w:type="auto"/>
                  <w:tcBorders>
                    <w:top w:val="nil"/>
                    <w:left w:val="nil"/>
                    <w:bottom w:val="nil"/>
                    <w:right w:val="nil"/>
                  </w:tcBorders>
                  <w:hideMark/>
                </w:tcPr>
                <w:p w14:paraId="4E8804C4"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Sperling i Nordsøen, Skagerrak og Kattegat</w:t>
                  </w:r>
                </w:p>
                <w:p w14:paraId="532BB96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Tobis i EU-farvande i Nordsøen, Skagerrak og Kattegat samt norsk zone i Nordsøen</w:t>
                  </w:r>
                </w:p>
              </w:tc>
              <w:tc>
                <w:tcPr>
                  <w:tcW w:w="0" w:type="auto"/>
                  <w:tcBorders>
                    <w:top w:val="nil"/>
                    <w:left w:val="nil"/>
                    <w:bottom w:val="nil"/>
                    <w:right w:val="nil"/>
                  </w:tcBorders>
                  <w:hideMark/>
                </w:tcPr>
                <w:p w14:paraId="4F749B54"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13</w:t>
                  </w:r>
                  <w:r w:rsidR="00243128">
                    <w:rPr>
                      <w:rFonts w:ascii="Tahoma" w:eastAsia="Times New Roman" w:hAnsi="Tahoma" w:cs="Tahoma"/>
                      <w:color w:val="000000"/>
                      <w:sz w:val="19"/>
                      <w:szCs w:val="19"/>
                      <w:lang w:eastAsia="da-DK"/>
                    </w:rPr>
                    <w:t>7</w:t>
                  </w:r>
                </w:p>
                <w:p w14:paraId="4777C978"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13</w:t>
                  </w:r>
                  <w:r w:rsidR="00243128">
                    <w:rPr>
                      <w:rFonts w:ascii="Tahoma" w:eastAsia="Times New Roman" w:hAnsi="Tahoma" w:cs="Tahoma"/>
                      <w:color w:val="000000"/>
                      <w:sz w:val="19"/>
                      <w:szCs w:val="19"/>
                      <w:lang w:eastAsia="da-DK"/>
                    </w:rPr>
                    <w:t>8</w:t>
                  </w:r>
                </w:p>
              </w:tc>
            </w:tr>
            <w:tr w:rsidR="00A720B5" w:rsidRPr="00A720B5" w14:paraId="46C6B7CE" w14:textId="77777777">
              <w:tc>
                <w:tcPr>
                  <w:tcW w:w="0" w:type="auto"/>
                  <w:tcBorders>
                    <w:top w:val="nil"/>
                    <w:left w:val="nil"/>
                    <w:bottom w:val="nil"/>
                    <w:right w:val="nil"/>
                  </w:tcBorders>
                  <w:hideMark/>
                </w:tcPr>
                <w:p w14:paraId="0E26D191"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c>
                <w:tcPr>
                  <w:tcW w:w="0" w:type="auto"/>
                  <w:tcBorders>
                    <w:top w:val="nil"/>
                    <w:left w:val="nil"/>
                    <w:bottom w:val="nil"/>
                    <w:right w:val="nil"/>
                  </w:tcBorders>
                  <w:hideMark/>
                </w:tcPr>
                <w:p w14:paraId="02425BC1"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483713FD" w14:textId="77777777">
              <w:tc>
                <w:tcPr>
                  <w:tcW w:w="0" w:type="auto"/>
                  <w:gridSpan w:val="2"/>
                  <w:tcBorders>
                    <w:top w:val="nil"/>
                    <w:left w:val="nil"/>
                    <w:bottom w:val="nil"/>
                    <w:right w:val="nil"/>
                  </w:tcBorders>
                  <w:hideMark/>
                </w:tcPr>
                <w:p w14:paraId="5086389F"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15. Industrifiskeri</w:t>
                  </w:r>
                </w:p>
              </w:tc>
            </w:tr>
            <w:tr w:rsidR="00A720B5" w:rsidRPr="00A720B5" w14:paraId="0ACACE8B" w14:textId="77777777">
              <w:tc>
                <w:tcPr>
                  <w:tcW w:w="0" w:type="auto"/>
                  <w:tcBorders>
                    <w:top w:val="nil"/>
                    <w:left w:val="nil"/>
                    <w:bottom w:val="nil"/>
                    <w:right w:val="nil"/>
                  </w:tcBorders>
                  <w:hideMark/>
                </w:tcPr>
                <w:p w14:paraId="04069DCA"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Generelle regler</w:t>
                  </w:r>
                </w:p>
              </w:tc>
              <w:tc>
                <w:tcPr>
                  <w:tcW w:w="0" w:type="auto"/>
                  <w:tcBorders>
                    <w:top w:val="nil"/>
                    <w:left w:val="nil"/>
                    <w:bottom w:val="nil"/>
                    <w:right w:val="nil"/>
                  </w:tcBorders>
                  <w:hideMark/>
                </w:tcPr>
                <w:p w14:paraId="0CE00FCC"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13</w:t>
                  </w:r>
                  <w:r w:rsidR="00243128">
                    <w:rPr>
                      <w:rFonts w:ascii="Tahoma" w:eastAsia="Times New Roman" w:hAnsi="Tahoma" w:cs="Tahoma"/>
                      <w:color w:val="000000"/>
                      <w:sz w:val="19"/>
                      <w:szCs w:val="19"/>
                      <w:lang w:eastAsia="da-DK"/>
                    </w:rPr>
                    <w:t>9</w:t>
                  </w:r>
                  <w:r w:rsidRPr="00A720B5">
                    <w:rPr>
                      <w:rFonts w:ascii="Tahoma" w:eastAsia="Times New Roman" w:hAnsi="Tahoma" w:cs="Tahoma"/>
                      <w:color w:val="000000"/>
                      <w:sz w:val="19"/>
                      <w:szCs w:val="19"/>
                      <w:lang w:eastAsia="da-DK"/>
                    </w:rPr>
                    <w:t>-</w:t>
                  </w:r>
                  <w:r w:rsidR="00243128" w:rsidRPr="00A720B5">
                    <w:rPr>
                      <w:rFonts w:ascii="Tahoma" w:eastAsia="Times New Roman" w:hAnsi="Tahoma" w:cs="Tahoma"/>
                      <w:color w:val="000000"/>
                      <w:sz w:val="19"/>
                      <w:szCs w:val="19"/>
                      <w:lang w:eastAsia="da-DK"/>
                    </w:rPr>
                    <w:t>14</w:t>
                  </w:r>
                  <w:r w:rsidR="00243128">
                    <w:rPr>
                      <w:rFonts w:ascii="Tahoma" w:eastAsia="Times New Roman" w:hAnsi="Tahoma" w:cs="Tahoma"/>
                      <w:color w:val="000000"/>
                      <w:sz w:val="19"/>
                      <w:szCs w:val="19"/>
                      <w:lang w:eastAsia="da-DK"/>
                    </w:rPr>
                    <w:t>1</w:t>
                  </w:r>
                </w:p>
              </w:tc>
            </w:tr>
            <w:tr w:rsidR="00A720B5" w:rsidRPr="00A720B5" w14:paraId="5E51D1F0" w14:textId="77777777">
              <w:tc>
                <w:tcPr>
                  <w:tcW w:w="0" w:type="auto"/>
                  <w:tcBorders>
                    <w:top w:val="nil"/>
                    <w:left w:val="nil"/>
                    <w:bottom w:val="nil"/>
                    <w:right w:val="nil"/>
                  </w:tcBorders>
                  <w:hideMark/>
                </w:tcPr>
                <w:p w14:paraId="21625E4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Bestemmelser for enkelte industrifiskerier, der udøves på rationsvilkår</w:t>
                  </w:r>
                </w:p>
              </w:tc>
              <w:tc>
                <w:tcPr>
                  <w:tcW w:w="0" w:type="auto"/>
                  <w:tcBorders>
                    <w:top w:val="nil"/>
                    <w:left w:val="nil"/>
                    <w:bottom w:val="nil"/>
                    <w:right w:val="nil"/>
                  </w:tcBorders>
                  <w:hideMark/>
                </w:tcPr>
                <w:p w14:paraId="55C76A9C"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3C46DC27" w14:textId="77777777">
              <w:tc>
                <w:tcPr>
                  <w:tcW w:w="0" w:type="auto"/>
                  <w:tcBorders>
                    <w:top w:val="nil"/>
                    <w:left w:val="nil"/>
                    <w:bottom w:val="nil"/>
                    <w:right w:val="nil"/>
                  </w:tcBorders>
                  <w:hideMark/>
                </w:tcPr>
                <w:p w14:paraId="03EFDA47"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Brisling i Den Engelske Kanal</w:t>
                  </w:r>
                </w:p>
              </w:tc>
              <w:tc>
                <w:tcPr>
                  <w:tcW w:w="0" w:type="auto"/>
                  <w:tcBorders>
                    <w:top w:val="nil"/>
                    <w:left w:val="nil"/>
                    <w:bottom w:val="nil"/>
                    <w:right w:val="nil"/>
                  </w:tcBorders>
                  <w:hideMark/>
                </w:tcPr>
                <w:p w14:paraId="23959376"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14</w:t>
                  </w:r>
                  <w:r w:rsidR="00243128">
                    <w:rPr>
                      <w:rFonts w:ascii="Tahoma" w:eastAsia="Times New Roman" w:hAnsi="Tahoma" w:cs="Tahoma"/>
                      <w:color w:val="000000"/>
                      <w:sz w:val="19"/>
                      <w:szCs w:val="19"/>
                      <w:lang w:eastAsia="da-DK"/>
                    </w:rPr>
                    <w:t>2</w:t>
                  </w:r>
                </w:p>
              </w:tc>
            </w:tr>
            <w:tr w:rsidR="00A720B5" w:rsidRPr="00A720B5" w14:paraId="20368D37" w14:textId="77777777">
              <w:tc>
                <w:tcPr>
                  <w:tcW w:w="0" w:type="auto"/>
                  <w:tcBorders>
                    <w:top w:val="nil"/>
                    <w:left w:val="nil"/>
                    <w:bottom w:val="nil"/>
                    <w:right w:val="nil"/>
                  </w:tcBorders>
                  <w:hideMark/>
                </w:tcPr>
                <w:p w14:paraId="0578862F"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c>
                <w:tcPr>
                  <w:tcW w:w="0" w:type="auto"/>
                  <w:tcBorders>
                    <w:top w:val="nil"/>
                    <w:left w:val="nil"/>
                    <w:bottom w:val="nil"/>
                    <w:right w:val="nil"/>
                  </w:tcBorders>
                  <w:hideMark/>
                </w:tcPr>
                <w:p w14:paraId="7BC06D85"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54D774DC" w14:textId="77777777">
              <w:tc>
                <w:tcPr>
                  <w:tcW w:w="0" w:type="auto"/>
                  <w:gridSpan w:val="2"/>
                  <w:tcBorders>
                    <w:top w:val="nil"/>
                    <w:left w:val="nil"/>
                    <w:bottom w:val="nil"/>
                    <w:right w:val="nil"/>
                  </w:tcBorders>
                  <w:hideMark/>
                </w:tcPr>
                <w:p w14:paraId="67D4413B"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16. Rationsfiskeri</w:t>
                  </w:r>
                </w:p>
              </w:tc>
            </w:tr>
            <w:tr w:rsidR="00A720B5" w:rsidRPr="00A720B5" w14:paraId="21BFCB65" w14:textId="77777777">
              <w:tc>
                <w:tcPr>
                  <w:tcW w:w="0" w:type="auto"/>
                  <w:tcBorders>
                    <w:top w:val="nil"/>
                    <w:left w:val="nil"/>
                    <w:bottom w:val="nil"/>
                    <w:right w:val="nil"/>
                  </w:tcBorders>
                  <w:hideMark/>
                </w:tcPr>
                <w:p w14:paraId="68AB027F"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lastRenderedPageBreak/>
                    <w:t>Generelle regler for rationsfiskeri</w:t>
                  </w:r>
                </w:p>
              </w:tc>
              <w:tc>
                <w:tcPr>
                  <w:tcW w:w="0" w:type="auto"/>
                  <w:tcBorders>
                    <w:top w:val="nil"/>
                    <w:left w:val="nil"/>
                    <w:bottom w:val="nil"/>
                    <w:right w:val="nil"/>
                  </w:tcBorders>
                  <w:hideMark/>
                </w:tcPr>
                <w:p w14:paraId="038BB588"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14</w:t>
                  </w:r>
                  <w:r w:rsidR="00243128">
                    <w:rPr>
                      <w:rFonts w:ascii="Tahoma" w:eastAsia="Times New Roman" w:hAnsi="Tahoma" w:cs="Tahoma"/>
                      <w:color w:val="000000"/>
                      <w:sz w:val="19"/>
                      <w:szCs w:val="19"/>
                      <w:lang w:eastAsia="da-DK"/>
                    </w:rPr>
                    <w:t>3</w:t>
                  </w:r>
                </w:p>
              </w:tc>
            </w:tr>
            <w:tr w:rsidR="00A720B5" w:rsidRPr="00A720B5" w14:paraId="718F1CA0" w14:textId="77777777">
              <w:tc>
                <w:tcPr>
                  <w:tcW w:w="0" w:type="auto"/>
                  <w:tcBorders>
                    <w:top w:val="nil"/>
                    <w:left w:val="nil"/>
                    <w:bottom w:val="nil"/>
                    <w:right w:val="nil"/>
                  </w:tcBorders>
                  <w:hideMark/>
                </w:tcPr>
                <w:p w14:paraId="55EAA2E1"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Generelle rationsbegrænsninger og mængdeopgørelser</w:t>
                  </w:r>
                </w:p>
              </w:tc>
              <w:tc>
                <w:tcPr>
                  <w:tcW w:w="0" w:type="auto"/>
                  <w:tcBorders>
                    <w:top w:val="nil"/>
                    <w:left w:val="nil"/>
                    <w:bottom w:val="nil"/>
                    <w:right w:val="nil"/>
                  </w:tcBorders>
                  <w:hideMark/>
                </w:tcPr>
                <w:p w14:paraId="25776CA1"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14</w:t>
                  </w:r>
                  <w:r w:rsidR="00243128">
                    <w:rPr>
                      <w:rFonts w:ascii="Tahoma" w:eastAsia="Times New Roman" w:hAnsi="Tahoma" w:cs="Tahoma"/>
                      <w:color w:val="000000"/>
                      <w:sz w:val="19"/>
                      <w:szCs w:val="19"/>
                      <w:lang w:eastAsia="da-DK"/>
                    </w:rPr>
                    <w:t>4</w:t>
                  </w:r>
                  <w:r w:rsidRPr="00A720B5">
                    <w:rPr>
                      <w:rFonts w:ascii="Tahoma" w:eastAsia="Times New Roman" w:hAnsi="Tahoma" w:cs="Tahoma"/>
                      <w:color w:val="000000"/>
                      <w:sz w:val="19"/>
                      <w:szCs w:val="19"/>
                      <w:lang w:eastAsia="da-DK"/>
                    </w:rPr>
                    <w:t>-</w:t>
                  </w:r>
                  <w:r w:rsidR="00243128" w:rsidRPr="00A720B5">
                    <w:rPr>
                      <w:rFonts w:ascii="Tahoma" w:eastAsia="Times New Roman" w:hAnsi="Tahoma" w:cs="Tahoma"/>
                      <w:color w:val="000000"/>
                      <w:sz w:val="19"/>
                      <w:szCs w:val="19"/>
                      <w:lang w:eastAsia="da-DK"/>
                    </w:rPr>
                    <w:t>14</w:t>
                  </w:r>
                  <w:r w:rsidR="00243128">
                    <w:rPr>
                      <w:rFonts w:ascii="Tahoma" w:eastAsia="Times New Roman" w:hAnsi="Tahoma" w:cs="Tahoma"/>
                      <w:color w:val="000000"/>
                      <w:sz w:val="19"/>
                      <w:szCs w:val="19"/>
                      <w:lang w:eastAsia="da-DK"/>
                    </w:rPr>
                    <w:t>6</w:t>
                  </w:r>
                </w:p>
              </w:tc>
            </w:tr>
            <w:tr w:rsidR="00A720B5" w:rsidRPr="00A720B5" w14:paraId="3C6A5590" w14:textId="77777777">
              <w:tc>
                <w:tcPr>
                  <w:tcW w:w="0" w:type="auto"/>
                  <w:tcBorders>
                    <w:top w:val="nil"/>
                    <w:left w:val="nil"/>
                    <w:bottom w:val="nil"/>
                    <w:right w:val="nil"/>
                  </w:tcBorders>
                  <w:hideMark/>
                </w:tcPr>
                <w:p w14:paraId="1A4A128D"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Rationsfiskeri på FKA-kvoter for MAF-fartøjer</w:t>
                  </w:r>
                </w:p>
              </w:tc>
              <w:tc>
                <w:tcPr>
                  <w:tcW w:w="0" w:type="auto"/>
                  <w:tcBorders>
                    <w:top w:val="nil"/>
                    <w:left w:val="nil"/>
                    <w:bottom w:val="nil"/>
                    <w:right w:val="nil"/>
                  </w:tcBorders>
                  <w:hideMark/>
                </w:tcPr>
                <w:p w14:paraId="26B65868"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14</w:t>
                  </w:r>
                  <w:r w:rsidR="00243128">
                    <w:rPr>
                      <w:rFonts w:ascii="Tahoma" w:eastAsia="Times New Roman" w:hAnsi="Tahoma" w:cs="Tahoma"/>
                      <w:color w:val="000000"/>
                      <w:sz w:val="19"/>
                      <w:szCs w:val="19"/>
                      <w:lang w:eastAsia="da-DK"/>
                    </w:rPr>
                    <w:t>7</w:t>
                  </w:r>
                </w:p>
              </w:tc>
            </w:tr>
            <w:tr w:rsidR="00A720B5" w:rsidRPr="00A720B5" w14:paraId="666AF8D6" w14:textId="77777777">
              <w:tc>
                <w:tcPr>
                  <w:tcW w:w="0" w:type="auto"/>
                  <w:tcBorders>
                    <w:top w:val="nil"/>
                    <w:left w:val="nil"/>
                    <w:bottom w:val="nil"/>
                    <w:right w:val="nil"/>
                  </w:tcBorders>
                  <w:hideMark/>
                </w:tcPr>
                <w:p w14:paraId="56614F9A"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Overførelse af årsmængde fra FKA-fartøj til MAF-fartøj</w:t>
                  </w:r>
                </w:p>
              </w:tc>
              <w:tc>
                <w:tcPr>
                  <w:tcW w:w="0" w:type="auto"/>
                  <w:tcBorders>
                    <w:top w:val="nil"/>
                    <w:left w:val="nil"/>
                    <w:bottom w:val="nil"/>
                    <w:right w:val="nil"/>
                  </w:tcBorders>
                  <w:hideMark/>
                </w:tcPr>
                <w:p w14:paraId="6E379C10"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14</w:t>
                  </w:r>
                  <w:r w:rsidR="00243128">
                    <w:rPr>
                      <w:rFonts w:ascii="Tahoma" w:eastAsia="Times New Roman" w:hAnsi="Tahoma" w:cs="Tahoma"/>
                      <w:color w:val="000000"/>
                      <w:sz w:val="19"/>
                      <w:szCs w:val="19"/>
                      <w:lang w:eastAsia="da-DK"/>
                    </w:rPr>
                    <w:t>8</w:t>
                  </w:r>
                </w:p>
              </w:tc>
            </w:tr>
            <w:tr w:rsidR="00A720B5" w:rsidRPr="00A720B5" w14:paraId="1FC0DB71" w14:textId="77777777">
              <w:tc>
                <w:tcPr>
                  <w:tcW w:w="0" w:type="auto"/>
                  <w:tcBorders>
                    <w:top w:val="nil"/>
                    <w:left w:val="nil"/>
                    <w:bottom w:val="nil"/>
                    <w:right w:val="nil"/>
                  </w:tcBorders>
                  <w:hideMark/>
                </w:tcPr>
                <w:p w14:paraId="30D920A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Rationsfiskeri for bundgarnsfiskere, der har valgt indplacering med ret til at fiske på andele af torske- og sildekvoterne i Østersøen i stedet for FKA</w:t>
                  </w:r>
                </w:p>
              </w:tc>
              <w:tc>
                <w:tcPr>
                  <w:tcW w:w="0" w:type="auto"/>
                  <w:tcBorders>
                    <w:top w:val="nil"/>
                    <w:left w:val="nil"/>
                    <w:bottom w:val="nil"/>
                    <w:right w:val="nil"/>
                  </w:tcBorders>
                  <w:hideMark/>
                </w:tcPr>
                <w:p w14:paraId="14C68AA0"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14</w:t>
                  </w:r>
                  <w:r w:rsidR="00243128">
                    <w:rPr>
                      <w:rFonts w:ascii="Tahoma" w:eastAsia="Times New Roman" w:hAnsi="Tahoma" w:cs="Tahoma"/>
                      <w:color w:val="000000"/>
                      <w:sz w:val="19"/>
                      <w:szCs w:val="19"/>
                      <w:lang w:eastAsia="da-DK"/>
                    </w:rPr>
                    <w:t>9</w:t>
                  </w:r>
                  <w:r w:rsidRPr="00A720B5">
                    <w:rPr>
                      <w:rFonts w:ascii="Tahoma" w:eastAsia="Times New Roman" w:hAnsi="Tahoma" w:cs="Tahoma"/>
                      <w:color w:val="000000"/>
                      <w:sz w:val="19"/>
                      <w:szCs w:val="19"/>
                      <w:lang w:eastAsia="da-DK"/>
                    </w:rPr>
                    <w:t>-</w:t>
                  </w:r>
                  <w:r w:rsidR="00243128" w:rsidRPr="00A720B5">
                    <w:rPr>
                      <w:rFonts w:ascii="Tahoma" w:eastAsia="Times New Roman" w:hAnsi="Tahoma" w:cs="Tahoma"/>
                      <w:color w:val="000000"/>
                      <w:sz w:val="19"/>
                      <w:szCs w:val="19"/>
                      <w:lang w:eastAsia="da-DK"/>
                    </w:rPr>
                    <w:t>1</w:t>
                  </w:r>
                  <w:r w:rsidR="00243128">
                    <w:rPr>
                      <w:rFonts w:ascii="Tahoma" w:eastAsia="Times New Roman" w:hAnsi="Tahoma" w:cs="Tahoma"/>
                      <w:color w:val="000000"/>
                      <w:sz w:val="19"/>
                      <w:szCs w:val="19"/>
                      <w:lang w:eastAsia="da-DK"/>
                    </w:rPr>
                    <w:t>50</w:t>
                  </w:r>
                </w:p>
              </w:tc>
            </w:tr>
            <w:tr w:rsidR="00A720B5" w:rsidRPr="00A720B5" w14:paraId="742919A4" w14:textId="77777777">
              <w:tc>
                <w:tcPr>
                  <w:tcW w:w="0" w:type="auto"/>
                  <w:tcBorders>
                    <w:top w:val="nil"/>
                    <w:left w:val="nil"/>
                    <w:bottom w:val="nil"/>
                    <w:right w:val="nil"/>
                  </w:tcBorders>
                  <w:hideMark/>
                </w:tcPr>
                <w:p w14:paraId="44AF442F"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Rationsfiskeri på FKA-kvoter for FKA-fartøjer</w:t>
                  </w:r>
                </w:p>
              </w:tc>
              <w:tc>
                <w:tcPr>
                  <w:tcW w:w="0" w:type="auto"/>
                  <w:tcBorders>
                    <w:top w:val="nil"/>
                    <w:left w:val="nil"/>
                    <w:bottom w:val="nil"/>
                    <w:right w:val="nil"/>
                  </w:tcBorders>
                  <w:hideMark/>
                </w:tcPr>
                <w:p w14:paraId="12D79984"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15</w:t>
                  </w:r>
                  <w:r w:rsidR="00243128">
                    <w:rPr>
                      <w:rFonts w:ascii="Tahoma" w:eastAsia="Times New Roman" w:hAnsi="Tahoma" w:cs="Tahoma"/>
                      <w:color w:val="000000"/>
                      <w:sz w:val="19"/>
                      <w:szCs w:val="19"/>
                      <w:lang w:eastAsia="da-DK"/>
                    </w:rPr>
                    <w:t>1</w:t>
                  </w:r>
                </w:p>
              </w:tc>
            </w:tr>
            <w:tr w:rsidR="00A720B5" w:rsidRPr="00A720B5" w14:paraId="7827E68E" w14:textId="77777777">
              <w:tc>
                <w:tcPr>
                  <w:tcW w:w="0" w:type="auto"/>
                  <w:tcBorders>
                    <w:top w:val="nil"/>
                    <w:left w:val="nil"/>
                    <w:bottom w:val="nil"/>
                    <w:right w:val="nil"/>
                  </w:tcBorders>
                  <w:hideMark/>
                </w:tcPr>
                <w:p w14:paraId="67C9ADB9"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Rationsfiskeri på FKA-kvoter for Øvrige Fartøjer</w:t>
                  </w:r>
                </w:p>
              </w:tc>
              <w:tc>
                <w:tcPr>
                  <w:tcW w:w="0" w:type="auto"/>
                  <w:tcBorders>
                    <w:top w:val="nil"/>
                    <w:left w:val="nil"/>
                    <w:bottom w:val="nil"/>
                    <w:right w:val="nil"/>
                  </w:tcBorders>
                  <w:hideMark/>
                </w:tcPr>
                <w:p w14:paraId="3F1A89DE"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15</w:t>
                  </w:r>
                  <w:r w:rsidR="00243128">
                    <w:rPr>
                      <w:rFonts w:ascii="Tahoma" w:eastAsia="Times New Roman" w:hAnsi="Tahoma" w:cs="Tahoma"/>
                      <w:color w:val="000000"/>
                      <w:sz w:val="19"/>
                      <w:szCs w:val="19"/>
                      <w:lang w:eastAsia="da-DK"/>
                    </w:rPr>
                    <w:t>2</w:t>
                  </w:r>
                </w:p>
              </w:tc>
            </w:tr>
            <w:tr w:rsidR="00A720B5" w:rsidRPr="00A720B5" w14:paraId="3BF10D3A" w14:textId="77777777">
              <w:tc>
                <w:tcPr>
                  <w:tcW w:w="0" w:type="auto"/>
                  <w:tcBorders>
                    <w:top w:val="nil"/>
                    <w:left w:val="nil"/>
                    <w:bottom w:val="nil"/>
                    <w:right w:val="nil"/>
                  </w:tcBorders>
                  <w:hideMark/>
                </w:tcPr>
                <w:p w14:paraId="2DC4DEC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Rationsfiskeri for de konsumkvoter, der ikke er FKA-kvoter</w:t>
                  </w:r>
                </w:p>
              </w:tc>
              <w:tc>
                <w:tcPr>
                  <w:tcW w:w="0" w:type="auto"/>
                  <w:tcBorders>
                    <w:top w:val="nil"/>
                    <w:left w:val="nil"/>
                    <w:bottom w:val="nil"/>
                    <w:right w:val="nil"/>
                  </w:tcBorders>
                  <w:hideMark/>
                </w:tcPr>
                <w:p w14:paraId="74A3689C"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35FF40F0" w14:textId="77777777">
              <w:tc>
                <w:tcPr>
                  <w:tcW w:w="0" w:type="auto"/>
                  <w:tcBorders>
                    <w:top w:val="nil"/>
                    <w:left w:val="nil"/>
                    <w:bottom w:val="nil"/>
                    <w:right w:val="nil"/>
                  </w:tcBorders>
                  <w:hideMark/>
                </w:tcPr>
                <w:p w14:paraId="29953AEB"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Torsk ved Svalbard og Bjørneø (ICES-underområde II a og b)</w:t>
                  </w:r>
                </w:p>
              </w:tc>
              <w:tc>
                <w:tcPr>
                  <w:tcW w:w="0" w:type="auto"/>
                  <w:tcBorders>
                    <w:top w:val="nil"/>
                    <w:left w:val="nil"/>
                    <w:bottom w:val="nil"/>
                    <w:right w:val="nil"/>
                  </w:tcBorders>
                  <w:hideMark/>
                </w:tcPr>
                <w:p w14:paraId="5D0222D6"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15</w:t>
                  </w:r>
                  <w:r w:rsidR="00243128">
                    <w:rPr>
                      <w:rFonts w:ascii="Tahoma" w:eastAsia="Times New Roman" w:hAnsi="Tahoma" w:cs="Tahoma"/>
                      <w:color w:val="000000"/>
                      <w:sz w:val="19"/>
                      <w:szCs w:val="19"/>
                      <w:lang w:eastAsia="da-DK"/>
                    </w:rPr>
                    <w:t>3</w:t>
                  </w:r>
                </w:p>
              </w:tc>
            </w:tr>
            <w:tr w:rsidR="00A720B5" w:rsidRPr="00A720B5" w14:paraId="5BD992F0" w14:textId="77777777">
              <w:tc>
                <w:tcPr>
                  <w:tcW w:w="0" w:type="auto"/>
                  <w:tcBorders>
                    <w:top w:val="nil"/>
                    <w:left w:val="nil"/>
                    <w:bottom w:val="nil"/>
                    <w:right w:val="nil"/>
                  </w:tcBorders>
                  <w:hideMark/>
                </w:tcPr>
                <w:p w14:paraId="1C6AFED2"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Hvilling i Nordsøen og Skagerrak/Kattegat</w:t>
                  </w:r>
                </w:p>
              </w:tc>
              <w:tc>
                <w:tcPr>
                  <w:tcW w:w="0" w:type="auto"/>
                  <w:tcBorders>
                    <w:top w:val="nil"/>
                    <w:left w:val="nil"/>
                    <w:bottom w:val="nil"/>
                    <w:right w:val="nil"/>
                  </w:tcBorders>
                  <w:hideMark/>
                </w:tcPr>
                <w:p w14:paraId="4FBE8AA4"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15</w:t>
                  </w:r>
                  <w:r w:rsidR="00243128">
                    <w:rPr>
                      <w:rFonts w:ascii="Tahoma" w:eastAsia="Times New Roman" w:hAnsi="Tahoma" w:cs="Tahoma"/>
                      <w:color w:val="000000"/>
                      <w:sz w:val="19"/>
                      <w:szCs w:val="19"/>
                      <w:lang w:eastAsia="da-DK"/>
                    </w:rPr>
                    <w:t>4</w:t>
                  </w:r>
                </w:p>
              </w:tc>
            </w:tr>
            <w:tr w:rsidR="00A720B5" w:rsidRPr="00A720B5" w14:paraId="6DAC5A38" w14:textId="77777777">
              <w:tc>
                <w:tcPr>
                  <w:tcW w:w="0" w:type="auto"/>
                  <w:tcBorders>
                    <w:top w:val="nil"/>
                    <w:left w:val="nil"/>
                    <w:bottom w:val="nil"/>
                    <w:right w:val="nil"/>
                  </w:tcBorders>
                  <w:hideMark/>
                </w:tcPr>
                <w:p w14:paraId="44E6E777"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Fjæsing</w:t>
                  </w:r>
                </w:p>
              </w:tc>
              <w:tc>
                <w:tcPr>
                  <w:tcW w:w="0" w:type="auto"/>
                  <w:tcBorders>
                    <w:top w:val="nil"/>
                    <w:left w:val="nil"/>
                    <w:bottom w:val="nil"/>
                    <w:right w:val="nil"/>
                  </w:tcBorders>
                  <w:hideMark/>
                </w:tcPr>
                <w:p w14:paraId="694A97BF"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15</w:t>
                  </w:r>
                  <w:r w:rsidR="00243128">
                    <w:rPr>
                      <w:rFonts w:ascii="Tahoma" w:eastAsia="Times New Roman" w:hAnsi="Tahoma" w:cs="Tahoma"/>
                      <w:color w:val="000000"/>
                      <w:sz w:val="19"/>
                      <w:szCs w:val="19"/>
                      <w:lang w:eastAsia="da-DK"/>
                    </w:rPr>
                    <w:t>5</w:t>
                  </w:r>
                </w:p>
              </w:tc>
            </w:tr>
            <w:tr w:rsidR="00A720B5" w:rsidRPr="00A720B5" w14:paraId="480500B2" w14:textId="77777777">
              <w:tc>
                <w:tcPr>
                  <w:tcW w:w="0" w:type="auto"/>
                  <w:tcBorders>
                    <w:top w:val="nil"/>
                    <w:left w:val="nil"/>
                    <w:bottom w:val="nil"/>
                    <w:right w:val="nil"/>
                  </w:tcBorders>
                  <w:hideMark/>
                </w:tcPr>
                <w:p w14:paraId="080DFC6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Specialfiskerier og fiskeri i tredjelandes fiskerizoner og i internationalt farvand</w:t>
                  </w:r>
                </w:p>
              </w:tc>
              <w:tc>
                <w:tcPr>
                  <w:tcW w:w="0" w:type="auto"/>
                  <w:tcBorders>
                    <w:top w:val="nil"/>
                    <w:left w:val="nil"/>
                    <w:bottom w:val="nil"/>
                    <w:right w:val="nil"/>
                  </w:tcBorders>
                  <w:hideMark/>
                </w:tcPr>
                <w:p w14:paraId="1B9897D1"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63F61D01" w14:textId="77777777">
              <w:tc>
                <w:tcPr>
                  <w:tcW w:w="0" w:type="auto"/>
                  <w:tcBorders>
                    <w:top w:val="nil"/>
                    <w:left w:val="nil"/>
                    <w:bottom w:val="nil"/>
                    <w:right w:val="nil"/>
                  </w:tcBorders>
                  <w:hideMark/>
                </w:tcPr>
                <w:p w14:paraId="02F8895B"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Fiskeri i internationalt farvand eller aktiviteter i forbindelse med fiskeri reguleret af regionale fiskeriorganisationer</w:t>
                  </w:r>
                </w:p>
              </w:tc>
              <w:tc>
                <w:tcPr>
                  <w:tcW w:w="0" w:type="auto"/>
                  <w:tcBorders>
                    <w:top w:val="nil"/>
                    <w:left w:val="nil"/>
                    <w:bottom w:val="nil"/>
                    <w:right w:val="nil"/>
                  </w:tcBorders>
                  <w:hideMark/>
                </w:tcPr>
                <w:p w14:paraId="13BA0FA0"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15</w:t>
                  </w:r>
                  <w:r w:rsidR="00243128">
                    <w:rPr>
                      <w:rFonts w:ascii="Tahoma" w:eastAsia="Times New Roman" w:hAnsi="Tahoma" w:cs="Tahoma"/>
                      <w:color w:val="000000"/>
                      <w:sz w:val="19"/>
                      <w:szCs w:val="19"/>
                      <w:lang w:eastAsia="da-DK"/>
                    </w:rPr>
                    <w:t>6</w:t>
                  </w:r>
                </w:p>
              </w:tc>
            </w:tr>
            <w:tr w:rsidR="00A720B5" w:rsidRPr="00A720B5" w14:paraId="4A84214F" w14:textId="77777777">
              <w:tc>
                <w:tcPr>
                  <w:tcW w:w="0" w:type="auto"/>
                  <w:tcBorders>
                    <w:top w:val="nil"/>
                    <w:left w:val="nil"/>
                    <w:bottom w:val="nil"/>
                    <w:right w:val="nil"/>
                  </w:tcBorders>
                  <w:hideMark/>
                </w:tcPr>
                <w:p w14:paraId="73C3A2D3"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Fiskeri under indsatsregulering i farvandet vest og syd for De Britiske Øer</w:t>
                  </w:r>
                </w:p>
              </w:tc>
              <w:tc>
                <w:tcPr>
                  <w:tcW w:w="0" w:type="auto"/>
                  <w:tcBorders>
                    <w:top w:val="nil"/>
                    <w:left w:val="nil"/>
                    <w:bottom w:val="nil"/>
                    <w:right w:val="nil"/>
                  </w:tcBorders>
                  <w:hideMark/>
                </w:tcPr>
                <w:p w14:paraId="334A7556"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15</w:t>
                  </w:r>
                  <w:r w:rsidR="00243128">
                    <w:rPr>
                      <w:rFonts w:ascii="Tahoma" w:eastAsia="Times New Roman" w:hAnsi="Tahoma" w:cs="Tahoma"/>
                      <w:color w:val="000000"/>
                      <w:sz w:val="19"/>
                      <w:szCs w:val="19"/>
                      <w:lang w:eastAsia="da-DK"/>
                    </w:rPr>
                    <w:t>7</w:t>
                  </w:r>
                </w:p>
              </w:tc>
            </w:tr>
            <w:tr w:rsidR="00A720B5" w:rsidRPr="00A720B5" w14:paraId="50198C26" w14:textId="77777777">
              <w:tc>
                <w:tcPr>
                  <w:tcW w:w="0" w:type="auto"/>
                  <w:tcBorders>
                    <w:top w:val="nil"/>
                    <w:left w:val="nil"/>
                    <w:bottom w:val="nil"/>
                    <w:right w:val="nil"/>
                  </w:tcBorders>
                  <w:hideMark/>
                </w:tcPr>
                <w:p w14:paraId="49FEAEF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Dybvandsrejer i grønlandske farvande</w:t>
                  </w:r>
                </w:p>
              </w:tc>
              <w:tc>
                <w:tcPr>
                  <w:tcW w:w="0" w:type="auto"/>
                  <w:tcBorders>
                    <w:top w:val="nil"/>
                    <w:left w:val="nil"/>
                    <w:bottom w:val="nil"/>
                    <w:right w:val="nil"/>
                  </w:tcBorders>
                  <w:hideMark/>
                </w:tcPr>
                <w:p w14:paraId="4A8AF659"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15</w:t>
                  </w:r>
                  <w:r w:rsidR="00243128">
                    <w:rPr>
                      <w:rFonts w:ascii="Tahoma" w:eastAsia="Times New Roman" w:hAnsi="Tahoma" w:cs="Tahoma"/>
                      <w:color w:val="000000"/>
                      <w:sz w:val="19"/>
                      <w:szCs w:val="19"/>
                      <w:lang w:eastAsia="da-DK"/>
                    </w:rPr>
                    <w:t>8</w:t>
                  </w:r>
                </w:p>
              </w:tc>
            </w:tr>
            <w:tr w:rsidR="00A720B5" w:rsidRPr="00A720B5" w14:paraId="42F6ED23" w14:textId="77777777">
              <w:tc>
                <w:tcPr>
                  <w:tcW w:w="0" w:type="auto"/>
                  <w:tcBorders>
                    <w:top w:val="nil"/>
                    <w:left w:val="nil"/>
                    <w:bottom w:val="nil"/>
                    <w:right w:val="nil"/>
                  </w:tcBorders>
                  <w:hideMark/>
                </w:tcPr>
                <w:p w14:paraId="7F226325"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Lodde i grønlandske farvande</w:t>
                  </w:r>
                </w:p>
              </w:tc>
              <w:tc>
                <w:tcPr>
                  <w:tcW w:w="0" w:type="auto"/>
                  <w:tcBorders>
                    <w:top w:val="nil"/>
                    <w:left w:val="nil"/>
                    <w:bottom w:val="nil"/>
                    <w:right w:val="nil"/>
                  </w:tcBorders>
                  <w:hideMark/>
                </w:tcPr>
                <w:p w14:paraId="65427E5F"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15</w:t>
                  </w:r>
                  <w:r w:rsidR="00243128">
                    <w:rPr>
                      <w:rFonts w:ascii="Tahoma" w:eastAsia="Times New Roman" w:hAnsi="Tahoma" w:cs="Tahoma"/>
                      <w:color w:val="000000"/>
                      <w:sz w:val="19"/>
                      <w:szCs w:val="19"/>
                      <w:lang w:eastAsia="da-DK"/>
                    </w:rPr>
                    <w:t>9</w:t>
                  </w:r>
                </w:p>
              </w:tc>
            </w:tr>
            <w:tr w:rsidR="00A720B5" w:rsidRPr="00A720B5" w14:paraId="3A1A06C7" w14:textId="77777777">
              <w:tc>
                <w:tcPr>
                  <w:tcW w:w="0" w:type="auto"/>
                  <w:tcBorders>
                    <w:top w:val="nil"/>
                    <w:left w:val="nil"/>
                    <w:bottom w:val="nil"/>
                    <w:right w:val="nil"/>
                  </w:tcBorders>
                  <w:hideMark/>
                </w:tcPr>
                <w:p w14:paraId="15F41D67"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Blåhvilling i færøske og grønlandske farvande</w:t>
                  </w:r>
                </w:p>
              </w:tc>
              <w:tc>
                <w:tcPr>
                  <w:tcW w:w="0" w:type="auto"/>
                  <w:tcBorders>
                    <w:top w:val="nil"/>
                    <w:left w:val="nil"/>
                    <w:bottom w:val="nil"/>
                    <w:right w:val="nil"/>
                  </w:tcBorders>
                  <w:hideMark/>
                </w:tcPr>
                <w:p w14:paraId="5118A90C"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w:t>
                  </w:r>
                  <w:r w:rsidR="00243128">
                    <w:rPr>
                      <w:rFonts w:ascii="Tahoma" w:eastAsia="Times New Roman" w:hAnsi="Tahoma" w:cs="Tahoma"/>
                      <w:color w:val="000000"/>
                      <w:sz w:val="19"/>
                      <w:szCs w:val="19"/>
                      <w:lang w:eastAsia="da-DK"/>
                    </w:rPr>
                    <w:t>60</w:t>
                  </w:r>
                </w:p>
              </w:tc>
            </w:tr>
            <w:tr w:rsidR="00A720B5" w:rsidRPr="00A720B5" w14:paraId="2DE1CFA2" w14:textId="77777777">
              <w:tc>
                <w:tcPr>
                  <w:tcW w:w="0" w:type="auto"/>
                  <w:tcBorders>
                    <w:top w:val="nil"/>
                    <w:left w:val="nil"/>
                    <w:bottom w:val="nil"/>
                    <w:right w:val="nil"/>
                  </w:tcBorders>
                  <w:hideMark/>
                </w:tcPr>
                <w:p w14:paraId="1382DCD5"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Rejer i NAFO-område i Nordatlanten</w:t>
                  </w:r>
                </w:p>
              </w:tc>
              <w:tc>
                <w:tcPr>
                  <w:tcW w:w="0" w:type="auto"/>
                  <w:tcBorders>
                    <w:top w:val="nil"/>
                    <w:left w:val="nil"/>
                    <w:bottom w:val="nil"/>
                    <w:right w:val="nil"/>
                  </w:tcBorders>
                  <w:hideMark/>
                </w:tcPr>
                <w:p w14:paraId="1E5E975F"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16</w:t>
                  </w:r>
                  <w:r w:rsidR="00243128">
                    <w:rPr>
                      <w:rFonts w:ascii="Tahoma" w:eastAsia="Times New Roman" w:hAnsi="Tahoma" w:cs="Tahoma"/>
                      <w:color w:val="000000"/>
                      <w:sz w:val="19"/>
                      <w:szCs w:val="19"/>
                      <w:lang w:eastAsia="da-DK"/>
                    </w:rPr>
                    <w:t>1</w:t>
                  </w:r>
                </w:p>
              </w:tc>
            </w:tr>
            <w:tr w:rsidR="00A720B5" w:rsidRPr="00A720B5" w14:paraId="192E471E" w14:textId="77777777">
              <w:tc>
                <w:tcPr>
                  <w:tcW w:w="0" w:type="auto"/>
                  <w:tcBorders>
                    <w:top w:val="nil"/>
                    <w:left w:val="nil"/>
                    <w:bottom w:val="nil"/>
                    <w:right w:val="nil"/>
                  </w:tcBorders>
                  <w:hideMark/>
                </w:tcPr>
                <w:p w14:paraId="4AE75590"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Dybhavsarter</w:t>
                  </w:r>
                </w:p>
              </w:tc>
              <w:tc>
                <w:tcPr>
                  <w:tcW w:w="0" w:type="auto"/>
                  <w:tcBorders>
                    <w:top w:val="nil"/>
                    <w:left w:val="nil"/>
                    <w:bottom w:val="nil"/>
                    <w:right w:val="nil"/>
                  </w:tcBorders>
                  <w:hideMark/>
                </w:tcPr>
                <w:p w14:paraId="27CA5BBE"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16</w:t>
                  </w:r>
                  <w:r w:rsidR="00243128">
                    <w:rPr>
                      <w:rFonts w:ascii="Tahoma" w:eastAsia="Times New Roman" w:hAnsi="Tahoma" w:cs="Tahoma"/>
                      <w:color w:val="000000"/>
                      <w:sz w:val="19"/>
                      <w:szCs w:val="19"/>
                      <w:lang w:eastAsia="da-DK"/>
                    </w:rPr>
                    <w:t>2</w:t>
                  </w:r>
                </w:p>
              </w:tc>
            </w:tr>
            <w:tr w:rsidR="00A720B5" w:rsidRPr="00A720B5" w14:paraId="7C44F487" w14:textId="77777777">
              <w:tc>
                <w:tcPr>
                  <w:tcW w:w="0" w:type="auto"/>
                  <w:tcBorders>
                    <w:top w:val="nil"/>
                    <w:left w:val="nil"/>
                    <w:bottom w:val="nil"/>
                    <w:right w:val="nil"/>
                  </w:tcBorders>
                  <w:hideMark/>
                </w:tcPr>
                <w:p w14:paraId="1F6AFB21"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Andre arter i norsk fiskerizone</w:t>
                  </w:r>
                </w:p>
              </w:tc>
              <w:tc>
                <w:tcPr>
                  <w:tcW w:w="0" w:type="auto"/>
                  <w:tcBorders>
                    <w:top w:val="nil"/>
                    <w:left w:val="nil"/>
                    <w:bottom w:val="nil"/>
                    <w:right w:val="nil"/>
                  </w:tcBorders>
                  <w:hideMark/>
                </w:tcPr>
                <w:p w14:paraId="6630E16D"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16</w:t>
                  </w:r>
                  <w:r w:rsidR="00243128">
                    <w:rPr>
                      <w:rFonts w:ascii="Tahoma" w:eastAsia="Times New Roman" w:hAnsi="Tahoma" w:cs="Tahoma"/>
                      <w:color w:val="000000"/>
                      <w:sz w:val="19"/>
                      <w:szCs w:val="19"/>
                      <w:lang w:eastAsia="da-DK"/>
                    </w:rPr>
                    <w:t>3</w:t>
                  </w:r>
                  <w:r w:rsidRPr="00A720B5">
                    <w:rPr>
                      <w:rFonts w:ascii="Tahoma" w:eastAsia="Times New Roman" w:hAnsi="Tahoma" w:cs="Tahoma"/>
                      <w:color w:val="000000"/>
                      <w:sz w:val="19"/>
                      <w:szCs w:val="19"/>
                      <w:lang w:eastAsia="da-DK"/>
                    </w:rPr>
                    <w:t>-</w:t>
                  </w:r>
                  <w:r w:rsidR="00243128" w:rsidRPr="00A720B5">
                    <w:rPr>
                      <w:rFonts w:ascii="Tahoma" w:eastAsia="Times New Roman" w:hAnsi="Tahoma" w:cs="Tahoma"/>
                      <w:color w:val="000000"/>
                      <w:sz w:val="19"/>
                      <w:szCs w:val="19"/>
                      <w:lang w:eastAsia="da-DK"/>
                    </w:rPr>
                    <w:t>16</w:t>
                  </w:r>
                  <w:r w:rsidR="00243128">
                    <w:rPr>
                      <w:rFonts w:ascii="Tahoma" w:eastAsia="Times New Roman" w:hAnsi="Tahoma" w:cs="Tahoma"/>
                      <w:color w:val="000000"/>
                      <w:sz w:val="19"/>
                      <w:szCs w:val="19"/>
                      <w:lang w:eastAsia="da-DK"/>
                    </w:rPr>
                    <w:t>5</w:t>
                  </w:r>
                </w:p>
              </w:tc>
            </w:tr>
            <w:tr w:rsidR="00A720B5" w:rsidRPr="00A720B5" w14:paraId="20C4EF81" w14:textId="77777777">
              <w:tc>
                <w:tcPr>
                  <w:tcW w:w="0" w:type="auto"/>
                  <w:tcBorders>
                    <w:top w:val="nil"/>
                    <w:left w:val="nil"/>
                    <w:bottom w:val="nil"/>
                    <w:right w:val="nil"/>
                  </w:tcBorders>
                  <w:hideMark/>
                </w:tcPr>
                <w:p w14:paraId="7C65C864"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Fisk og krebsdyr omfattet af norsk forbud med genudsætning</w:t>
                  </w:r>
                </w:p>
              </w:tc>
              <w:tc>
                <w:tcPr>
                  <w:tcW w:w="0" w:type="auto"/>
                  <w:tcBorders>
                    <w:top w:val="nil"/>
                    <w:left w:val="nil"/>
                    <w:bottom w:val="nil"/>
                    <w:right w:val="nil"/>
                  </w:tcBorders>
                  <w:hideMark/>
                </w:tcPr>
                <w:p w14:paraId="67C58D27"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16</w:t>
                  </w:r>
                  <w:r w:rsidR="00243128">
                    <w:rPr>
                      <w:rFonts w:ascii="Tahoma" w:eastAsia="Times New Roman" w:hAnsi="Tahoma" w:cs="Tahoma"/>
                      <w:color w:val="000000"/>
                      <w:sz w:val="19"/>
                      <w:szCs w:val="19"/>
                      <w:lang w:eastAsia="da-DK"/>
                    </w:rPr>
                    <w:t>6</w:t>
                  </w:r>
                </w:p>
              </w:tc>
            </w:tr>
            <w:tr w:rsidR="00A720B5" w:rsidRPr="00A720B5" w14:paraId="62282ECE" w14:textId="77777777">
              <w:tc>
                <w:tcPr>
                  <w:tcW w:w="0" w:type="auto"/>
                  <w:tcBorders>
                    <w:top w:val="nil"/>
                    <w:left w:val="nil"/>
                    <w:bottom w:val="nil"/>
                    <w:right w:val="nil"/>
                  </w:tcBorders>
                  <w:hideMark/>
                </w:tcPr>
                <w:p w14:paraId="3E24F5A4"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Sild i Den Engelske Kanal (ICES-underområde VII d)</w:t>
                  </w:r>
                </w:p>
              </w:tc>
              <w:tc>
                <w:tcPr>
                  <w:tcW w:w="0" w:type="auto"/>
                  <w:tcBorders>
                    <w:top w:val="nil"/>
                    <w:left w:val="nil"/>
                    <w:bottom w:val="nil"/>
                    <w:right w:val="nil"/>
                  </w:tcBorders>
                  <w:hideMark/>
                </w:tcPr>
                <w:p w14:paraId="2AF05CE3"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16</w:t>
                  </w:r>
                  <w:r w:rsidR="00243128">
                    <w:rPr>
                      <w:rFonts w:ascii="Tahoma" w:eastAsia="Times New Roman" w:hAnsi="Tahoma" w:cs="Tahoma"/>
                      <w:color w:val="000000"/>
                      <w:sz w:val="19"/>
                      <w:szCs w:val="19"/>
                      <w:lang w:eastAsia="da-DK"/>
                    </w:rPr>
                    <w:t>7</w:t>
                  </w:r>
                </w:p>
              </w:tc>
            </w:tr>
            <w:tr w:rsidR="00A720B5" w:rsidRPr="00A720B5" w14:paraId="66E6A4B5" w14:textId="77777777">
              <w:tc>
                <w:tcPr>
                  <w:tcW w:w="0" w:type="auto"/>
                  <w:tcBorders>
                    <w:top w:val="nil"/>
                    <w:left w:val="nil"/>
                    <w:bottom w:val="nil"/>
                    <w:right w:val="nil"/>
                  </w:tcBorders>
                  <w:hideMark/>
                </w:tcPr>
                <w:p w14:paraId="3A987379"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c>
                <w:tcPr>
                  <w:tcW w:w="0" w:type="auto"/>
                  <w:tcBorders>
                    <w:top w:val="nil"/>
                    <w:left w:val="nil"/>
                    <w:bottom w:val="nil"/>
                    <w:right w:val="nil"/>
                  </w:tcBorders>
                  <w:hideMark/>
                </w:tcPr>
                <w:p w14:paraId="0592AC3F"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5FB37106" w14:textId="77777777">
              <w:tc>
                <w:tcPr>
                  <w:tcW w:w="0" w:type="auto"/>
                  <w:tcBorders>
                    <w:top w:val="nil"/>
                    <w:left w:val="nil"/>
                    <w:bottom w:val="nil"/>
                    <w:right w:val="nil"/>
                  </w:tcBorders>
                  <w:hideMark/>
                </w:tcPr>
                <w:p w14:paraId="394999F5"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17.</w:t>
                  </w:r>
                </w:p>
                <w:p w14:paraId="57A41C8D"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Indsatsregulering i forbindelse med genopretning af visse bestande</w:t>
                  </w:r>
                </w:p>
              </w:tc>
              <w:tc>
                <w:tcPr>
                  <w:tcW w:w="0" w:type="auto"/>
                  <w:tcBorders>
                    <w:top w:val="nil"/>
                    <w:left w:val="nil"/>
                    <w:bottom w:val="nil"/>
                    <w:right w:val="nil"/>
                  </w:tcBorders>
                  <w:hideMark/>
                </w:tcPr>
                <w:p w14:paraId="4DE8312D"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16</w:t>
                  </w:r>
                  <w:r w:rsidR="00243128">
                    <w:rPr>
                      <w:rFonts w:ascii="Tahoma" w:eastAsia="Times New Roman" w:hAnsi="Tahoma" w:cs="Tahoma"/>
                      <w:color w:val="000000"/>
                      <w:sz w:val="19"/>
                      <w:szCs w:val="19"/>
                      <w:lang w:eastAsia="da-DK"/>
                    </w:rPr>
                    <w:t>8</w:t>
                  </w:r>
                  <w:r w:rsidRPr="00A720B5">
                    <w:rPr>
                      <w:rFonts w:ascii="Tahoma" w:eastAsia="Times New Roman" w:hAnsi="Tahoma" w:cs="Tahoma"/>
                      <w:color w:val="000000"/>
                      <w:sz w:val="19"/>
                      <w:szCs w:val="19"/>
                      <w:lang w:eastAsia="da-DK"/>
                    </w:rPr>
                    <w:t>-</w:t>
                  </w:r>
                  <w:r w:rsidR="00243128" w:rsidRPr="00A720B5">
                    <w:rPr>
                      <w:rFonts w:ascii="Tahoma" w:eastAsia="Times New Roman" w:hAnsi="Tahoma" w:cs="Tahoma"/>
                      <w:color w:val="000000"/>
                      <w:sz w:val="19"/>
                      <w:szCs w:val="19"/>
                      <w:lang w:eastAsia="da-DK"/>
                    </w:rPr>
                    <w:t>17</w:t>
                  </w:r>
                  <w:r w:rsidR="00243128">
                    <w:rPr>
                      <w:rFonts w:ascii="Tahoma" w:eastAsia="Times New Roman" w:hAnsi="Tahoma" w:cs="Tahoma"/>
                      <w:color w:val="000000"/>
                      <w:sz w:val="19"/>
                      <w:szCs w:val="19"/>
                      <w:lang w:eastAsia="da-DK"/>
                    </w:rPr>
                    <w:t>1</w:t>
                  </w:r>
                </w:p>
              </w:tc>
            </w:tr>
            <w:tr w:rsidR="00A720B5" w:rsidRPr="00A720B5" w14:paraId="0B653595" w14:textId="77777777">
              <w:tc>
                <w:tcPr>
                  <w:tcW w:w="0" w:type="auto"/>
                  <w:tcBorders>
                    <w:top w:val="nil"/>
                    <w:left w:val="nil"/>
                    <w:bottom w:val="nil"/>
                    <w:right w:val="nil"/>
                  </w:tcBorders>
                  <w:hideMark/>
                </w:tcPr>
                <w:p w14:paraId="0203DFAE"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c>
                <w:tcPr>
                  <w:tcW w:w="0" w:type="auto"/>
                  <w:tcBorders>
                    <w:top w:val="nil"/>
                    <w:left w:val="nil"/>
                    <w:bottom w:val="nil"/>
                    <w:right w:val="nil"/>
                  </w:tcBorders>
                  <w:hideMark/>
                </w:tcPr>
                <w:p w14:paraId="69A8CA49"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4DBE7EC5" w14:textId="77777777">
              <w:tc>
                <w:tcPr>
                  <w:tcW w:w="0" w:type="auto"/>
                  <w:tcBorders>
                    <w:top w:val="nil"/>
                    <w:left w:val="nil"/>
                    <w:bottom w:val="nil"/>
                    <w:right w:val="nil"/>
                  </w:tcBorders>
                  <w:hideMark/>
                </w:tcPr>
                <w:p w14:paraId="44C53E31"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c>
                <w:tcPr>
                  <w:tcW w:w="0" w:type="auto"/>
                  <w:tcBorders>
                    <w:top w:val="nil"/>
                    <w:left w:val="nil"/>
                    <w:bottom w:val="nil"/>
                    <w:right w:val="nil"/>
                  </w:tcBorders>
                  <w:hideMark/>
                </w:tcPr>
                <w:p w14:paraId="5DEFA5F5"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4E25AC81" w14:textId="77777777">
              <w:tc>
                <w:tcPr>
                  <w:tcW w:w="0" w:type="auto"/>
                  <w:tcBorders>
                    <w:top w:val="nil"/>
                    <w:left w:val="nil"/>
                    <w:bottom w:val="nil"/>
                    <w:right w:val="nil"/>
                  </w:tcBorders>
                  <w:hideMark/>
                </w:tcPr>
                <w:p w14:paraId="20123272"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c>
                <w:tcPr>
                  <w:tcW w:w="0" w:type="auto"/>
                  <w:tcBorders>
                    <w:top w:val="nil"/>
                    <w:left w:val="nil"/>
                    <w:bottom w:val="nil"/>
                    <w:right w:val="nil"/>
                  </w:tcBorders>
                  <w:hideMark/>
                </w:tcPr>
                <w:p w14:paraId="752601F3"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5A18D9E5" w14:textId="77777777">
              <w:tc>
                <w:tcPr>
                  <w:tcW w:w="0" w:type="auto"/>
                  <w:tcBorders>
                    <w:top w:val="nil"/>
                    <w:left w:val="nil"/>
                    <w:bottom w:val="nil"/>
                    <w:right w:val="nil"/>
                  </w:tcBorders>
                  <w:hideMark/>
                </w:tcPr>
                <w:p w14:paraId="1657B9FE"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c>
                <w:tcPr>
                  <w:tcW w:w="0" w:type="auto"/>
                  <w:tcBorders>
                    <w:top w:val="nil"/>
                    <w:left w:val="nil"/>
                    <w:bottom w:val="nil"/>
                    <w:right w:val="nil"/>
                  </w:tcBorders>
                  <w:hideMark/>
                </w:tcPr>
                <w:p w14:paraId="3E86F2AE"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59B67E8F" w14:textId="77777777">
              <w:tc>
                <w:tcPr>
                  <w:tcW w:w="0" w:type="auto"/>
                  <w:tcBorders>
                    <w:top w:val="nil"/>
                    <w:left w:val="nil"/>
                    <w:bottom w:val="nil"/>
                    <w:right w:val="nil"/>
                  </w:tcBorders>
                  <w:hideMark/>
                </w:tcPr>
                <w:p w14:paraId="066C1A7C"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c>
                <w:tcPr>
                  <w:tcW w:w="0" w:type="auto"/>
                  <w:tcBorders>
                    <w:top w:val="nil"/>
                    <w:left w:val="nil"/>
                    <w:bottom w:val="nil"/>
                    <w:right w:val="nil"/>
                  </w:tcBorders>
                  <w:hideMark/>
                </w:tcPr>
                <w:p w14:paraId="7C40B6EC"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5E5CF22A" w14:textId="77777777">
              <w:tc>
                <w:tcPr>
                  <w:tcW w:w="0" w:type="auto"/>
                  <w:tcBorders>
                    <w:top w:val="nil"/>
                    <w:left w:val="nil"/>
                    <w:bottom w:val="nil"/>
                    <w:right w:val="nil"/>
                  </w:tcBorders>
                  <w:hideMark/>
                </w:tcPr>
                <w:p w14:paraId="4922137C"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c>
                <w:tcPr>
                  <w:tcW w:w="0" w:type="auto"/>
                  <w:tcBorders>
                    <w:top w:val="nil"/>
                    <w:left w:val="nil"/>
                    <w:bottom w:val="nil"/>
                    <w:right w:val="nil"/>
                  </w:tcBorders>
                  <w:hideMark/>
                </w:tcPr>
                <w:p w14:paraId="3B52463A"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3BAAEDE7" w14:textId="77777777">
              <w:tc>
                <w:tcPr>
                  <w:tcW w:w="0" w:type="auto"/>
                  <w:tcBorders>
                    <w:top w:val="nil"/>
                    <w:left w:val="nil"/>
                    <w:bottom w:val="nil"/>
                    <w:right w:val="nil"/>
                  </w:tcBorders>
                  <w:hideMark/>
                </w:tcPr>
                <w:p w14:paraId="2EC31FF5"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18.</w:t>
                  </w:r>
                </w:p>
              </w:tc>
              <w:tc>
                <w:tcPr>
                  <w:tcW w:w="0" w:type="auto"/>
                  <w:tcBorders>
                    <w:top w:val="nil"/>
                    <w:left w:val="nil"/>
                    <w:bottom w:val="nil"/>
                    <w:right w:val="nil"/>
                  </w:tcBorders>
                  <w:hideMark/>
                </w:tcPr>
                <w:p w14:paraId="0EADC6A9"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24E6191A" w14:textId="77777777">
              <w:tc>
                <w:tcPr>
                  <w:tcW w:w="0" w:type="auto"/>
                  <w:tcBorders>
                    <w:top w:val="nil"/>
                    <w:left w:val="nil"/>
                    <w:bottom w:val="nil"/>
                    <w:right w:val="nil"/>
                  </w:tcBorders>
                  <w:hideMark/>
                </w:tcPr>
                <w:p w14:paraId="27758CB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Maksimumskapaciteten målt i kW for fartøjer med tilladelse til at fiske i et indsatsområde (kW-loft)</w:t>
                  </w:r>
                </w:p>
              </w:tc>
              <w:tc>
                <w:tcPr>
                  <w:tcW w:w="0" w:type="auto"/>
                  <w:tcBorders>
                    <w:top w:val="nil"/>
                    <w:left w:val="nil"/>
                    <w:bottom w:val="nil"/>
                    <w:right w:val="nil"/>
                  </w:tcBorders>
                  <w:hideMark/>
                </w:tcPr>
                <w:p w14:paraId="63A3FB21"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17</w:t>
                  </w:r>
                  <w:r w:rsidR="00243128">
                    <w:rPr>
                      <w:rFonts w:ascii="Tahoma" w:eastAsia="Times New Roman" w:hAnsi="Tahoma" w:cs="Tahoma"/>
                      <w:color w:val="000000"/>
                      <w:sz w:val="19"/>
                      <w:szCs w:val="19"/>
                      <w:lang w:eastAsia="da-DK"/>
                    </w:rPr>
                    <w:t>2</w:t>
                  </w:r>
                  <w:r w:rsidRPr="00A720B5">
                    <w:rPr>
                      <w:rFonts w:ascii="Tahoma" w:eastAsia="Times New Roman" w:hAnsi="Tahoma" w:cs="Tahoma"/>
                      <w:color w:val="000000"/>
                      <w:sz w:val="19"/>
                      <w:szCs w:val="19"/>
                      <w:lang w:eastAsia="da-DK"/>
                    </w:rPr>
                    <w:t>-</w:t>
                  </w:r>
                  <w:r w:rsidR="00243128" w:rsidRPr="00A720B5">
                    <w:rPr>
                      <w:rFonts w:ascii="Tahoma" w:eastAsia="Times New Roman" w:hAnsi="Tahoma" w:cs="Tahoma"/>
                      <w:color w:val="000000"/>
                      <w:sz w:val="19"/>
                      <w:szCs w:val="19"/>
                      <w:lang w:eastAsia="da-DK"/>
                    </w:rPr>
                    <w:t>17</w:t>
                  </w:r>
                  <w:r w:rsidR="00243128">
                    <w:rPr>
                      <w:rFonts w:ascii="Tahoma" w:eastAsia="Times New Roman" w:hAnsi="Tahoma" w:cs="Tahoma"/>
                      <w:color w:val="000000"/>
                      <w:sz w:val="19"/>
                      <w:szCs w:val="19"/>
                      <w:lang w:eastAsia="da-DK"/>
                    </w:rPr>
                    <w:t>3</w:t>
                  </w:r>
                </w:p>
              </w:tc>
            </w:tr>
            <w:tr w:rsidR="00A720B5" w:rsidRPr="00A720B5" w14:paraId="1BCB53A9" w14:textId="77777777">
              <w:tc>
                <w:tcPr>
                  <w:tcW w:w="0" w:type="auto"/>
                  <w:tcBorders>
                    <w:top w:val="nil"/>
                    <w:left w:val="nil"/>
                    <w:bottom w:val="nil"/>
                    <w:right w:val="nil"/>
                  </w:tcBorders>
                  <w:hideMark/>
                </w:tcPr>
                <w:p w14:paraId="2A5DB471"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c>
                <w:tcPr>
                  <w:tcW w:w="0" w:type="auto"/>
                  <w:tcBorders>
                    <w:top w:val="nil"/>
                    <w:left w:val="nil"/>
                    <w:bottom w:val="nil"/>
                    <w:right w:val="nil"/>
                  </w:tcBorders>
                  <w:hideMark/>
                </w:tcPr>
                <w:p w14:paraId="67E01D27"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1EF8055A" w14:textId="77777777">
              <w:tc>
                <w:tcPr>
                  <w:tcW w:w="0" w:type="auto"/>
                  <w:tcBorders>
                    <w:top w:val="nil"/>
                    <w:left w:val="nil"/>
                    <w:bottom w:val="nil"/>
                    <w:right w:val="nil"/>
                  </w:tcBorders>
                  <w:hideMark/>
                </w:tcPr>
                <w:p w14:paraId="625542D9"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19.</w:t>
                  </w:r>
                </w:p>
              </w:tc>
              <w:tc>
                <w:tcPr>
                  <w:tcW w:w="0" w:type="auto"/>
                  <w:tcBorders>
                    <w:top w:val="nil"/>
                    <w:left w:val="nil"/>
                    <w:bottom w:val="nil"/>
                    <w:right w:val="nil"/>
                  </w:tcBorders>
                  <w:hideMark/>
                </w:tcPr>
                <w:p w14:paraId="7BF27178"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5E98C825" w14:textId="77777777">
              <w:tc>
                <w:tcPr>
                  <w:tcW w:w="0" w:type="auto"/>
                  <w:tcBorders>
                    <w:top w:val="nil"/>
                    <w:left w:val="nil"/>
                    <w:bottom w:val="nil"/>
                    <w:right w:val="nil"/>
                  </w:tcBorders>
                  <w:hideMark/>
                </w:tcPr>
                <w:p w14:paraId="2BF211CF"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Fiskeri reguleret ved fangstkvoter</w:t>
                  </w:r>
                </w:p>
              </w:tc>
              <w:tc>
                <w:tcPr>
                  <w:tcW w:w="0" w:type="auto"/>
                  <w:tcBorders>
                    <w:top w:val="nil"/>
                    <w:left w:val="nil"/>
                    <w:bottom w:val="nil"/>
                    <w:right w:val="nil"/>
                  </w:tcBorders>
                  <w:hideMark/>
                </w:tcPr>
                <w:p w14:paraId="00A1E9F3"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17</w:t>
                  </w:r>
                  <w:r w:rsidR="00243128">
                    <w:rPr>
                      <w:rFonts w:ascii="Tahoma" w:eastAsia="Times New Roman" w:hAnsi="Tahoma" w:cs="Tahoma"/>
                      <w:color w:val="000000"/>
                      <w:sz w:val="19"/>
                      <w:szCs w:val="19"/>
                      <w:lang w:eastAsia="da-DK"/>
                    </w:rPr>
                    <w:t>4</w:t>
                  </w:r>
                </w:p>
              </w:tc>
            </w:tr>
            <w:tr w:rsidR="00A720B5" w:rsidRPr="00A720B5" w14:paraId="07912C30" w14:textId="77777777">
              <w:tc>
                <w:tcPr>
                  <w:tcW w:w="0" w:type="auto"/>
                  <w:tcBorders>
                    <w:top w:val="nil"/>
                    <w:left w:val="nil"/>
                    <w:bottom w:val="nil"/>
                    <w:right w:val="nil"/>
                  </w:tcBorders>
                  <w:hideMark/>
                </w:tcPr>
                <w:p w14:paraId="26432E7A"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c>
                <w:tcPr>
                  <w:tcW w:w="0" w:type="auto"/>
                  <w:tcBorders>
                    <w:top w:val="nil"/>
                    <w:left w:val="nil"/>
                    <w:bottom w:val="nil"/>
                    <w:right w:val="nil"/>
                  </w:tcBorders>
                  <w:hideMark/>
                </w:tcPr>
                <w:p w14:paraId="7A5AC6FF"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037D0991" w14:textId="77777777">
              <w:tc>
                <w:tcPr>
                  <w:tcW w:w="0" w:type="auto"/>
                  <w:tcBorders>
                    <w:top w:val="nil"/>
                    <w:left w:val="nil"/>
                    <w:bottom w:val="nil"/>
                    <w:right w:val="nil"/>
                  </w:tcBorders>
                  <w:hideMark/>
                </w:tcPr>
                <w:p w14:paraId="6758D12D"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20. Kvoteloft for bierhvervsfiskere</w:t>
                  </w:r>
                </w:p>
              </w:tc>
              <w:tc>
                <w:tcPr>
                  <w:tcW w:w="0" w:type="auto"/>
                  <w:tcBorders>
                    <w:top w:val="nil"/>
                    <w:left w:val="nil"/>
                    <w:bottom w:val="nil"/>
                    <w:right w:val="nil"/>
                  </w:tcBorders>
                  <w:hideMark/>
                </w:tcPr>
                <w:p w14:paraId="555D9DD6"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17</w:t>
                  </w:r>
                  <w:r w:rsidR="00243128">
                    <w:rPr>
                      <w:rFonts w:ascii="Tahoma" w:eastAsia="Times New Roman" w:hAnsi="Tahoma" w:cs="Tahoma"/>
                      <w:color w:val="000000"/>
                      <w:sz w:val="19"/>
                      <w:szCs w:val="19"/>
                      <w:lang w:eastAsia="da-DK"/>
                    </w:rPr>
                    <w:t>5</w:t>
                  </w:r>
                </w:p>
              </w:tc>
            </w:tr>
            <w:tr w:rsidR="00A720B5" w:rsidRPr="00A720B5" w14:paraId="34F9235C" w14:textId="77777777">
              <w:tc>
                <w:tcPr>
                  <w:tcW w:w="0" w:type="auto"/>
                  <w:tcBorders>
                    <w:top w:val="nil"/>
                    <w:left w:val="nil"/>
                    <w:bottom w:val="nil"/>
                    <w:right w:val="nil"/>
                  </w:tcBorders>
                  <w:hideMark/>
                </w:tcPr>
                <w:p w14:paraId="6EE4A596"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c>
                <w:tcPr>
                  <w:tcW w:w="0" w:type="auto"/>
                  <w:tcBorders>
                    <w:top w:val="nil"/>
                    <w:left w:val="nil"/>
                    <w:bottom w:val="nil"/>
                    <w:right w:val="nil"/>
                  </w:tcBorders>
                  <w:hideMark/>
                </w:tcPr>
                <w:p w14:paraId="54B1683F"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7927763E" w14:textId="77777777">
              <w:tc>
                <w:tcPr>
                  <w:tcW w:w="0" w:type="auto"/>
                  <w:tcBorders>
                    <w:top w:val="nil"/>
                    <w:left w:val="nil"/>
                    <w:bottom w:val="nil"/>
                    <w:right w:val="nil"/>
                  </w:tcBorders>
                  <w:hideMark/>
                </w:tcPr>
                <w:p w14:paraId="54CE5E8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21. Erhvervsfiskerselskaber</w:t>
                  </w:r>
                </w:p>
              </w:tc>
              <w:tc>
                <w:tcPr>
                  <w:tcW w:w="0" w:type="auto"/>
                  <w:tcBorders>
                    <w:top w:val="nil"/>
                    <w:left w:val="nil"/>
                    <w:bottom w:val="nil"/>
                    <w:right w:val="nil"/>
                  </w:tcBorders>
                  <w:hideMark/>
                </w:tcPr>
                <w:p w14:paraId="0C0D66A5"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17</w:t>
                  </w:r>
                  <w:r w:rsidR="00243128">
                    <w:rPr>
                      <w:rFonts w:ascii="Tahoma" w:eastAsia="Times New Roman" w:hAnsi="Tahoma" w:cs="Tahoma"/>
                      <w:color w:val="000000"/>
                      <w:sz w:val="19"/>
                      <w:szCs w:val="19"/>
                      <w:lang w:eastAsia="da-DK"/>
                    </w:rPr>
                    <w:t>6</w:t>
                  </w:r>
                </w:p>
              </w:tc>
            </w:tr>
            <w:tr w:rsidR="00A720B5" w:rsidRPr="00A720B5" w14:paraId="66007EA5" w14:textId="77777777">
              <w:tc>
                <w:tcPr>
                  <w:tcW w:w="0" w:type="auto"/>
                  <w:tcBorders>
                    <w:top w:val="nil"/>
                    <w:left w:val="nil"/>
                    <w:bottom w:val="nil"/>
                    <w:right w:val="nil"/>
                  </w:tcBorders>
                  <w:hideMark/>
                </w:tcPr>
                <w:p w14:paraId="79F03277"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lastRenderedPageBreak/>
                    <w:t> </w:t>
                  </w:r>
                </w:p>
              </w:tc>
              <w:tc>
                <w:tcPr>
                  <w:tcW w:w="0" w:type="auto"/>
                  <w:tcBorders>
                    <w:top w:val="nil"/>
                    <w:left w:val="nil"/>
                    <w:bottom w:val="nil"/>
                    <w:right w:val="nil"/>
                  </w:tcBorders>
                  <w:hideMark/>
                </w:tcPr>
                <w:p w14:paraId="0ECCE882"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54E1629C" w14:textId="77777777">
              <w:tc>
                <w:tcPr>
                  <w:tcW w:w="0" w:type="auto"/>
                  <w:tcBorders>
                    <w:top w:val="nil"/>
                    <w:left w:val="nil"/>
                    <w:bottom w:val="nil"/>
                    <w:right w:val="nil"/>
                  </w:tcBorders>
                  <w:hideMark/>
                </w:tcPr>
                <w:p w14:paraId="3C075B5B"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22. Kontrolbestemmelser, klageadgang, straf mv.</w:t>
                  </w:r>
                </w:p>
              </w:tc>
              <w:tc>
                <w:tcPr>
                  <w:tcW w:w="0" w:type="auto"/>
                  <w:tcBorders>
                    <w:top w:val="nil"/>
                    <w:left w:val="nil"/>
                    <w:bottom w:val="nil"/>
                    <w:right w:val="nil"/>
                  </w:tcBorders>
                  <w:hideMark/>
                </w:tcPr>
                <w:p w14:paraId="01487C9E"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16243C6A" w14:textId="77777777">
              <w:tc>
                <w:tcPr>
                  <w:tcW w:w="0" w:type="auto"/>
                  <w:tcBorders>
                    <w:top w:val="nil"/>
                    <w:left w:val="nil"/>
                    <w:bottom w:val="nil"/>
                    <w:right w:val="nil"/>
                  </w:tcBorders>
                  <w:hideMark/>
                </w:tcPr>
                <w:p w14:paraId="6590D0C4"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Kontrolbestemmelser</w:t>
                  </w:r>
                </w:p>
              </w:tc>
              <w:tc>
                <w:tcPr>
                  <w:tcW w:w="0" w:type="auto"/>
                  <w:tcBorders>
                    <w:top w:val="nil"/>
                    <w:left w:val="nil"/>
                    <w:bottom w:val="nil"/>
                    <w:right w:val="nil"/>
                  </w:tcBorders>
                  <w:hideMark/>
                </w:tcPr>
                <w:p w14:paraId="7FA5C930"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17</w:t>
                  </w:r>
                  <w:r w:rsidR="00243128">
                    <w:rPr>
                      <w:rFonts w:ascii="Tahoma" w:eastAsia="Times New Roman" w:hAnsi="Tahoma" w:cs="Tahoma"/>
                      <w:color w:val="000000"/>
                      <w:sz w:val="19"/>
                      <w:szCs w:val="19"/>
                      <w:lang w:eastAsia="da-DK"/>
                    </w:rPr>
                    <w:t>7</w:t>
                  </w:r>
                  <w:r w:rsidRPr="00A720B5">
                    <w:rPr>
                      <w:rFonts w:ascii="Tahoma" w:eastAsia="Times New Roman" w:hAnsi="Tahoma" w:cs="Tahoma"/>
                      <w:color w:val="000000"/>
                      <w:sz w:val="19"/>
                      <w:szCs w:val="19"/>
                      <w:lang w:eastAsia="da-DK"/>
                    </w:rPr>
                    <w:t>-</w:t>
                  </w:r>
                  <w:r w:rsidR="00243128" w:rsidRPr="00A720B5">
                    <w:rPr>
                      <w:rFonts w:ascii="Tahoma" w:eastAsia="Times New Roman" w:hAnsi="Tahoma" w:cs="Tahoma"/>
                      <w:color w:val="000000"/>
                      <w:sz w:val="19"/>
                      <w:szCs w:val="19"/>
                      <w:lang w:eastAsia="da-DK"/>
                    </w:rPr>
                    <w:t>1</w:t>
                  </w:r>
                  <w:r w:rsidR="00243128">
                    <w:rPr>
                      <w:rFonts w:ascii="Tahoma" w:eastAsia="Times New Roman" w:hAnsi="Tahoma" w:cs="Tahoma"/>
                      <w:color w:val="000000"/>
                      <w:sz w:val="19"/>
                      <w:szCs w:val="19"/>
                      <w:lang w:eastAsia="da-DK"/>
                    </w:rPr>
                    <w:t>80</w:t>
                  </w:r>
                </w:p>
              </w:tc>
            </w:tr>
            <w:tr w:rsidR="00A720B5" w:rsidRPr="00A720B5" w14:paraId="46B28C6B" w14:textId="77777777">
              <w:tc>
                <w:tcPr>
                  <w:tcW w:w="0" w:type="auto"/>
                  <w:tcBorders>
                    <w:top w:val="nil"/>
                    <w:left w:val="nil"/>
                    <w:bottom w:val="nil"/>
                    <w:right w:val="nil"/>
                  </w:tcBorders>
                  <w:hideMark/>
                </w:tcPr>
                <w:p w14:paraId="072E594C"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Straffebestemmelser</w:t>
                  </w:r>
                </w:p>
              </w:tc>
              <w:tc>
                <w:tcPr>
                  <w:tcW w:w="0" w:type="auto"/>
                  <w:tcBorders>
                    <w:top w:val="nil"/>
                    <w:left w:val="nil"/>
                    <w:bottom w:val="nil"/>
                    <w:right w:val="nil"/>
                  </w:tcBorders>
                  <w:hideMark/>
                </w:tcPr>
                <w:p w14:paraId="18246139"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18</w:t>
                  </w:r>
                  <w:r w:rsidR="00243128">
                    <w:rPr>
                      <w:rFonts w:ascii="Tahoma" w:eastAsia="Times New Roman" w:hAnsi="Tahoma" w:cs="Tahoma"/>
                      <w:color w:val="000000"/>
                      <w:sz w:val="19"/>
                      <w:szCs w:val="19"/>
                      <w:lang w:eastAsia="da-DK"/>
                    </w:rPr>
                    <w:t>1</w:t>
                  </w:r>
                </w:p>
              </w:tc>
            </w:tr>
            <w:tr w:rsidR="00A720B5" w:rsidRPr="00A720B5" w14:paraId="5A336A27" w14:textId="77777777">
              <w:tc>
                <w:tcPr>
                  <w:tcW w:w="0" w:type="auto"/>
                  <w:tcBorders>
                    <w:top w:val="nil"/>
                    <w:left w:val="nil"/>
                    <w:bottom w:val="nil"/>
                    <w:right w:val="nil"/>
                  </w:tcBorders>
                  <w:hideMark/>
                </w:tcPr>
                <w:p w14:paraId="4AC1AE00"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Ikrafttrædelsesbestemmelser</w:t>
                  </w:r>
                </w:p>
              </w:tc>
              <w:tc>
                <w:tcPr>
                  <w:tcW w:w="0" w:type="auto"/>
                  <w:tcBorders>
                    <w:top w:val="nil"/>
                    <w:left w:val="nil"/>
                    <w:bottom w:val="nil"/>
                    <w:right w:val="nil"/>
                  </w:tcBorders>
                  <w:hideMark/>
                </w:tcPr>
                <w:p w14:paraId="033D1AA2"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18</w:t>
                  </w:r>
                  <w:r w:rsidR="00243128">
                    <w:rPr>
                      <w:rFonts w:ascii="Tahoma" w:eastAsia="Times New Roman" w:hAnsi="Tahoma" w:cs="Tahoma"/>
                      <w:color w:val="000000"/>
                      <w:sz w:val="19"/>
                      <w:szCs w:val="19"/>
                      <w:lang w:eastAsia="da-DK"/>
                    </w:rPr>
                    <w:t>2</w:t>
                  </w:r>
                </w:p>
              </w:tc>
            </w:tr>
            <w:tr w:rsidR="00A720B5" w:rsidRPr="00A720B5" w14:paraId="22D95BA9" w14:textId="77777777">
              <w:tc>
                <w:tcPr>
                  <w:tcW w:w="0" w:type="auto"/>
                  <w:tcBorders>
                    <w:top w:val="nil"/>
                    <w:left w:val="nil"/>
                    <w:bottom w:val="nil"/>
                    <w:right w:val="nil"/>
                  </w:tcBorders>
                  <w:hideMark/>
                </w:tcPr>
                <w:p w14:paraId="017C47F2"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c>
                <w:tcPr>
                  <w:tcW w:w="0" w:type="auto"/>
                  <w:tcBorders>
                    <w:top w:val="nil"/>
                    <w:left w:val="nil"/>
                    <w:bottom w:val="nil"/>
                    <w:right w:val="nil"/>
                  </w:tcBorders>
                  <w:hideMark/>
                </w:tcPr>
                <w:p w14:paraId="17E0B701"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1B41DC78" w14:textId="77777777">
              <w:tc>
                <w:tcPr>
                  <w:tcW w:w="0" w:type="auto"/>
                  <w:tcBorders>
                    <w:top w:val="nil"/>
                    <w:left w:val="nil"/>
                    <w:bottom w:val="nil"/>
                    <w:right w:val="nil"/>
                  </w:tcBorders>
                  <w:hideMark/>
                </w:tcPr>
                <w:p w14:paraId="079E2D84"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c>
                <w:tcPr>
                  <w:tcW w:w="0" w:type="auto"/>
                  <w:tcBorders>
                    <w:top w:val="nil"/>
                    <w:left w:val="nil"/>
                    <w:bottom w:val="nil"/>
                    <w:right w:val="nil"/>
                  </w:tcBorders>
                  <w:hideMark/>
                </w:tcPr>
                <w:p w14:paraId="5A44C4E1"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7082A261" w14:textId="77777777">
              <w:tc>
                <w:tcPr>
                  <w:tcW w:w="0" w:type="auto"/>
                  <w:tcBorders>
                    <w:top w:val="nil"/>
                    <w:left w:val="nil"/>
                    <w:bottom w:val="nil"/>
                    <w:right w:val="nil"/>
                  </w:tcBorders>
                  <w:hideMark/>
                </w:tcPr>
                <w:p w14:paraId="48B3B8F7"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Bilag 1:</w:t>
                  </w:r>
                </w:p>
              </w:tc>
              <w:tc>
                <w:tcPr>
                  <w:tcW w:w="0" w:type="auto"/>
                  <w:tcBorders>
                    <w:top w:val="nil"/>
                    <w:left w:val="nil"/>
                    <w:bottom w:val="nil"/>
                    <w:right w:val="nil"/>
                  </w:tcBorders>
                  <w:hideMark/>
                </w:tcPr>
                <w:p w14:paraId="31CBBF9C"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Farvande i Nordsøen, Den Engelske Kanal, Skagerrak, Kattegat samt Østersøen og Bælterne med ICES-underområder</w:t>
                  </w:r>
                </w:p>
              </w:tc>
            </w:tr>
            <w:tr w:rsidR="00A720B5" w:rsidRPr="00A720B5" w14:paraId="6124E435" w14:textId="77777777">
              <w:tc>
                <w:tcPr>
                  <w:tcW w:w="0" w:type="auto"/>
                  <w:tcBorders>
                    <w:top w:val="nil"/>
                    <w:left w:val="nil"/>
                    <w:bottom w:val="nil"/>
                    <w:right w:val="nil"/>
                  </w:tcBorders>
                  <w:hideMark/>
                </w:tcPr>
                <w:p w14:paraId="5E9C53DB"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Bilag 2:</w:t>
                  </w:r>
                </w:p>
              </w:tc>
              <w:tc>
                <w:tcPr>
                  <w:tcW w:w="0" w:type="auto"/>
                  <w:tcBorders>
                    <w:top w:val="nil"/>
                    <w:left w:val="nil"/>
                    <w:bottom w:val="nil"/>
                    <w:right w:val="nil"/>
                  </w:tcBorders>
                  <w:hideMark/>
                </w:tcPr>
                <w:p w14:paraId="2E49D2B3"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Ansøgning om og afmelding af tilladelse</w:t>
                  </w:r>
                </w:p>
              </w:tc>
            </w:tr>
            <w:tr w:rsidR="00A720B5" w:rsidRPr="00A720B5" w14:paraId="48837B72" w14:textId="77777777">
              <w:tc>
                <w:tcPr>
                  <w:tcW w:w="0" w:type="auto"/>
                  <w:tcBorders>
                    <w:top w:val="nil"/>
                    <w:left w:val="nil"/>
                    <w:bottom w:val="nil"/>
                    <w:right w:val="nil"/>
                  </w:tcBorders>
                  <w:hideMark/>
                </w:tcPr>
                <w:p w14:paraId="5F53B485"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Bilag 3:</w:t>
                  </w:r>
                </w:p>
              </w:tc>
              <w:tc>
                <w:tcPr>
                  <w:tcW w:w="0" w:type="auto"/>
                  <w:tcBorders>
                    <w:top w:val="nil"/>
                    <w:left w:val="nil"/>
                    <w:bottom w:val="nil"/>
                    <w:right w:val="nil"/>
                  </w:tcBorders>
                  <w:hideMark/>
                </w:tcPr>
                <w:p w14:paraId="2941486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Tilladelser</w:t>
                  </w:r>
                </w:p>
              </w:tc>
            </w:tr>
            <w:tr w:rsidR="00A720B5" w:rsidRPr="00A720B5" w14:paraId="232A9D8B" w14:textId="77777777">
              <w:tc>
                <w:tcPr>
                  <w:tcW w:w="0" w:type="auto"/>
                  <w:tcBorders>
                    <w:top w:val="nil"/>
                    <w:left w:val="nil"/>
                    <w:bottom w:val="nil"/>
                    <w:right w:val="nil"/>
                  </w:tcBorders>
                  <w:hideMark/>
                </w:tcPr>
                <w:p w14:paraId="7723B10F"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Bilag 4:</w:t>
                  </w:r>
                </w:p>
              </w:tc>
              <w:tc>
                <w:tcPr>
                  <w:tcW w:w="0" w:type="auto"/>
                  <w:tcBorders>
                    <w:top w:val="nil"/>
                    <w:left w:val="nil"/>
                    <w:bottom w:val="nil"/>
                    <w:right w:val="nil"/>
                  </w:tcBorders>
                  <w:hideMark/>
                </w:tcPr>
                <w:p w14:paraId="2F4C74D3"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Omregningsfaktorer ved opgørelse af mængder</w:t>
                  </w:r>
                </w:p>
              </w:tc>
            </w:tr>
            <w:tr w:rsidR="00A720B5" w:rsidRPr="00A720B5" w14:paraId="624B1CE6" w14:textId="77777777">
              <w:tc>
                <w:tcPr>
                  <w:tcW w:w="0" w:type="auto"/>
                  <w:tcBorders>
                    <w:top w:val="nil"/>
                    <w:left w:val="nil"/>
                    <w:bottom w:val="nil"/>
                    <w:right w:val="nil"/>
                  </w:tcBorders>
                  <w:hideMark/>
                </w:tcPr>
                <w:p w14:paraId="34EA9DA3"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Bilag 5a:</w:t>
                  </w:r>
                </w:p>
              </w:tc>
              <w:tc>
                <w:tcPr>
                  <w:tcW w:w="0" w:type="auto"/>
                  <w:tcBorders>
                    <w:top w:val="nil"/>
                    <w:left w:val="nil"/>
                    <w:bottom w:val="nil"/>
                    <w:right w:val="nil"/>
                  </w:tcBorders>
                  <w:hideMark/>
                </w:tcPr>
                <w:p w14:paraId="27AE3C4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Anmeldelse af ankomst og losning</w:t>
                  </w:r>
                </w:p>
              </w:tc>
            </w:tr>
            <w:tr w:rsidR="00A720B5" w:rsidRPr="00A720B5" w14:paraId="2ABB32B7" w14:textId="77777777">
              <w:tc>
                <w:tcPr>
                  <w:tcW w:w="0" w:type="auto"/>
                  <w:tcBorders>
                    <w:top w:val="nil"/>
                    <w:left w:val="nil"/>
                    <w:bottom w:val="nil"/>
                    <w:right w:val="nil"/>
                  </w:tcBorders>
                  <w:hideMark/>
                </w:tcPr>
                <w:p w14:paraId="76A08ABA"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Bilag 5b:</w:t>
                  </w:r>
                </w:p>
              </w:tc>
              <w:tc>
                <w:tcPr>
                  <w:tcW w:w="0" w:type="auto"/>
                  <w:tcBorders>
                    <w:top w:val="nil"/>
                    <w:left w:val="nil"/>
                    <w:bottom w:val="nil"/>
                    <w:right w:val="nil"/>
                  </w:tcBorders>
                  <w:hideMark/>
                </w:tcPr>
                <w:p w14:paraId="07F70659"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Anmeldelse ved ind- og udsejling af farvand</w:t>
                  </w:r>
                </w:p>
              </w:tc>
            </w:tr>
            <w:tr w:rsidR="00A720B5" w:rsidRPr="00A720B5" w14:paraId="42C6BCDB" w14:textId="77777777">
              <w:tc>
                <w:tcPr>
                  <w:tcW w:w="0" w:type="auto"/>
                  <w:tcBorders>
                    <w:top w:val="nil"/>
                    <w:left w:val="nil"/>
                    <w:bottom w:val="nil"/>
                    <w:right w:val="nil"/>
                  </w:tcBorders>
                  <w:hideMark/>
                </w:tcPr>
                <w:p w14:paraId="6A955AAA"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Bilag 6:</w:t>
                  </w:r>
                </w:p>
              </w:tc>
              <w:tc>
                <w:tcPr>
                  <w:tcW w:w="0" w:type="auto"/>
                  <w:tcBorders>
                    <w:top w:val="nil"/>
                    <w:left w:val="nil"/>
                    <w:bottom w:val="nil"/>
                    <w:right w:val="nil"/>
                  </w:tcBorders>
                  <w:hideMark/>
                </w:tcPr>
                <w:p w14:paraId="7EC410D5"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Udsendelse af meddelelser om ændrede regler og vilkår for fiskeriet</w:t>
                  </w:r>
                </w:p>
              </w:tc>
            </w:tr>
            <w:tr w:rsidR="00A720B5" w:rsidRPr="00A720B5" w14:paraId="367BA0F5" w14:textId="77777777">
              <w:tc>
                <w:tcPr>
                  <w:tcW w:w="0" w:type="auto"/>
                  <w:tcBorders>
                    <w:top w:val="nil"/>
                    <w:left w:val="nil"/>
                    <w:bottom w:val="nil"/>
                    <w:right w:val="nil"/>
                  </w:tcBorders>
                  <w:hideMark/>
                </w:tcPr>
                <w:p w14:paraId="5D47F29A"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Bilag 7:</w:t>
                  </w:r>
                </w:p>
              </w:tc>
              <w:tc>
                <w:tcPr>
                  <w:tcW w:w="0" w:type="auto"/>
                  <w:tcBorders>
                    <w:top w:val="nil"/>
                    <w:left w:val="nil"/>
                    <w:bottom w:val="nil"/>
                    <w:right w:val="nil"/>
                  </w:tcBorders>
                  <w:hideMark/>
                </w:tcPr>
                <w:p w14:paraId="2C32DE01"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Oplysninger til Fiskeristyrelsen i forbindelse med overdragelse af IOK-andele og årsmængder.</w:t>
                  </w:r>
                </w:p>
              </w:tc>
            </w:tr>
            <w:tr w:rsidR="00A720B5" w:rsidRPr="00A720B5" w14:paraId="066E2C6D" w14:textId="77777777">
              <w:tc>
                <w:tcPr>
                  <w:tcW w:w="0" w:type="auto"/>
                  <w:tcBorders>
                    <w:top w:val="nil"/>
                    <w:left w:val="nil"/>
                    <w:bottom w:val="nil"/>
                    <w:right w:val="nil"/>
                  </w:tcBorders>
                  <w:hideMark/>
                </w:tcPr>
                <w:p w14:paraId="3FDAB39E"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Bilag 8:</w:t>
                  </w:r>
                </w:p>
              </w:tc>
              <w:tc>
                <w:tcPr>
                  <w:tcW w:w="0" w:type="auto"/>
                  <w:tcBorders>
                    <w:top w:val="nil"/>
                    <w:left w:val="nil"/>
                    <w:bottom w:val="nil"/>
                    <w:right w:val="nil"/>
                  </w:tcBorders>
                  <w:hideMark/>
                </w:tcPr>
                <w:p w14:paraId="44297B5B"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Oplysninger til Fiskeristyrelsen i forbindelse med overdragelse af FKA og årsmængder for visse arter.</w:t>
                  </w:r>
                </w:p>
              </w:tc>
            </w:tr>
            <w:tr w:rsidR="00A720B5" w:rsidRPr="00A720B5" w14:paraId="1647F884" w14:textId="77777777">
              <w:tc>
                <w:tcPr>
                  <w:tcW w:w="0" w:type="auto"/>
                  <w:tcBorders>
                    <w:top w:val="nil"/>
                    <w:left w:val="nil"/>
                    <w:bottom w:val="nil"/>
                    <w:right w:val="nil"/>
                  </w:tcBorders>
                  <w:hideMark/>
                </w:tcPr>
                <w:p w14:paraId="4BAB0752"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Bilag 9:</w:t>
                  </w:r>
                </w:p>
              </w:tc>
              <w:tc>
                <w:tcPr>
                  <w:tcW w:w="0" w:type="auto"/>
                  <w:tcBorders>
                    <w:top w:val="nil"/>
                    <w:left w:val="nil"/>
                    <w:bottom w:val="nil"/>
                    <w:right w:val="nil"/>
                  </w:tcBorders>
                  <w:hideMark/>
                </w:tcPr>
                <w:p w14:paraId="7B44B7B1"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Landinger af torsk og kulmule over en vis mængde i udpegede havne.</w:t>
                  </w:r>
                </w:p>
              </w:tc>
            </w:tr>
            <w:tr w:rsidR="00A720B5" w:rsidRPr="00A720B5" w14:paraId="3295DCAE" w14:textId="77777777">
              <w:tc>
                <w:tcPr>
                  <w:tcW w:w="0" w:type="auto"/>
                  <w:tcBorders>
                    <w:top w:val="nil"/>
                    <w:left w:val="nil"/>
                    <w:bottom w:val="nil"/>
                    <w:right w:val="nil"/>
                  </w:tcBorders>
                  <w:hideMark/>
                </w:tcPr>
                <w:p w14:paraId="62159321"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Bilag 10:</w:t>
                  </w:r>
                </w:p>
              </w:tc>
              <w:tc>
                <w:tcPr>
                  <w:tcW w:w="0" w:type="auto"/>
                  <w:tcBorders>
                    <w:top w:val="nil"/>
                    <w:left w:val="nil"/>
                    <w:bottom w:val="nil"/>
                    <w:right w:val="nil"/>
                  </w:tcBorders>
                  <w:hideMark/>
                </w:tcPr>
                <w:p w14:paraId="70BA352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Liste over dybhavsarter</w:t>
                  </w:r>
                </w:p>
              </w:tc>
            </w:tr>
            <w:tr w:rsidR="00A720B5" w:rsidRPr="00A720B5" w14:paraId="730B981A" w14:textId="77777777">
              <w:tc>
                <w:tcPr>
                  <w:tcW w:w="0" w:type="auto"/>
                  <w:tcBorders>
                    <w:top w:val="nil"/>
                    <w:left w:val="nil"/>
                    <w:bottom w:val="nil"/>
                    <w:right w:val="nil"/>
                  </w:tcBorders>
                  <w:hideMark/>
                </w:tcPr>
                <w:p w14:paraId="3A3FCC03"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c>
                <w:tcPr>
                  <w:tcW w:w="0" w:type="auto"/>
                  <w:tcBorders>
                    <w:top w:val="nil"/>
                    <w:left w:val="nil"/>
                    <w:bottom w:val="nil"/>
                    <w:right w:val="nil"/>
                  </w:tcBorders>
                  <w:hideMark/>
                </w:tcPr>
                <w:p w14:paraId="3C826FE6"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4C37B80F" w14:textId="77777777">
              <w:tc>
                <w:tcPr>
                  <w:tcW w:w="0" w:type="auto"/>
                  <w:tcBorders>
                    <w:top w:val="nil"/>
                    <w:left w:val="nil"/>
                    <w:bottom w:val="nil"/>
                    <w:right w:val="nil"/>
                  </w:tcBorders>
                  <w:hideMark/>
                </w:tcPr>
                <w:p w14:paraId="1ED71D93"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c>
                <w:tcPr>
                  <w:tcW w:w="0" w:type="auto"/>
                  <w:tcBorders>
                    <w:top w:val="nil"/>
                    <w:left w:val="nil"/>
                    <w:bottom w:val="nil"/>
                    <w:right w:val="nil"/>
                  </w:tcBorders>
                  <w:hideMark/>
                </w:tcPr>
                <w:p w14:paraId="3D965B42"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75F7BB83" w14:textId="77777777">
              <w:tc>
                <w:tcPr>
                  <w:tcW w:w="0" w:type="auto"/>
                  <w:tcBorders>
                    <w:top w:val="nil"/>
                    <w:left w:val="nil"/>
                    <w:bottom w:val="nil"/>
                    <w:right w:val="nil"/>
                  </w:tcBorders>
                  <w:hideMark/>
                </w:tcPr>
                <w:p w14:paraId="109D036D"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Bilag 11:</w:t>
                  </w:r>
                </w:p>
              </w:tc>
              <w:tc>
                <w:tcPr>
                  <w:tcW w:w="0" w:type="auto"/>
                  <w:tcBorders>
                    <w:top w:val="nil"/>
                    <w:left w:val="nil"/>
                    <w:bottom w:val="nil"/>
                    <w:right w:val="nil"/>
                  </w:tcBorders>
                  <w:hideMark/>
                </w:tcPr>
                <w:p w14:paraId="72991641"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Fiskeri med trawl og/eller andet slæbende redskab i Kattegat</w:t>
                  </w:r>
                </w:p>
              </w:tc>
            </w:tr>
            <w:tr w:rsidR="00A720B5" w:rsidRPr="00A720B5" w14:paraId="291A37A2" w14:textId="77777777">
              <w:tc>
                <w:tcPr>
                  <w:tcW w:w="0" w:type="auto"/>
                  <w:tcBorders>
                    <w:top w:val="nil"/>
                    <w:left w:val="nil"/>
                    <w:bottom w:val="nil"/>
                    <w:right w:val="nil"/>
                  </w:tcBorders>
                  <w:hideMark/>
                </w:tcPr>
                <w:p w14:paraId="3BE19331"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Bilag 12:</w:t>
                  </w:r>
                </w:p>
              </w:tc>
              <w:tc>
                <w:tcPr>
                  <w:tcW w:w="0" w:type="auto"/>
                  <w:tcBorders>
                    <w:top w:val="nil"/>
                    <w:left w:val="nil"/>
                    <w:bottom w:val="nil"/>
                    <w:right w:val="nil"/>
                  </w:tcBorders>
                  <w:hideMark/>
                </w:tcPr>
                <w:p w14:paraId="57D8895A"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Krav til de selektive fangstposer, der skal anvendes, når der fiskes med trawl og/eller andet slæbende redskab i Kattegat med en maskestørrelse på 90 mm og der over, jf. § 35, stk. 2.</w:t>
                  </w:r>
                </w:p>
              </w:tc>
            </w:tr>
            <w:tr w:rsidR="00A720B5" w:rsidRPr="00A720B5" w14:paraId="7BE7494F" w14:textId="77777777">
              <w:tc>
                <w:tcPr>
                  <w:tcW w:w="0" w:type="auto"/>
                  <w:tcBorders>
                    <w:top w:val="nil"/>
                    <w:left w:val="nil"/>
                    <w:bottom w:val="nil"/>
                    <w:right w:val="nil"/>
                  </w:tcBorders>
                  <w:hideMark/>
                </w:tcPr>
                <w:p w14:paraId="6DD517F1"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Bilag 13:</w:t>
                  </w:r>
                </w:p>
              </w:tc>
              <w:tc>
                <w:tcPr>
                  <w:tcW w:w="0" w:type="auto"/>
                  <w:tcBorders>
                    <w:top w:val="nil"/>
                    <w:left w:val="nil"/>
                    <w:bottom w:val="nil"/>
                    <w:right w:val="nil"/>
                  </w:tcBorders>
                  <w:hideMark/>
                </w:tcPr>
                <w:p w14:paraId="23046D71"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Krav til de selektive fangstposer, der skal anvendes, når der fiskes med trawl og/eller andet slæbende redskab i Skagerrak, jf. § 34, stk. 2</w:t>
                  </w:r>
                </w:p>
              </w:tc>
            </w:tr>
            <w:tr w:rsidR="00A720B5" w:rsidRPr="00A720B5" w14:paraId="2B57425D" w14:textId="77777777">
              <w:tc>
                <w:tcPr>
                  <w:tcW w:w="0" w:type="auto"/>
                  <w:tcBorders>
                    <w:top w:val="nil"/>
                    <w:left w:val="nil"/>
                    <w:bottom w:val="nil"/>
                    <w:right w:val="nil"/>
                  </w:tcBorders>
                  <w:hideMark/>
                </w:tcPr>
                <w:p w14:paraId="72F463EB"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Bilag 14:</w:t>
                  </w:r>
                </w:p>
              </w:tc>
              <w:tc>
                <w:tcPr>
                  <w:tcW w:w="0" w:type="auto"/>
                  <w:tcBorders>
                    <w:top w:val="nil"/>
                    <w:left w:val="nil"/>
                    <w:bottom w:val="nil"/>
                    <w:right w:val="nil"/>
                  </w:tcBorders>
                  <w:hideMark/>
                </w:tcPr>
                <w:p w14:paraId="24AA10E7"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Maksimale satser for ejerandele og kvoteandele jf. § </w:t>
                  </w:r>
                  <w:r w:rsidR="00243128" w:rsidRPr="00A720B5">
                    <w:rPr>
                      <w:rFonts w:ascii="Tahoma" w:eastAsia="Times New Roman" w:hAnsi="Tahoma" w:cs="Tahoma"/>
                      <w:color w:val="000000"/>
                      <w:sz w:val="19"/>
                      <w:szCs w:val="19"/>
                      <w:lang w:eastAsia="da-DK"/>
                    </w:rPr>
                    <w:t>8</w:t>
                  </w:r>
                  <w:r w:rsidR="00243128">
                    <w:rPr>
                      <w:rFonts w:ascii="Tahoma" w:eastAsia="Times New Roman" w:hAnsi="Tahoma" w:cs="Tahoma"/>
                      <w:color w:val="000000"/>
                      <w:sz w:val="19"/>
                      <w:szCs w:val="19"/>
                      <w:lang w:eastAsia="da-DK"/>
                    </w:rPr>
                    <w:t>7</w:t>
                  </w:r>
                  <w:r w:rsidR="00243128" w:rsidRPr="00A720B5">
                    <w:rPr>
                      <w:rFonts w:ascii="Tahoma" w:eastAsia="Times New Roman" w:hAnsi="Tahoma" w:cs="Tahoma"/>
                      <w:color w:val="000000"/>
                      <w:sz w:val="19"/>
                      <w:szCs w:val="19"/>
                      <w:lang w:eastAsia="da-DK"/>
                    </w:rPr>
                    <w:t xml:space="preserve"> </w:t>
                  </w:r>
                  <w:r w:rsidRPr="00A720B5">
                    <w:rPr>
                      <w:rFonts w:ascii="Tahoma" w:eastAsia="Times New Roman" w:hAnsi="Tahoma" w:cs="Tahoma"/>
                      <w:color w:val="000000"/>
                      <w:sz w:val="19"/>
                      <w:szCs w:val="19"/>
                      <w:lang w:eastAsia="da-DK"/>
                    </w:rPr>
                    <w:t xml:space="preserve">og </w:t>
                  </w:r>
                  <w:r w:rsidR="00243128">
                    <w:rPr>
                      <w:rFonts w:ascii="Tahoma" w:eastAsia="Times New Roman" w:hAnsi="Tahoma" w:cs="Tahoma"/>
                      <w:color w:val="000000"/>
                      <w:sz w:val="19"/>
                      <w:szCs w:val="19"/>
                      <w:lang w:eastAsia="da-DK"/>
                    </w:rPr>
                    <w:t>§</w:t>
                  </w:r>
                  <w:r w:rsidR="00243128" w:rsidRPr="00A720B5">
                    <w:rPr>
                      <w:rFonts w:ascii="Tahoma" w:eastAsia="Times New Roman" w:hAnsi="Tahoma" w:cs="Tahoma"/>
                      <w:color w:val="000000"/>
                      <w:sz w:val="19"/>
                      <w:szCs w:val="19"/>
                      <w:lang w:eastAsia="da-DK"/>
                    </w:rPr>
                    <w:t xml:space="preserve"> 9</w:t>
                  </w:r>
                  <w:r w:rsidR="00243128">
                    <w:rPr>
                      <w:rFonts w:ascii="Tahoma" w:eastAsia="Times New Roman" w:hAnsi="Tahoma" w:cs="Tahoma"/>
                      <w:color w:val="000000"/>
                      <w:sz w:val="19"/>
                      <w:szCs w:val="19"/>
                      <w:lang w:eastAsia="da-DK"/>
                    </w:rPr>
                    <w:t>1</w:t>
                  </w:r>
                </w:p>
              </w:tc>
            </w:tr>
            <w:tr w:rsidR="00A720B5" w:rsidRPr="00A720B5" w14:paraId="2E60A3CB" w14:textId="77777777">
              <w:tc>
                <w:tcPr>
                  <w:tcW w:w="0" w:type="auto"/>
                  <w:tcBorders>
                    <w:top w:val="nil"/>
                    <w:left w:val="nil"/>
                    <w:bottom w:val="nil"/>
                    <w:right w:val="nil"/>
                  </w:tcBorders>
                  <w:hideMark/>
                </w:tcPr>
                <w:p w14:paraId="4D99B87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Bilag 15:</w:t>
                  </w:r>
                </w:p>
              </w:tc>
              <w:tc>
                <w:tcPr>
                  <w:tcW w:w="0" w:type="auto"/>
                  <w:tcBorders>
                    <w:top w:val="nil"/>
                    <w:left w:val="nil"/>
                    <w:bottom w:val="nil"/>
                    <w:right w:val="nil"/>
                  </w:tcBorders>
                  <w:hideMark/>
                </w:tcPr>
                <w:p w14:paraId="1D465612"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Liste over redskaber, som udløser op til 125 % i yderligere tildeling af årsmænde (i kilo) pr. kvoteandel fra flidspuljen, hvis et fartøj fisker udelukkende med disse redskaber, jf. § </w:t>
                  </w:r>
                  <w:r w:rsidR="00243128" w:rsidRPr="00A720B5">
                    <w:rPr>
                      <w:rFonts w:ascii="Tahoma" w:eastAsia="Times New Roman" w:hAnsi="Tahoma" w:cs="Tahoma"/>
                      <w:color w:val="000000"/>
                      <w:sz w:val="19"/>
                      <w:szCs w:val="19"/>
                      <w:lang w:eastAsia="da-DK"/>
                    </w:rPr>
                    <w:t>7</w:t>
                  </w:r>
                  <w:r w:rsidR="00243128">
                    <w:rPr>
                      <w:rFonts w:ascii="Tahoma" w:eastAsia="Times New Roman" w:hAnsi="Tahoma" w:cs="Tahoma"/>
                      <w:color w:val="000000"/>
                      <w:sz w:val="19"/>
                      <w:szCs w:val="19"/>
                      <w:lang w:eastAsia="da-DK"/>
                    </w:rPr>
                    <w:t>2</w:t>
                  </w:r>
                </w:p>
              </w:tc>
            </w:tr>
            <w:tr w:rsidR="00A720B5" w:rsidRPr="00A720B5" w14:paraId="139A9F13" w14:textId="77777777">
              <w:tc>
                <w:tcPr>
                  <w:tcW w:w="0" w:type="auto"/>
                  <w:tcBorders>
                    <w:top w:val="nil"/>
                    <w:left w:val="nil"/>
                    <w:bottom w:val="nil"/>
                    <w:right w:val="nil"/>
                  </w:tcBorders>
                  <w:hideMark/>
                </w:tcPr>
                <w:p w14:paraId="4C785F83"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Bilag 16:</w:t>
                  </w:r>
                </w:p>
              </w:tc>
              <w:tc>
                <w:tcPr>
                  <w:tcW w:w="0" w:type="auto"/>
                  <w:tcBorders>
                    <w:top w:val="nil"/>
                    <w:left w:val="nil"/>
                    <w:bottom w:val="nil"/>
                    <w:right w:val="nil"/>
                  </w:tcBorders>
                  <w:hideMark/>
                </w:tcPr>
                <w:p w14:paraId="40F50A5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Længdekategorier for fartøjer</w:t>
                  </w:r>
                </w:p>
              </w:tc>
            </w:tr>
            <w:tr w:rsidR="00A720B5" w:rsidRPr="00A720B5" w14:paraId="2D5C0C2D" w14:textId="77777777">
              <w:tc>
                <w:tcPr>
                  <w:tcW w:w="0" w:type="auto"/>
                  <w:tcBorders>
                    <w:top w:val="nil"/>
                    <w:left w:val="nil"/>
                    <w:bottom w:val="nil"/>
                    <w:right w:val="nil"/>
                  </w:tcBorders>
                  <w:hideMark/>
                </w:tcPr>
                <w:p w14:paraId="2DD54BDC"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Bilag </w:t>
                  </w:r>
                  <w:r w:rsidR="00243128" w:rsidRPr="00A720B5">
                    <w:rPr>
                      <w:rFonts w:ascii="Tahoma" w:eastAsia="Times New Roman" w:hAnsi="Tahoma" w:cs="Tahoma"/>
                      <w:color w:val="000000"/>
                      <w:sz w:val="19"/>
                      <w:szCs w:val="19"/>
                      <w:lang w:eastAsia="da-DK"/>
                    </w:rPr>
                    <w:t>1</w:t>
                  </w:r>
                  <w:r w:rsidR="00243128">
                    <w:rPr>
                      <w:rFonts w:ascii="Tahoma" w:eastAsia="Times New Roman" w:hAnsi="Tahoma" w:cs="Tahoma"/>
                      <w:color w:val="000000"/>
                      <w:sz w:val="19"/>
                      <w:szCs w:val="19"/>
                      <w:lang w:eastAsia="da-DK"/>
                    </w:rPr>
                    <w:t>7</w:t>
                  </w:r>
                  <w:r w:rsidRPr="00A720B5">
                    <w:rPr>
                      <w:rFonts w:ascii="Tahoma" w:eastAsia="Times New Roman" w:hAnsi="Tahoma" w:cs="Tahoma"/>
                      <w:color w:val="000000"/>
                      <w:sz w:val="19"/>
                      <w:szCs w:val="19"/>
                      <w:lang w:eastAsia="da-DK"/>
                    </w:rPr>
                    <w:t>:</w:t>
                  </w:r>
                </w:p>
              </w:tc>
              <w:tc>
                <w:tcPr>
                  <w:tcW w:w="0" w:type="auto"/>
                  <w:tcBorders>
                    <w:top w:val="nil"/>
                    <w:left w:val="nil"/>
                    <w:bottom w:val="nil"/>
                    <w:right w:val="nil"/>
                  </w:tcBorders>
                  <w:hideMark/>
                </w:tcPr>
                <w:p w14:paraId="6ACBF3FC"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Indholdsfortegnelse</w:t>
                  </w:r>
                </w:p>
              </w:tc>
            </w:tr>
          </w:tbl>
          <w:p w14:paraId="3F4BD71D" w14:textId="77777777" w:rsidR="00A720B5" w:rsidRPr="00A720B5" w:rsidRDefault="00A720B5" w:rsidP="00A720B5">
            <w:pPr>
              <w:spacing w:before="200" w:after="200" w:line="240" w:lineRule="auto"/>
              <w:rPr>
                <w:rFonts w:ascii="Times New Roman" w:eastAsia="Times New Roman" w:hAnsi="Times New Roman" w:cs="Times New Roman"/>
                <w:sz w:val="19"/>
                <w:szCs w:val="19"/>
                <w:lang w:eastAsia="da-DK"/>
              </w:rPr>
            </w:pPr>
          </w:p>
        </w:tc>
      </w:tr>
    </w:tbl>
    <w:p w14:paraId="18D638FD" w14:textId="77777777" w:rsidR="00361138" w:rsidRPr="008859C7" w:rsidRDefault="00361138">
      <w:pPr>
        <w:rPr>
          <w:rFonts w:ascii="Verdana" w:hAnsi="Verdana"/>
          <w:sz w:val="20"/>
          <w:szCs w:val="20"/>
        </w:rPr>
      </w:pPr>
    </w:p>
    <w:sectPr w:rsidR="00361138" w:rsidRPr="008859C7">
      <w:headerReference w:type="even" r:id="rId20"/>
      <w:headerReference w:type="default" r:id="rId21"/>
      <w:footerReference w:type="even" r:id="rId22"/>
      <w:footerReference w:type="default" r:id="rId23"/>
      <w:headerReference w:type="first" r:id="rId24"/>
      <w:footerReference w:type="first" r:id="rId25"/>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DDB1F9" w14:textId="77777777" w:rsidR="00167B58" w:rsidRDefault="00167B58" w:rsidP="00A720B5">
      <w:pPr>
        <w:spacing w:line="240" w:lineRule="auto"/>
      </w:pPr>
      <w:r>
        <w:separator/>
      </w:r>
    </w:p>
  </w:endnote>
  <w:endnote w:type="continuationSeparator" w:id="0">
    <w:p w14:paraId="3F50870B" w14:textId="77777777" w:rsidR="00167B58" w:rsidRDefault="00167B58" w:rsidP="00A720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14F05B" w14:textId="77777777" w:rsidR="00F61EAB" w:rsidRDefault="00F61EAB">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C3D6B4" w14:textId="77777777" w:rsidR="00F61EAB" w:rsidRDefault="00F61EAB">
    <w:pPr>
      <w:pStyle w:val="Sidefo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D5751F" w14:textId="77777777" w:rsidR="00F61EAB" w:rsidRDefault="00F61EAB">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0BB554" w14:textId="77777777" w:rsidR="00167B58" w:rsidRDefault="00167B58" w:rsidP="00A720B5">
      <w:pPr>
        <w:spacing w:line="240" w:lineRule="auto"/>
      </w:pPr>
      <w:r>
        <w:separator/>
      </w:r>
    </w:p>
  </w:footnote>
  <w:footnote w:type="continuationSeparator" w:id="0">
    <w:p w14:paraId="42E4FA1E" w14:textId="77777777" w:rsidR="00167B58" w:rsidRDefault="00167B58" w:rsidP="00A720B5">
      <w:pPr>
        <w:spacing w:line="240" w:lineRule="auto"/>
      </w:pPr>
      <w:r>
        <w:continuationSeparator/>
      </w:r>
    </w:p>
  </w:footnote>
  <w:footnote w:id="1">
    <w:p w14:paraId="21879B95" w14:textId="77777777" w:rsidR="00F61EAB" w:rsidRDefault="00F61EAB">
      <w:pPr>
        <w:pStyle w:val="Fodnotetekst"/>
      </w:pPr>
      <w:r>
        <w:rPr>
          <w:rStyle w:val="Fodnotehenvisning"/>
        </w:rPr>
        <w:footnoteRef/>
      </w:r>
      <w:r>
        <w:t xml:space="preserve"> </w:t>
      </w:r>
      <w:r>
        <w:rPr>
          <w:rFonts w:ascii="Tahoma" w:hAnsi="Tahoma" w:cs="Tahoma"/>
          <w:color w:val="000000"/>
          <w:sz w:val="17"/>
          <w:szCs w:val="17"/>
          <w:shd w:val="clear" w:color="auto" w:fill="FFFFFF"/>
        </w:rPr>
        <w:t>I bekendtgørelsen er fastsat bestemmelser, der er nødvendige til opfyldelse af Europa-Parlamentets og Rådets forordning 2013/1380/EU af 11. december 2013 om den fælles fiskeripolitik, ændring af Rådets forordning (EF) nr. 1954/2003 og (EF) nr. 1224/2009 og ophævelse af Rådets forordning (EF) nr. 2371/2002 og (EF) 639/2004 samt Rådets afgørelse 2004/585/EF, EU-Tidende 2013, nr. L 354, side 22, som senest ændret ved Kommissionens delegerede forordning 2017/87/EU af 20. oktober 2016, bestemmelser der er nødvendige til opfyldelse af Rådets forordning 2009/1224/EF af 20. november 2009 om oprettelse af en EF-kontrolordning med henblik på at sikre overholdelse af reglerne i den fælles fiskeripolitik (kontrolforordningen), EU-Tidende 2009, nr. L 343, side 1, som senest ændret ved Europa-Parlamentets og Rådets forordning 2015/812/EF af 20. maj 2015 og Kommissionens gennemførelsesforordning 2011/404/EU af 8. april 2011 om gennemførelsesbestemmelser til Rådets forordning nr. 1224/2009 om oprettelse af en EF-kontrolordning med henblik på at sikre overholdelse af reglerne i den fælles fiskeripolitik, EU-Tidende 2011, nr. L 112, side 1, som senest ændret ved Kommissionens gennemførelsesforordning 2015/1962/EU af 28. oktober 2015 og bestemmelser der er nødvendige til opfyldelse af Rådets forordning (EF) nr. 2016/1139 af 6. juli 2016 om en flerårig plan for torske-, silde- og brislingebestandene i Østersøen og fiskeriet, der udnytter disse bestande, om ændring af Rådets forordning (EF) nr. 2187/2005 og om ophævelse af Rådets forordning (EF) nr. 1098/2007, EU-Tidende 2016, nr. L 191, side 1. Ifølge artikel 288 i EUF-Traktaten gælder en forordning umiddelbart i hver medlemsstat.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C98715" w14:textId="762CED0C" w:rsidR="00F61EAB" w:rsidRDefault="00F61EAB">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5D705A" w14:textId="348EE005" w:rsidR="00F61EAB" w:rsidRDefault="00F61EAB">
    <w:pPr>
      <w:pStyle w:val="Sidehoved"/>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2464A6" w14:textId="7650006B" w:rsidR="00F61EAB" w:rsidRDefault="00F61EAB">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43E2A83E"/>
    <w:lvl w:ilvl="0">
      <w:start w:val="1"/>
      <w:numFmt w:val="decimal"/>
      <w:pStyle w:val="Opstilling-talellerbogst"/>
      <w:lvlText w:val="%1."/>
      <w:lvlJc w:val="left"/>
      <w:pPr>
        <w:tabs>
          <w:tab w:val="num" w:pos="360"/>
        </w:tabs>
        <w:ind w:left="360" w:hanging="360"/>
      </w:pPr>
    </w:lvl>
  </w:abstractNum>
  <w:abstractNum w:abstractNumId="1" w15:restartNumberingAfterBreak="0">
    <w:nsid w:val="02760D67"/>
    <w:multiLevelType w:val="hybridMultilevel"/>
    <w:tmpl w:val="A8F6809A"/>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2" w15:restartNumberingAfterBreak="0">
    <w:nsid w:val="02923729"/>
    <w:multiLevelType w:val="hybridMultilevel"/>
    <w:tmpl w:val="B0B48E84"/>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3" w15:restartNumberingAfterBreak="0">
    <w:nsid w:val="02C15C8E"/>
    <w:multiLevelType w:val="hybridMultilevel"/>
    <w:tmpl w:val="DF2C5398"/>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4" w15:restartNumberingAfterBreak="0">
    <w:nsid w:val="041433B6"/>
    <w:multiLevelType w:val="multilevel"/>
    <w:tmpl w:val="0AB05C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06D25CC0"/>
    <w:multiLevelType w:val="hybridMultilevel"/>
    <w:tmpl w:val="D32CD5A2"/>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6" w15:restartNumberingAfterBreak="0">
    <w:nsid w:val="0A4C24C1"/>
    <w:multiLevelType w:val="hybridMultilevel"/>
    <w:tmpl w:val="5D12FD6E"/>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7" w15:restartNumberingAfterBreak="0">
    <w:nsid w:val="0BA616FB"/>
    <w:multiLevelType w:val="hybridMultilevel"/>
    <w:tmpl w:val="88BE5ADE"/>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8" w15:restartNumberingAfterBreak="0">
    <w:nsid w:val="0F3C11A0"/>
    <w:multiLevelType w:val="hybridMultilevel"/>
    <w:tmpl w:val="CC44E28A"/>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9" w15:restartNumberingAfterBreak="0">
    <w:nsid w:val="0F724386"/>
    <w:multiLevelType w:val="hybridMultilevel"/>
    <w:tmpl w:val="2572EB68"/>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10" w15:restartNumberingAfterBreak="0">
    <w:nsid w:val="10CB71D0"/>
    <w:multiLevelType w:val="hybridMultilevel"/>
    <w:tmpl w:val="131EE50A"/>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11" w15:restartNumberingAfterBreak="0">
    <w:nsid w:val="10F65763"/>
    <w:multiLevelType w:val="hybridMultilevel"/>
    <w:tmpl w:val="6A607100"/>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12" w15:restartNumberingAfterBreak="0">
    <w:nsid w:val="11DD7A71"/>
    <w:multiLevelType w:val="hybridMultilevel"/>
    <w:tmpl w:val="145087E0"/>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17000CCE"/>
    <w:multiLevelType w:val="hybridMultilevel"/>
    <w:tmpl w:val="F364F28E"/>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14" w15:restartNumberingAfterBreak="0">
    <w:nsid w:val="176704E4"/>
    <w:multiLevelType w:val="hybridMultilevel"/>
    <w:tmpl w:val="7C847442"/>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15" w15:restartNumberingAfterBreak="0">
    <w:nsid w:val="17B067A0"/>
    <w:multiLevelType w:val="hybridMultilevel"/>
    <w:tmpl w:val="66DCA0BE"/>
    <w:lvl w:ilvl="0" w:tplc="04060011">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15:restartNumberingAfterBreak="0">
    <w:nsid w:val="18A51490"/>
    <w:multiLevelType w:val="hybridMultilevel"/>
    <w:tmpl w:val="00D2E1EE"/>
    <w:lvl w:ilvl="0" w:tplc="04060011">
      <w:start w:val="1"/>
      <w:numFmt w:val="decimal"/>
      <w:lvlText w:val="%1)"/>
      <w:lvlJc w:val="left"/>
      <w:pPr>
        <w:ind w:left="960" w:hanging="360"/>
      </w:pPr>
    </w:lvl>
    <w:lvl w:ilvl="1" w:tplc="04060019" w:tentative="1">
      <w:start w:val="1"/>
      <w:numFmt w:val="lowerLetter"/>
      <w:lvlText w:val="%2."/>
      <w:lvlJc w:val="left"/>
      <w:pPr>
        <w:ind w:left="1680" w:hanging="360"/>
      </w:pPr>
    </w:lvl>
    <w:lvl w:ilvl="2" w:tplc="0406001B" w:tentative="1">
      <w:start w:val="1"/>
      <w:numFmt w:val="lowerRoman"/>
      <w:lvlText w:val="%3."/>
      <w:lvlJc w:val="right"/>
      <w:pPr>
        <w:ind w:left="2400" w:hanging="180"/>
      </w:pPr>
    </w:lvl>
    <w:lvl w:ilvl="3" w:tplc="0406000F" w:tentative="1">
      <w:start w:val="1"/>
      <w:numFmt w:val="decimal"/>
      <w:lvlText w:val="%4."/>
      <w:lvlJc w:val="left"/>
      <w:pPr>
        <w:ind w:left="3120" w:hanging="360"/>
      </w:pPr>
    </w:lvl>
    <w:lvl w:ilvl="4" w:tplc="04060019" w:tentative="1">
      <w:start w:val="1"/>
      <w:numFmt w:val="lowerLetter"/>
      <w:lvlText w:val="%5."/>
      <w:lvlJc w:val="left"/>
      <w:pPr>
        <w:ind w:left="3840" w:hanging="360"/>
      </w:pPr>
    </w:lvl>
    <w:lvl w:ilvl="5" w:tplc="0406001B" w:tentative="1">
      <w:start w:val="1"/>
      <w:numFmt w:val="lowerRoman"/>
      <w:lvlText w:val="%6."/>
      <w:lvlJc w:val="right"/>
      <w:pPr>
        <w:ind w:left="4560" w:hanging="180"/>
      </w:pPr>
    </w:lvl>
    <w:lvl w:ilvl="6" w:tplc="0406000F" w:tentative="1">
      <w:start w:val="1"/>
      <w:numFmt w:val="decimal"/>
      <w:lvlText w:val="%7."/>
      <w:lvlJc w:val="left"/>
      <w:pPr>
        <w:ind w:left="5280" w:hanging="360"/>
      </w:pPr>
    </w:lvl>
    <w:lvl w:ilvl="7" w:tplc="04060019" w:tentative="1">
      <w:start w:val="1"/>
      <w:numFmt w:val="lowerLetter"/>
      <w:lvlText w:val="%8."/>
      <w:lvlJc w:val="left"/>
      <w:pPr>
        <w:ind w:left="6000" w:hanging="360"/>
      </w:pPr>
    </w:lvl>
    <w:lvl w:ilvl="8" w:tplc="0406001B" w:tentative="1">
      <w:start w:val="1"/>
      <w:numFmt w:val="lowerRoman"/>
      <w:lvlText w:val="%9."/>
      <w:lvlJc w:val="right"/>
      <w:pPr>
        <w:ind w:left="6720" w:hanging="180"/>
      </w:pPr>
    </w:lvl>
  </w:abstractNum>
  <w:abstractNum w:abstractNumId="17" w15:restartNumberingAfterBreak="0">
    <w:nsid w:val="1A1D068D"/>
    <w:multiLevelType w:val="hybridMultilevel"/>
    <w:tmpl w:val="1032B206"/>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18" w15:restartNumberingAfterBreak="0">
    <w:nsid w:val="1F6771D8"/>
    <w:multiLevelType w:val="hybridMultilevel"/>
    <w:tmpl w:val="6B5C069E"/>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19" w15:restartNumberingAfterBreak="0">
    <w:nsid w:val="21E03CAE"/>
    <w:multiLevelType w:val="hybridMultilevel"/>
    <w:tmpl w:val="436035A4"/>
    <w:lvl w:ilvl="0" w:tplc="04060011">
      <w:start w:val="1"/>
      <w:numFmt w:val="decimal"/>
      <w:lvlText w:val="%1)"/>
      <w:lvlJc w:val="left"/>
      <w:pPr>
        <w:ind w:left="960" w:hanging="360"/>
      </w:pPr>
    </w:lvl>
    <w:lvl w:ilvl="1" w:tplc="04060019" w:tentative="1">
      <w:start w:val="1"/>
      <w:numFmt w:val="lowerLetter"/>
      <w:lvlText w:val="%2."/>
      <w:lvlJc w:val="left"/>
      <w:pPr>
        <w:ind w:left="1680" w:hanging="360"/>
      </w:pPr>
    </w:lvl>
    <w:lvl w:ilvl="2" w:tplc="0406001B" w:tentative="1">
      <w:start w:val="1"/>
      <w:numFmt w:val="lowerRoman"/>
      <w:lvlText w:val="%3."/>
      <w:lvlJc w:val="right"/>
      <w:pPr>
        <w:ind w:left="2400" w:hanging="180"/>
      </w:pPr>
    </w:lvl>
    <w:lvl w:ilvl="3" w:tplc="0406000F" w:tentative="1">
      <w:start w:val="1"/>
      <w:numFmt w:val="decimal"/>
      <w:lvlText w:val="%4."/>
      <w:lvlJc w:val="left"/>
      <w:pPr>
        <w:ind w:left="3120" w:hanging="360"/>
      </w:pPr>
    </w:lvl>
    <w:lvl w:ilvl="4" w:tplc="04060019" w:tentative="1">
      <w:start w:val="1"/>
      <w:numFmt w:val="lowerLetter"/>
      <w:lvlText w:val="%5."/>
      <w:lvlJc w:val="left"/>
      <w:pPr>
        <w:ind w:left="3840" w:hanging="360"/>
      </w:pPr>
    </w:lvl>
    <w:lvl w:ilvl="5" w:tplc="0406001B" w:tentative="1">
      <w:start w:val="1"/>
      <w:numFmt w:val="lowerRoman"/>
      <w:lvlText w:val="%6."/>
      <w:lvlJc w:val="right"/>
      <w:pPr>
        <w:ind w:left="4560" w:hanging="180"/>
      </w:pPr>
    </w:lvl>
    <w:lvl w:ilvl="6" w:tplc="0406000F" w:tentative="1">
      <w:start w:val="1"/>
      <w:numFmt w:val="decimal"/>
      <w:lvlText w:val="%7."/>
      <w:lvlJc w:val="left"/>
      <w:pPr>
        <w:ind w:left="5280" w:hanging="360"/>
      </w:pPr>
    </w:lvl>
    <w:lvl w:ilvl="7" w:tplc="04060019" w:tentative="1">
      <w:start w:val="1"/>
      <w:numFmt w:val="lowerLetter"/>
      <w:lvlText w:val="%8."/>
      <w:lvlJc w:val="left"/>
      <w:pPr>
        <w:ind w:left="6000" w:hanging="360"/>
      </w:pPr>
    </w:lvl>
    <w:lvl w:ilvl="8" w:tplc="0406001B" w:tentative="1">
      <w:start w:val="1"/>
      <w:numFmt w:val="lowerRoman"/>
      <w:lvlText w:val="%9."/>
      <w:lvlJc w:val="right"/>
      <w:pPr>
        <w:ind w:left="6720" w:hanging="180"/>
      </w:pPr>
    </w:lvl>
  </w:abstractNum>
  <w:abstractNum w:abstractNumId="20" w15:restartNumberingAfterBreak="0">
    <w:nsid w:val="224E3AD5"/>
    <w:multiLevelType w:val="hybridMultilevel"/>
    <w:tmpl w:val="73806702"/>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21" w15:restartNumberingAfterBreak="0">
    <w:nsid w:val="281C06C4"/>
    <w:multiLevelType w:val="hybridMultilevel"/>
    <w:tmpl w:val="84DC5C72"/>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22" w15:restartNumberingAfterBreak="0">
    <w:nsid w:val="295B332F"/>
    <w:multiLevelType w:val="hybridMultilevel"/>
    <w:tmpl w:val="B0B48E84"/>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23" w15:restartNumberingAfterBreak="0">
    <w:nsid w:val="2A3A2BF2"/>
    <w:multiLevelType w:val="hybridMultilevel"/>
    <w:tmpl w:val="22C0A3BC"/>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24" w15:restartNumberingAfterBreak="0">
    <w:nsid w:val="2C00258D"/>
    <w:multiLevelType w:val="hybridMultilevel"/>
    <w:tmpl w:val="ADB81C7A"/>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25" w15:restartNumberingAfterBreak="0">
    <w:nsid w:val="2D17747D"/>
    <w:multiLevelType w:val="hybridMultilevel"/>
    <w:tmpl w:val="64EAFB68"/>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26" w15:restartNumberingAfterBreak="0">
    <w:nsid w:val="2EA81FBC"/>
    <w:multiLevelType w:val="hybridMultilevel"/>
    <w:tmpl w:val="673CD32A"/>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27" w15:restartNumberingAfterBreak="0">
    <w:nsid w:val="2F7024E4"/>
    <w:multiLevelType w:val="hybridMultilevel"/>
    <w:tmpl w:val="EA38FC90"/>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28" w15:restartNumberingAfterBreak="0">
    <w:nsid w:val="2FC42174"/>
    <w:multiLevelType w:val="hybridMultilevel"/>
    <w:tmpl w:val="46C2D456"/>
    <w:lvl w:ilvl="0" w:tplc="04060011">
      <w:start w:val="1"/>
      <w:numFmt w:val="decimal"/>
      <w:lvlText w:val="%1)"/>
      <w:lvlJc w:val="left"/>
      <w:pPr>
        <w:ind w:left="1000" w:hanging="360"/>
      </w:pPr>
    </w:lvl>
    <w:lvl w:ilvl="1" w:tplc="04060019">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29" w15:restartNumberingAfterBreak="0">
    <w:nsid w:val="3ABA3730"/>
    <w:multiLevelType w:val="hybridMultilevel"/>
    <w:tmpl w:val="B2723082"/>
    <w:lvl w:ilvl="0" w:tplc="04060011">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0" w15:restartNumberingAfterBreak="0">
    <w:nsid w:val="3B6F4921"/>
    <w:multiLevelType w:val="hybridMultilevel"/>
    <w:tmpl w:val="76A2ADBC"/>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31" w15:restartNumberingAfterBreak="0">
    <w:nsid w:val="3C5D7C90"/>
    <w:multiLevelType w:val="hybridMultilevel"/>
    <w:tmpl w:val="09A09D28"/>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32" w15:restartNumberingAfterBreak="0">
    <w:nsid w:val="3D842572"/>
    <w:multiLevelType w:val="hybridMultilevel"/>
    <w:tmpl w:val="6C765288"/>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33" w15:restartNumberingAfterBreak="0">
    <w:nsid w:val="431C3FC8"/>
    <w:multiLevelType w:val="hybridMultilevel"/>
    <w:tmpl w:val="5F2ED9C6"/>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34" w15:restartNumberingAfterBreak="0">
    <w:nsid w:val="44A94ED1"/>
    <w:multiLevelType w:val="hybridMultilevel"/>
    <w:tmpl w:val="C7301AD2"/>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35" w15:restartNumberingAfterBreak="0">
    <w:nsid w:val="472A69AF"/>
    <w:multiLevelType w:val="hybridMultilevel"/>
    <w:tmpl w:val="364A1E06"/>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36" w15:restartNumberingAfterBreak="0">
    <w:nsid w:val="49D65D21"/>
    <w:multiLevelType w:val="hybridMultilevel"/>
    <w:tmpl w:val="2C2E2CFE"/>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37" w15:restartNumberingAfterBreak="0">
    <w:nsid w:val="4A5318E9"/>
    <w:multiLevelType w:val="hybridMultilevel"/>
    <w:tmpl w:val="9FAE6CF6"/>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38" w15:restartNumberingAfterBreak="0">
    <w:nsid w:val="4A601990"/>
    <w:multiLevelType w:val="hybridMultilevel"/>
    <w:tmpl w:val="DF98548A"/>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39" w15:restartNumberingAfterBreak="0">
    <w:nsid w:val="4CB577C9"/>
    <w:multiLevelType w:val="hybridMultilevel"/>
    <w:tmpl w:val="728A71FC"/>
    <w:lvl w:ilvl="0" w:tplc="04060011">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0" w15:restartNumberingAfterBreak="0">
    <w:nsid w:val="4D9E66A9"/>
    <w:multiLevelType w:val="hybridMultilevel"/>
    <w:tmpl w:val="6D9698B6"/>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41" w15:restartNumberingAfterBreak="0">
    <w:nsid w:val="50545D28"/>
    <w:multiLevelType w:val="hybridMultilevel"/>
    <w:tmpl w:val="2F461E70"/>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42" w15:restartNumberingAfterBreak="0">
    <w:nsid w:val="524B48BE"/>
    <w:multiLevelType w:val="hybridMultilevel"/>
    <w:tmpl w:val="E370E548"/>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43" w15:restartNumberingAfterBreak="0">
    <w:nsid w:val="5A356D4B"/>
    <w:multiLevelType w:val="hybridMultilevel"/>
    <w:tmpl w:val="2572EB68"/>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44" w15:restartNumberingAfterBreak="0">
    <w:nsid w:val="5AE00E36"/>
    <w:multiLevelType w:val="hybridMultilevel"/>
    <w:tmpl w:val="AB3CA3CA"/>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45" w15:restartNumberingAfterBreak="0">
    <w:nsid w:val="5AF40DD8"/>
    <w:multiLevelType w:val="hybridMultilevel"/>
    <w:tmpl w:val="2572EB68"/>
    <w:lvl w:ilvl="0" w:tplc="04060011">
      <w:start w:val="1"/>
      <w:numFmt w:val="decimal"/>
      <w:lvlText w:val="%1)"/>
      <w:lvlJc w:val="left"/>
      <w:pPr>
        <w:ind w:left="1000" w:hanging="360"/>
      </w:pPr>
    </w:lvl>
    <w:lvl w:ilvl="1" w:tplc="04060019">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46" w15:restartNumberingAfterBreak="0">
    <w:nsid w:val="5CC948F6"/>
    <w:multiLevelType w:val="hybridMultilevel"/>
    <w:tmpl w:val="6DFA8002"/>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47" w15:restartNumberingAfterBreak="0">
    <w:nsid w:val="5E65169C"/>
    <w:multiLevelType w:val="hybridMultilevel"/>
    <w:tmpl w:val="39827990"/>
    <w:lvl w:ilvl="0" w:tplc="04060011">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8" w15:restartNumberingAfterBreak="0">
    <w:nsid w:val="61856D04"/>
    <w:multiLevelType w:val="hybridMultilevel"/>
    <w:tmpl w:val="080280EE"/>
    <w:lvl w:ilvl="0" w:tplc="04060011">
      <w:start w:val="1"/>
      <w:numFmt w:val="decimal"/>
      <w:lvlText w:val="%1)"/>
      <w:lvlJc w:val="left"/>
      <w:pPr>
        <w:ind w:left="960" w:hanging="360"/>
      </w:pPr>
    </w:lvl>
    <w:lvl w:ilvl="1" w:tplc="04060019" w:tentative="1">
      <w:start w:val="1"/>
      <w:numFmt w:val="lowerLetter"/>
      <w:lvlText w:val="%2."/>
      <w:lvlJc w:val="left"/>
      <w:pPr>
        <w:ind w:left="1680" w:hanging="360"/>
      </w:pPr>
    </w:lvl>
    <w:lvl w:ilvl="2" w:tplc="0406001B" w:tentative="1">
      <w:start w:val="1"/>
      <w:numFmt w:val="lowerRoman"/>
      <w:lvlText w:val="%3."/>
      <w:lvlJc w:val="right"/>
      <w:pPr>
        <w:ind w:left="2400" w:hanging="180"/>
      </w:pPr>
    </w:lvl>
    <w:lvl w:ilvl="3" w:tplc="0406000F" w:tentative="1">
      <w:start w:val="1"/>
      <w:numFmt w:val="decimal"/>
      <w:lvlText w:val="%4."/>
      <w:lvlJc w:val="left"/>
      <w:pPr>
        <w:ind w:left="3120" w:hanging="360"/>
      </w:pPr>
    </w:lvl>
    <w:lvl w:ilvl="4" w:tplc="04060019" w:tentative="1">
      <w:start w:val="1"/>
      <w:numFmt w:val="lowerLetter"/>
      <w:lvlText w:val="%5."/>
      <w:lvlJc w:val="left"/>
      <w:pPr>
        <w:ind w:left="3840" w:hanging="360"/>
      </w:pPr>
    </w:lvl>
    <w:lvl w:ilvl="5" w:tplc="0406001B" w:tentative="1">
      <w:start w:val="1"/>
      <w:numFmt w:val="lowerRoman"/>
      <w:lvlText w:val="%6."/>
      <w:lvlJc w:val="right"/>
      <w:pPr>
        <w:ind w:left="4560" w:hanging="180"/>
      </w:pPr>
    </w:lvl>
    <w:lvl w:ilvl="6" w:tplc="0406000F" w:tentative="1">
      <w:start w:val="1"/>
      <w:numFmt w:val="decimal"/>
      <w:lvlText w:val="%7."/>
      <w:lvlJc w:val="left"/>
      <w:pPr>
        <w:ind w:left="5280" w:hanging="360"/>
      </w:pPr>
    </w:lvl>
    <w:lvl w:ilvl="7" w:tplc="04060019" w:tentative="1">
      <w:start w:val="1"/>
      <w:numFmt w:val="lowerLetter"/>
      <w:lvlText w:val="%8."/>
      <w:lvlJc w:val="left"/>
      <w:pPr>
        <w:ind w:left="6000" w:hanging="360"/>
      </w:pPr>
    </w:lvl>
    <w:lvl w:ilvl="8" w:tplc="0406001B" w:tentative="1">
      <w:start w:val="1"/>
      <w:numFmt w:val="lowerRoman"/>
      <w:lvlText w:val="%9."/>
      <w:lvlJc w:val="right"/>
      <w:pPr>
        <w:ind w:left="6720" w:hanging="180"/>
      </w:pPr>
    </w:lvl>
  </w:abstractNum>
  <w:abstractNum w:abstractNumId="49" w15:restartNumberingAfterBreak="0">
    <w:nsid w:val="63C960FE"/>
    <w:multiLevelType w:val="hybridMultilevel"/>
    <w:tmpl w:val="772690B8"/>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50" w15:restartNumberingAfterBreak="0">
    <w:nsid w:val="67726052"/>
    <w:multiLevelType w:val="hybridMultilevel"/>
    <w:tmpl w:val="C61CB6DA"/>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51" w15:restartNumberingAfterBreak="0">
    <w:nsid w:val="67A032B1"/>
    <w:multiLevelType w:val="hybridMultilevel"/>
    <w:tmpl w:val="F01ACF50"/>
    <w:lvl w:ilvl="0" w:tplc="04060011">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52" w15:restartNumberingAfterBreak="0">
    <w:nsid w:val="6C6105F1"/>
    <w:multiLevelType w:val="hybridMultilevel"/>
    <w:tmpl w:val="37F624E0"/>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53" w15:restartNumberingAfterBreak="0">
    <w:nsid w:val="6D594280"/>
    <w:multiLevelType w:val="hybridMultilevel"/>
    <w:tmpl w:val="B0927304"/>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4" w15:restartNumberingAfterBreak="0">
    <w:nsid w:val="71466584"/>
    <w:multiLevelType w:val="hybridMultilevel"/>
    <w:tmpl w:val="A72823A0"/>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55" w15:restartNumberingAfterBreak="0">
    <w:nsid w:val="727B19B0"/>
    <w:multiLevelType w:val="hybridMultilevel"/>
    <w:tmpl w:val="451CA030"/>
    <w:lvl w:ilvl="0" w:tplc="04060011">
      <w:start w:val="1"/>
      <w:numFmt w:val="decimal"/>
      <w:lvlText w:val="%1)"/>
      <w:lvlJc w:val="left"/>
      <w:pPr>
        <w:ind w:left="1000" w:hanging="360"/>
      </w:pPr>
    </w:lvl>
    <w:lvl w:ilvl="1" w:tplc="04060019">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56" w15:restartNumberingAfterBreak="0">
    <w:nsid w:val="7AC82073"/>
    <w:multiLevelType w:val="hybridMultilevel"/>
    <w:tmpl w:val="2C24CC1A"/>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57" w15:restartNumberingAfterBreak="0">
    <w:nsid w:val="7B6C239F"/>
    <w:multiLevelType w:val="hybridMultilevel"/>
    <w:tmpl w:val="92509820"/>
    <w:lvl w:ilvl="0" w:tplc="04060011">
      <w:start w:val="1"/>
      <w:numFmt w:val="decimal"/>
      <w:lvlText w:val="%1)"/>
      <w:lvlJc w:val="left"/>
      <w:pPr>
        <w:ind w:left="960" w:hanging="360"/>
      </w:pPr>
    </w:lvl>
    <w:lvl w:ilvl="1" w:tplc="04060019" w:tentative="1">
      <w:start w:val="1"/>
      <w:numFmt w:val="lowerLetter"/>
      <w:lvlText w:val="%2."/>
      <w:lvlJc w:val="left"/>
      <w:pPr>
        <w:ind w:left="1680" w:hanging="360"/>
      </w:pPr>
    </w:lvl>
    <w:lvl w:ilvl="2" w:tplc="0406001B" w:tentative="1">
      <w:start w:val="1"/>
      <w:numFmt w:val="lowerRoman"/>
      <w:lvlText w:val="%3."/>
      <w:lvlJc w:val="right"/>
      <w:pPr>
        <w:ind w:left="2400" w:hanging="180"/>
      </w:pPr>
    </w:lvl>
    <w:lvl w:ilvl="3" w:tplc="0406000F" w:tentative="1">
      <w:start w:val="1"/>
      <w:numFmt w:val="decimal"/>
      <w:lvlText w:val="%4."/>
      <w:lvlJc w:val="left"/>
      <w:pPr>
        <w:ind w:left="3120" w:hanging="360"/>
      </w:pPr>
    </w:lvl>
    <w:lvl w:ilvl="4" w:tplc="04060019" w:tentative="1">
      <w:start w:val="1"/>
      <w:numFmt w:val="lowerLetter"/>
      <w:lvlText w:val="%5."/>
      <w:lvlJc w:val="left"/>
      <w:pPr>
        <w:ind w:left="3840" w:hanging="360"/>
      </w:pPr>
    </w:lvl>
    <w:lvl w:ilvl="5" w:tplc="0406001B" w:tentative="1">
      <w:start w:val="1"/>
      <w:numFmt w:val="lowerRoman"/>
      <w:lvlText w:val="%6."/>
      <w:lvlJc w:val="right"/>
      <w:pPr>
        <w:ind w:left="4560" w:hanging="180"/>
      </w:pPr>
    </w:lvl>
    <w:lvl w:ilvl="6" w:tplc="0406000F" w:tentative="1">
      <w:start w:val="1"/>
      <w:numFmt w:val="decimal"/>
      <w:lvlText w:val="%7."/>
      <w:lvlJc w:val="left"/>
      <w:pPr>
        <w:ind w:left="5280" w:hanging="360"/>
      </w:pPr>
    </w:lvl>
    <w:lvl w:ilvl="7" w:tplc="04060019" w:tentative="1">
      <w:start w:val="1"/>
      <w:numFmt w:val="lowerLetter"/>
      <w:lvlText w:val="%8."/>
      <w:lvlJc w:val="left"/>
      <w:pPr>
        <w:ind w:left="6000" w:hanging="360"/>
      </w:pPr>
    </w:lvl>
    <w:lvl w:ilvl="8" w:tplc="0406001B" w:tentative="1">
      <w:start w:val="1"/>
      <w:numFmt w:val="lowerRoman"/>
      <w:lvlText w:val="%9."/>
      <w:lvlJc w:val="right"/>
      <w:pPr>
        <w:ind w:left="6720" w:hanging="180"/>
      </w:pPr>
    </w:lvl>
  </w:abstractNum>
  <w:abstractNum w:abstractNumId="58" w15:restartNumberingAfterBreak="0">
    <w:nsid w:val="7B926D5D"/>
    <w:multiLevelType w:val="hybridMultilevel"/>
    <w:tmpl w:val="BA26FA7A"/>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59" w15:restartNumberingAfterBreak="0">
    <w:nsid w:val="7D451E3A"/>
    <w:multiLevelType w:val="hybridMultilevel"/>
    <w:tmpl w:val="83F6E7D6"/>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num w:numId="1">
    <w:abstractNumId w:val="0"/>
  </w:num>
  <w:num w:numId="2">
    <w:abstractNumId w:val="12"/>
  </w:num>
  <w:num w:numId="3">
    <w:abstractNumId w:val="53"/>
  </w:num>
  <w:num w:numId="4">
    <w:abstractNumId w:val="15"/>
  </w:num>
  <w:num w:numId="5">
    <w:abstractNumId w:val="50"/>
  </w:num>
  <w:num w:numId="6">
    <w:abstractNumId w:val="14"/>
  </w:num>
  <w:num w:numId="7">
    <w:abstractNumId w:val="17"/>
  </w:num>
  <w:num w:numId="8">
    <w:abstractNumId w:val="10"/>
  </w:num>
  <w:num w:numId="9">
    <w:abstractNumId w:val="58"/>
  </w:num>
  <w:num w:numId="10">
    <w:abstractNumId w:val="33"/>
  </w:num>
  <w:num w:numId="11">
    <w:abstractNumId w:val="25"/>
  </w:num>
  <w:num w:numId="12">
    <w:abstractNumId w:val="31"/>
  </w:num>
  <w:num w:numId="13">
    <w:abstractNumId w:val="52"/>
  </w:num>
  <w:num w:numId="14">
    <w:abstractNumId w:val="18"/>
  </w:num>
  <w:num w:numId="15">
    <w:abstractNumId w:val="46"/>
  </w:num>
  <w:num w:numId="16">
    <w:abstractNumId w:val="1"/>
  </w:num>
  <w:num w:numId="17">
    <w:abstractNumId w:val="43"/>
  </w:num>
  <w:num w:numId="18">
    <w:abstractNumId w:val="56"/>
  </w:num>
  <w:num w:numId="19">
    <w:abstractNumId w:val="40"/>
  </w:num>
  <w:num w:numId="20">
    <w:abstractNumId w:val="37"/>
  </w:num>
  <w:num w:numId="21">
    <w:abstractNumId w:val="42"/>
  </w:num>
  <w:num w:numId="22">
    <w:abstractNumId w:val="22"/>
  </w:num>
  <w:num w:numId="23">
    <w:abstractNumId w:val="13"/>
  </w:num>
  <w:num w:numId="24">
    <w:abstractNumId w:val="34"/>
  </w:num>
  <w:num w:numId="25">
    <w:abstractNumId w:val="30"/>
  </w:num>
  <w:num w:numId="26">
    <w:abstractNumId w:val="7"/>
  </w:num>
  <w:num w:numId="27">
    <w:abstractNumId w:val="38"/>
  </w:num>
  <w:num w:numId="28">
    <w:abstractNumId w:val="24"/>
  </w:num>
  <w:num w:numId="29">
    <w:abstractNumId w:val="11"/>
  </w:num>
  <w:num w:numId="30">
    <w:abstractNumId w:val="54"/>
  </w:num>
  <w:num w:numId="31">
    <w:abstractNumId w:val="44"/>
  </w:num>
  <w:num w:numId="32">
    <w:abstractNumId w:val="41"/>
  </w:num>
  <w:num w:numId="33">
    <w:abstractNumId w:val="32"/>
  </w:num>
  <w:num w:numId="34">
    <w:abstractNumId w:val="35"/>
  </w:num>
  <w:num w:numId="35">
    <w:abstractNumId w:val="20"/>
  </w:num>
  <w:num w:numId="36">
    <w:abstractNumId w:val="27"/>
  </w:num>
  <w:num w:numId="37">
    <w:abstractNumId w:val="36"/>
  </w:num>
  <w:num w:numId="38">
    <w:abstractNumId w:val="49"/>
  </w:num>
  <w:num w:numId="39">
    <w:abstractNumId w:val="21"/>
  </w:num>
  <w:num w:numId="40">
    <w:abstractNumId w:val="3"/>
  </w:num>
  <w:num w:numId="41">
    <w:abstractNumId w:val="26"/>
  </w:num>
  <w:num w:numId="42">
    <w:abstractNumId w:val="5"/>
  </w:num>
  <w:num w:numId="43">
    <w:abstractNumId w:val="6"/>
  </w:num>
  <w:num w:numId="44">
    <w:abstractNumId w:val="39"/>
  </w:num>
  <w:num w:numId="45">
    <w:abstractNumId w:val="29"/>
  </w:num>
  <w:num w:numId="46">
    <w:abstractNumId w:val="59"/>
  </w:num>
  <w:num w:numId="47">
    <w:abstractNumId w:val="8"/>
  </w:num>
  <w:num w:numId="48">
    <w:abstractNumId w:val="55"/>
  </w:num>
  <w:num w:numId="49">
    <w:abstractNumId w:val="28"/>
  </w:num>
  <w:num w:numId="50">
    <w:abstractNumId w:val="23"/>
  </w:num>
  <w:num w:numId="51">
    <w:abstractNumId w:val="47"/>
  </w:num>
  <w:num w:numId="52">
    <w:abstractNumId w:val="2"/>
  </w:num>
  <w:num w:numId="53">
    <w:abstractNumId w:val="51"/>
  </w:num>
  <w:num w:numId="54">
    <w:abstractNumId w:val="9"/>
  </w:num>
  <w:num w:numId="55">
    <w:abstractNumId w:val="45"/>
  </w:num>
  <w:num w:numId="56">
    <w:abstractNumId w:val="16"/>
  </w:num>
  <w:num w:numId="57">
    <w:abstractNumId w:val="19"/>
  </w:num>
  <w:num w:numId="58">
    <w:abstractNumId w:val="48"/>
  </w:num>
  <w:num w:numId="59">
    <w:abstractNumId w:val="4"/>
  </w:num>
  <w:num w:numId="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7"/>
  </w:num>
  <w:numIdMacAtCleanup w:val="5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tin Chemnitz Mortensen">
    <w15:presenceInfo w15:providerId="AD" w15:userId="S-1-5-21-3775757018-3707056186-803730727-158332"/>
  </w15:person>
  <w15:person w15:author="Henry Damsgaard Lanng">
    <w15:presenceInfo w15:providerId="AD" w15:userId="S-1-5-21-3775757018-3707056186-803730727-157725"/>
  </w15:person>
  <w15:person w15:author="Martin Grynberg Andersen">
    <w15:presenceInfo w15:providerId="AD" w15:userId="S-1-5-21-3775757018-3707056186-803730727-158574"/>
  </w15:person>
  <w15:person w15:author="Søren Palle Jensen (LFST)">
    <w15:presenceInfo w15:providerId="None" w15:userId="Søren Palle Jensen (LFS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grammar="clean"/>
  <w:trackRevisions/>
  <w:defaultTabStop w:val="1304"/>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0B5"/>
    <w:rsid w:val="00007CC9"/>
    <w:rsid w:val="00011B36"/>
    <w:rsid w:val="000123E3"/>
    <w:rsid w:val="00020074"/>
    <w:rsid w:val="000208EB"/>
    <w:rsid w:val="00027BD1"/>
    <w:rsid w:val="00030681"/>
    <w:rsid w:val="00032E6E"/>
    <w:rsid w:val="000351C6"/>
    <w:rsid w:val="00036E9A"/>
    <w:rsid w:val="00037B43"/>
    <w:rsid w:val="000416E1"/>
    <w:rsid w:val="0005058E"/>
    <w:rsid w:val="0006181C"/>
    <w:rsid w:val="0006591A"/>
    <w:rsid w:val="000702BE"/>
    <w:rsid w:val="000704FC"/>
    <w:rsid w:val="00073023"/>
    <w:rsid w:val="00073A74"/>
    <w:rsid w:val="00095F15"/>
    <w:rsid w:val="000A0CB9"/>
    <w:rsid w:val="000A18DD"/>
    <w:rsid w:val="000A7599"/>
    <w:rsid w:val="000B3C71"/>
    <w:rsid w:val="000B4C59"/>
    <w:rsid w:val="000D0CC8"/>
    <w:rsid w:val="000D72A3"/>
    <w:rsid w:val="000E50DE"/>
    <w:rsid w:val="000F0E3F"/>
    <w:rsid w:val="000F587B"/>
    <w:rsid w:val="000F75A8"/>
    <w:rsid w:val="00103722"/>
    <w:rsid w:val="001106CC"/>
    <w:rsid w:val="00110FB6"/>
    <w:rsid w:val="001137C7"/>
    <w:rsid w:val="00116512"/>
    <w:rsid w:val="001261D7"/>
    <w:rsid w:val="001317AE"/>
    <w:rsid w:val="001354F6"/>
    <w:rsid w:val="0013740A"/>
    <w:rsid w:val="00140F94"/>
    <w:rsid w:val="00145975"/>
    <w:rsid w:val="001508DD"/>
    <w:rsid w:val="001519C3"/>
    <w:rsid w:val="00164893"/>
    <w:rsid w:val="00167B58"/>
    <w:rsid w:val="00172CA7"/>
    <w:rsid w:val="00173DCD"/>
    <w:rsid w:val="00175135"/>
    <w:rsid w:val="00175145"/>
    <w:rsid w:val="001813A9"/>
    <w:rsid w:val="00183BD3"/>
    <w:rsid w:val="00190085"/>
    <w:rsid w:val="00194CB6"/>
    <w:rsid w:val="001A479E"/>
    <w:rsid w:val="001A4B2E"/>
    <w:rsid w:val="001B307E"/>
    <w:rsid w:val="001B5720"/>
    <w:rsid w:val="001C2744"/>
    <w:rsid w:val="001C3CFE"/>
    <w:rsid w:val="001D6417"/>
    <w:rsid w:val="001E1ECE"/>
    <w:rsid w:val="001F4FEF"/>
    <w:rsid w:val="001F6FFF"/>
    <w:rsid w:val="001F7CDF"/>
    <w:rsid w:val="002002E2"/>
    <w:rsid w:val="002038E6"/>
    <w:rsid w:val="00203EBE"/>
    <w:rsid w:val="00211D46"/>
    <w:rsid w:val="00214637"/>
    <w:rsid w:val="00220CFD"/>
    <w:rsid w:val="0022357B"/>
    <w:rsid w:val="00224C31"/>
    <w:rsid w:val="00225BB8"/>
    <w:rsid w:val="00231462"/>
    <w:rsid w:val="00235083"/>
    <w:rsid w:val="00242DDD"/>
    <w:rsid w:val="00243128"/>
    <w:rsid w:val="00245B80"/>
    <w:rsid w:val="00257F55"/>
    <w:rsid w:val="002636D2"/>
    <w:rsid w:val="00264848"/>
    <w:rsid w:val="00270A2E"/>
    <w:rsid w:val="00271407"/>
    <w:rsid w:val="002723AB"/>
    <w:rsid w:val="00274139"/>
    <w:rsid w:val="002759A0"/>
    <w:rsid w:val="00276923"/>
    <w:rsid w:val="00277816"/>
    <w:rsid w:val="002840EE"/>
    <w:rsid w:val="00284BB7"/>
    <w:rsid w:val="00293C72"/>
    <w:rsid w:val="00297D68"/>
    <w:rsid w:val="002B5E87"/>
    <w:rsid w:val="002C2F74"/>
    <w:rsid w:val="002C6EC0"/>
    <w:rsid w:val="002C7622"/>
    <w:rsid w:val="002C7C44"/>
    <w:rsid w:val="002D39E2"/>
    <w:rsid w:val="002D671D"/>
    <w:rsid w:val="002E4C72"/>
    <w:rsid w:val="002E4FEE"/>
    <w:rsid w:val="002F205E"/>
    <w:rsid w:val="002F36FB"/>
    <w:rsid w:val="00304D23"/>
    <w:rsid w:val="003158F5"/>
    <w:rsid w:val="00320F0C"/>
    <w:rsid w:val="003232C0"/>
    <w:rsid w:val="00323363"/>
    <w:rsid w:val="00326E01"/>
    <w:rsid w:val="00331207"/>
    <w:rsid w:val="003324A5"/>
    <w:rsid w:val="0034234B"/>
    <w:rsid w:val="00342B44"/>
    <w:rsid w:val="00347201"/>
    <w:rsid w:val="00356F33"/>
    <w:rsid w:val="003572F4"/>
    <w:rsid w:val="00357645"/>
    <w:rsid w:val="00360A24"/>
    <w:rsid w:val="00361138"/>
    <w:rsid w:val="00367D1C"/>
    <w:rsid w:val="00380AAA"/>
    <w:rsid w:val="00393363"/>
    <w:rsid w:val="00395000"/>
    <w:rsid w:val="003970E0"/>
    <w:rsid w:val="00397C96"/>
    <w:rsid w:val="003A13C2"/>
    <w:rsid w:val="003A58F3"/>
    <w:rsid w:val="003B0E1E"/>
    <w:rsid w:val="003B16A4"/>
    <w:rsid w:val="003C206B"/>
    <w:rsid w:val="003C3724"/>
    <w:rsid w:val="003C6EA8"/>
    <w:rsid w:val="003E63BE"/>
    <w:rsid w:val="003E6EC7"/>
    <w:rsid w:val="003F1175"/>
    <w:rsid w:val="003F3790"/>
    <w:rsid w:val="003F6FC4"/>
    <w:rsid w:val="00403080"/>
    <w:rsid w:val="00404706"/>
    <w:rsid w:val="0040563A"/>
    <w:rsid w:val="00413474"/>
    <w:rsid w:val="00414ABB"/>
    <w:rsid w:val="004222ED"/>
    <w:rsid w:val="0042372D"/>
    <w:rsid w:val="00423C3C"/>
    <w:rsid w:val="00423E56"/>
    <w:rsid w:val="00427515"/>
    <w:rsid w:val="0043159B"/>
    <w:rsid w:val="00450126"/>
    <w:rsid w:val="00450226"/>
    <w:rsid w:val="00457967"/>
    <w:rsid w:val="00461861"/>
    <w:rsid w:val="00472EEB"/>
    <w:rsid w:val="00474574"/>
    <w:rsid w:val="004756EE"/>
    <w:rsid w:val="00480A8F"/>
    <w:rsid w:val="00480DF7"/>
    <w:rsid w:val="00482029"/>
    <w:rsid w:val="00490C6C"/>
    <w:rsid w:val="004A0FEA"/>
    <w:rsid w:val="004A1CC4"/>
    <w:rsid w:val="004A1F04"/>
    <w:rsid w:val="004B086A"/>
    <w:rsid w:val="004B3E22"/>
    <w:rsid w:val="004B7366"/>
    <w:rsid w:val="004C06CD"/>
    <w:rsid w:val="004D45E1"/>
    <w:rsid w:val="004D4ECE"/>
    <w:rsid w:val="004E1788"/>
    <w:rsid w:val="005040A2"/>
    <w:rsid w:val="005148DE"/>
    <w:rsid w:val="005170B8"/>
    <w:rsid w:val="00522E71"/>
    <w:rsid w:val="00524BAD"/>
    <w:rsid w:val="005258B2"/>
    <w:rsid w:val="0052610C"/>
    <w:rsid w:val="00531A10"/>
    <w:rsid w:val="00534DB1"/>
    <w:rsid w:val="005413DC"/>
    <w:rsid w:val="00542198"/>
    <w:rsid w:val="005449DC"/>
    <w:rsid w:val="005475E1"/>
    <w:rsid w:val="005518D8"/>
    <w:rsid w:val="00551BDA"/>
    <w:rsid w:val="00552EA7"/>
    <w:rsid w:val="00552FFF"/>
    <w:rsid w:val="00556605"/>
    <w:rsid w:val="00560AF9"/>
    <w:rsid w:val="00573474"/>
    <w:rsid w:val="00581F1B"/>
    <w:rsid w:val="00583C23"/>
    <w:rsid w:val="00594009"/>
    <w:rsid w:val="005973FC"/>
    <w:rsid w:val="00597A75"/>
    <w:rsid w:val="005A0358"/>
    <w:rsid w:val="005A0AEE"/>
    <w:rsid w:val="005A179C"/>
    <w:rsid w:val="005A56F7"/>
    <w:rsid w:val="005B020E"/>
    <w:rsid w:val="005B191B"/>
    <w:rsid w:val="005C3E7B"/>
    <w:rsid w:val="005D7150"/>
    <w:rsid w:val="005E1254"/>
    <w:rsid w:val="005E1350"/>
    <w:rsid w:val="005E4657"/>
    <w:rsid w:val="005E4E3C"/>
    <w:rsid w:val="005F22A1"/>
    <w:rsid w:val="005F3332"/>
    <w:rsid w:val="005F524F"/>
    <w:rsid w:val="00600B05"/>
    <w:rsid w:val="00603E93"/>
    <w:rsid w:val="00605FCF"/>
    <w:rsid w:val="00606257"/>
    <w:rsid w:val="0061276F"/>
    <w:rsid w:val="0061437B"/>
    <w:rsid w:val="00617C2C"/>
    <w:rsid w:val="006200D5"/>
    <w:rsid w:val="00643B2A"/>
    <w:rsid w:val="00647328"/>
    <w:rsid w:val="00654E01"/>
    <w:rsid w:val="0066537D"/>
    <w:rsid w:val="00665C15"/>
    <w:rsid w:val="00672113"/>
    <w:rsid w:val="00682282"/>
    <w:rsid w:val="006826B7"/>
    <w:rsid w:val="00683A95"/>
    <w:rsid w:val="00690AA6"/>
    <w:rsid w:val="00690B92"/>
    <w:rsid w:val="00694144"/>
    <w:rsid w:val="00697055"/>
    <w:rsid w:val="006A0DCB"/>
    <w:rsid w:val="006B0D23"/>
    <w:rsid w:val="006C061E"/>
    <w:rsid w:val="006C28F6"/>
    <w:rsid w:val="006D26A1"/>
    <w:rsid w:val="006E256B"/>
    <w:rsid w:val="006E42C9"/>
    <w:rsid w:val="006E691E"/>
    <w:rsid w:val="006F4911"/>
    <w:rsid w:val="006F5177"/>
    <w:rsid w:val="006F6853"/>
    <w:rsid w:val="0070097C"/>
    <w:rsid w:val="0070291B"/>
    <w:rsid w:val="00713421"/>
    <w:rsid w:val="0072018B"/>
    <w:rsid w:val="007223BB"/>
    <w:rsid w:val="00722F42"/>
    <w:rsid w:val="007361BB"/>
    <w:rsid w:val="0074014F"/>
    <w:rsid w:val="0074180F"/>
    <w:rsid w:val="00745859"/>
    <w:rsid w:val="0074587D"/>
    <w:rsid w:val="00750427"/>
    <w:rsid w:val="0075244B"/>
    <w:rsid w:val="007554CA"/>
    <w:rsid w:val="0076197E"/>
    <w:rsid w:val="0076570B"/>
    <w:rsid w:val="00770B1C"/>
    <w:rsid w:val="007736CD"/>
    <w:rsid w:val="007757BB"/>
    <w:rsid w:val="00775C0C"/>
    <w:rsid w:val="0078201C"/>
    <w:rsid w:val="007857DB"/>
    <w:rsid w:val="00787A05"/>
    <w:rsid w:val="00790B49"/>
    <w:rsid w:val="007967BE"/>
    <w:rsid w:val="007A55B4"/>
    <w:rsid w:val="007A7FA5"/>
    <w:rsid w:val="007B43A1"/>
    <w:rsid w:val="007B5D6A"/>
    <w:rsid w:val="007C10BF"/>
    <w:rsid w:val="007C2B15"/>
    <w:rsid w:val="007D258B"/>
    <w:rsid w:val="007D6457"/>
    <w:rsid w:val="007E5A19"/>
    <w:rsid w:val="007E6B41"/>
    <w:rsid w:val="007E7054"/>
    <w:rsid w:val="00802090"/>
    <w:rsid w:val="00803785"/>
    <w:rsid w:val="008051BC"/>
    <w:rsid w:val="00805988"/>
    <w:rsid w:val="00810363"/>
    <w:rsid w:val="0082282C"/>
    <w:rsid w:val="008249F4"/>
    <w:rsid w:val="00832488"/>
    <w:rsid w:val="008326FD"/>
    <w:rsid w:val="00836BDC"/>
    <w:rsid w:val="008450BC"/>
    <w:rsid w:val="008451ED"/>
    <w:rsid w:val="00854EAD"/>
    <w:rsid w:val="00854EE5"/>
    <w:rsid w:val="00855514"/>
    <w:rsid w:val="00855EB5"/>
    <w:rsid w:val="008638DB"/>
    <w:rsid w:val="008656D1"/>
    <w:rsid w:val="00874F76"/>
    <w:rsid w:val="008751AA"/>
    <w:rsid w:val="008838F7"/>
    <w:rsid w:val="008859C7"/>
    <w:rsid w:val="00886B01"/>
    <w:rsid w:val="008904F2"/>
    <w:rsid w:val="00893CCD"/>
    <w:rsid w:val="00895FF7"/>
    <w:rsid w:val="00897250"/>
    <w:rsid w:val="008A017D"/>
    <w:rsid w:val="008A3A96"/>
    <w:rsid w:val="008A3AFE"/>
    <w:rsid w:val="008B6E90"/>
    <w:rsid w:val="008B6FB2"/>
    <w:rsid w:val="008C0A32"/>
    <w:rsid w:val="008C6C66"/>
    <w:rsid w:val="008E694D"/>
    <w:rsid w:val="008E6BEA"/>
    <w:rsid w:val="008F0521"/>
    <w:rsid w:val="008F12C8"/>
    <w:rsid w:val="008F14FA"/>
    <w:rsid w:val="008F1904"/>
    <w:rsid w:val="008F619F"/>
    <w:rsid w:val="00904235"/>
    <w:rsid w:val="009051AD"/>
    <w:rsid w:val="00906FC9"/>
    <w:rsid w:val="00911CD8"/>
    <w:rsid w:val="009249CE"/>
    <w:rsid w:val="00924EFE"/>
    <w:rsid w:val="0092611E"/>
    <w:rsid w:val="00934F64"/>
    <w:rsid w:val="009419E4"/>
    <w:rsid w:val="0094386F"/>
    <w:rsid w:val="00944B29"/>
    <w:rsid w:val="0095031F"/>
    <w:rsid w:val="00950F8A"/>
    <w:rsid w:val="00951CE3"/>
    <w:rsid w:val="009544C3"/>
    <w:rsid w:val="0097669A"/>
    <w:rsid w:val="00977A57"/>
    <w:rsid w:val="00983491"/>
    <w:rsid w:val="00987A3C"/>
    <w:rsid w:val="00991181"/>
    <w:rsid w:val="00992D7A"/>
    <w:rsid w:val="00995C4B"/>
    <w:rsid w:val="00997E11"/>
    <w:rsid w:val="009A2CF0"/>
    <w:rsid w:val="009B0478"/>
    <w:rsid w:val="009B31E6"/>
    <w:rsid w:val="009B4FE0"/>
    <w:rsid w:val="009C522C"/>
    <w:rsid w:val="009D431D"/>
    <w:rsid w:val="009E0424"/>
    <w:rsid w:val="009E1439"/>
    <w:rsid w:val="009E26C2"/>
    <w:rsid w:val="009E47ED"/>
    <w:rsid w:val="009E6E01"/>
    <w:rsid w:val="009F061F"/>
    <w:rsid w:val="009F4035"/>
    <w:rsid w:val="00A16996"/>
    <w:rsid w:val="00A16EF7"/>
    <w:rsid w:val="00A23775"/>
    <w:rsid w:val="00A2546E"/>
    <w:rsid w:val="00A34E97"/>
    <w:rsid w:val="00A42946"/>
    <w:rsid w:val="00A46D2A"/>
    <w:rsid w:val="00A50043"/>
    <w:rsid w:val="00A5089D"/>
    <w:rsid w:val="00A5288D"/>
    <w:rsid w:val="00A5500D"/>
    <w:rsid w:val="00A62183"/>
    <w:rsid w:val="00A63C7F"/>
    <w:rsid w:val="00A64996"/>
    <w:rsid w:val="00A720B5"/>
    <w:rsid w:val="00A731AF"/>
    <w:rsid w:val="00A73C90"/>
    <w:rsid w:val="00A75A4E"/>
    <w:rsid w:val="00A77DC6"/>
    <w:rsid w:val="00A85423"/>
    <w:rsid w:val="00AA0F35"/>
    <w:rsid w:val="00AA1BAA"/>
    <w:rsid w:val="00AB011A"/>
    <w:rsid w:val="00AB354C"/>
    <w:rsid w:val="00AB4346"/>
    <w:rsid w:val="00AC4875"/>
    <w:rsid w:val="00AC71B8"/>
    <w:rsid w:val="00AD0D6A"/>
    <w:rsid w:val="00AD239F"/>
    <w:rsid w:val="00AD5DD0"/>
    <w:rsid w:val="00AE0742"/>
    <w:rsid w:val="00AE074E"/>
    <w:rsid w:val="00AE2FBA"/>
    <w:rsid w:val="00AE68E5"/>
    <w:rsid w:val="00AE74C2"/>
    <w:rsid w:val="00AF01AF"/>
    <w:rsid w:val="00AF289C"/>
    <w:rsid w:val="00AF76FD"/>
    <w:rsid w:val="00B012AA"/>
    <w:rsid w:val="00B02857"/>
    <w:rsid w:val="00B02C55"/>
    <w:rsid w:val="00B04229"/>
    <w:rsid w:val="00B04266"/>
    <w:rsid w:val="00B0449A"/>
    <w:rsid w:val="00B126C1"/>
    <w:rsid w:val="00B1365B"/>
    <w:rsid w:val="00B1775E"/>
    <w:rsid w:val="00B20AF2"/>
    <w:rsid w:val="00B21D97"/>
    <w:rsid w:val="00B25159"/>
    <w:rsid w:val="00B25781"/>
    <w:rsid w:val="00B25A56"/>
    <w:rsid w:val="00B422A0"/>
    <w:rsid w:val="00B4434E"/>
    <w:rsid w:val="00B44E1C"/>
    <w:rsid w:val="00B44E2A"/>
    <w:rsid w:val="00B4656D"/>
    <w:rsid w:val="00B56130"/>
    <w:rsid w:val="00B56996"/>
    <w:rsid w:val="00B5797B"/>
    <w:rsid w:val="00B60DFA"/>
    <w:rsid w:val="00B64399"/>
    <w:rsid w:val="00B66FED"/>
    <w:rsid w:val="00B70903"/>
    <w:rsid w:val="00B72B99"/>
    <w:rsid w:val="00B83DA5"/>
    <w:rsid w:val="00B83FD4"/>
    <w:rsid w:val="00B87F2A"/>
    <w:rsid w:val="00B954FD"/>
    <w:rsid w:val="00B95508"/>
    <w:rsid w:val="00BA0014"/>
    <w:rsid w:val="00BA0427"/>
    <w:rsid w:val="00BA0B42"/>
    <w:rsid w:val="00BA40F1"/>
    <w:rsid w:val="00BA7B0C"/>
    <w:rsid w:val="00BB0C66"/>
    <w:rsid w:val="00BB241A"/>
    <w:rsid w:val="00BB316F"/>
    <w:rsid w:val="00BB3861"/>
    <w:rsid w:val="00BB4A54"/>
    <w:rsid w:val="00BB68D5"/>
    <w:rsid w:val="00BC06B6"/>
    <w:rsid w:val="00BC2DC8"/>
    <w:rsid w:val="00BC3610"/>
    <w:rsid w:val="00BC69E1"/>
    <w:rsid w:val="00BD10D4"/>
    <w:rsid w:val="00BD6CEC"/>
    <w:rsid w:val="00BD76BF"/>
    <w:rsid w:val="00BD780E"/>
    <w:rsid w:val="00BF7799"/>
    <w:rsid w:val="00C05E03"/>
    <w:rsid w:val="00C06064"/>
    <w:rsid w:val="00C07C10"/>
    <w:rsid w:val="00C111DA"/>
    <w:rsid w:val="00C15F4A"/>
    <w:rsid w:val="00C1689C"/>
    <w:rsid w:val="00C2387E"/>
    <w:rsid w:val="00C23C40"/>
    <w:rsid w:val="00C3045D"/>
    <w:rsid w:val="00C309AB"/>
    <w:rsid w:val="00C44B9F"/>
    <w:rsid w:val="00C5788F"/>
    <w:rsid w:val="00C604D1"/>
    <w:rsid w:val="00C60F5B"/>
    <w:rsid w:val="00C6247D"/>
    <w:rsid w:val="00C64290"/>
    <w:rsid w:val="00C70C3B"/>
    <w:rsid w:val="00C723C8"/>
    <w:rsid w:val="00C77711"/>
    <w:rsid w:val="00C8089B"/>
    <w:rsid w:val="00C92E62"/>
    <w:rsid w:val="00C939E4"/>
    <w:rsid w:val="00C97E64"/>
    <w:rsid w:val="00CA7F36"/>
    <w:rsid w:val="00CB3A40"/>
    <w:rsid w:val="00CB685A"/>
    <w:rsid w:val="00CB7FE8"/>
    <w:rsid w:val="00CD59AD"/>
    <w:rsid w:val="00CF2145"/>
    <w:rsid w:val="00CF7321"/>
    <w:rsid w:val="00D03DEB"/>
    <w:rsid w:val="00D10BD0"/>
    <w:rsid w:val="00D10F84"/>
    <w:rsid w:val="00D17975"/>
    <w:rsid w:val="00D223E3"/>
    <w:rsid w:val="00D23701"/>
    <w:rsid w:val="00D23B1D"/>
    <w:rsid w:val="00D3524D"/>
    <w:rsid w:val="00D401E4"/>
    <w:rsid w:val="00D402CB"/>
    <w:rsid w:val="00D40A49"/>
    <w:rsid w:val="00D421C1"/>
    <w:rsid w:val="00D44048"/>
    <w:rsid w:val="00D51A10"/>
    <w:rsid w:val="00D62060"/>
    <w:rsid w:val="00D73F6B"/>
    <w:rsid w:val="00D75CEC"/>
    <w:rsid w:val="00D83390"/>
    <w:rsid w:val="00D84301"/>
    <w:rsid w:val="00D85922"/>
    <w:rsid w:val="00D90D2A"/>
    <w:rsid w:val="00D90FE8"/>
    <w:rsid w:val="00D9301C"/>
    <w:rsid w:val="00D95762"/>
    <w:rsid w:val="00DA3988"/>
    <w:rsid w:val="00DB354C"/>
    <w:rsid w:val="00DB3DB8"/>
    <w:rsid w:val="00DB4CD6"/>
    <w:rsid w:val="00DC371F"/>
    <w:rsid w:val="00DC71E1"/>
    <w:rsid w:val="00DD4457"/>
    <w:rsid w:val="00DD6E61"/>
    <w:rsid w:val="00DE0CB5"/>
    <w:rsid w:val="00DF04F8"/>
    <w:rsid w:val="00DF2FB3"/>
    <w:rsid w:val="00DF42CC"/>
    <w:rsid w:val="00DF4EB0"/>
    <w:rsid w:val="00E13FA3"/>
    <w:rsid w:val="00E27BE7"/>
    <w:rsid w:val="00E27C10"/>
    <w:rsid w:val="00E332D3"/>
    <w:rsid w:val="00E34AC1"/>
    <w:rsid w:val="00E354FF"/>
    <w:rsid w:val="00E371F1"/>
    <w:rsid w:val="00E44064"/>
    <w:rsid w:val="00E47AFC"/>
    <w:rsid w:val="00E65EAA"/>
    <w:rsid w:val="00E66C1C"/>
    <w:rsid w:val="00E709BE"/>
    <w:rsid w:val="00E720EE"/>
    <w:rsid w:val="00E74173"/>
    <w:rsid w:val="00E744DF"/>
    <w:rsid w:val="00E747D0"/>
    <w:rsid w:val="00E7535C"/>
    <w:rsid w:val="00E7583B"/>
    <w:rsid w:val="00E87683"/>
    <w:rsid w:val="00E91D36"/>
    <w:rsid w:val="00E96541"/>
    <w:rsid w:val="00EA5909"/>
    <w:rsid w:val="00EB65AC"/>
    <w:rsid w:val="00EC3A2D"/>
    <w:rsid w:val="00EC3B32"/>
    <w:rsid w:val="00EC55C9"/>
    <w:rsid w:val="00ED0623"/>
    <w:rsid w:val="00ED26DE"/>
    <w:rsid w:val="00ED29CF"/>
    <w:rsid w:val="00ED2DE1"/>
    <w:rsid w:val="00ED3715"/>
    <w:rsid w:val="00ED4983"/>
    <w:rsid w:val="00ED5E62"/>
    <w:rsid w:val="00EE1156"/>
    <w:rsid w:val="00EE3911"/>
    <w:rsid w:val="00EE3F56"/>
    <w:rsid w:val="00EE5889"/>
    <w:rsid w:val="00EE762E"/>
    <w:rsid w:val="00EF54E3"/>
    <w:rsid w:val="00EF6D23"/>
    <w:rsid w:val="00EF72A6"/>
    <w:rsid w:val="00F04F48"/>
    <w:rsid w:val="00F067AF"/>
    <w:rsid w:val="00F2190C"/>
    <w:rsid w:val="00F26128"/>
    <w:rsid w:val="00F36B50"/>
    <w:rsid w:val="00F37E5A"/>
    <w:rsid w:val="00F50C08"/>
    <w:rsid w:val="00F52B78"/>
    <w:rsid w:val="00F573F9"/>
    <w:rsid w:val="00F61EAB"/>
    <w:rsid w:val="00F713EC"/>
    <w:rsid w:val="00F80653"/>
    <w:rsid w:val="00F83E4D"/>
    <w:rsid w:val="00F91488"/>
    <w:rsid w:val="00F96E51"/>
    <w:rsid w:val="00FA1F5E"/>
    <w:rsid w:val="00FB75CD"/>
    <w:rsid w:val="00FB7A1F"/>
    <w:rsid w:val="00FC2AE8"/>
    <w:rsid w:val="00FC50C1"/>
    <w:rsid w:val="00FD18F6"/>
    <w:rsid w:val="00FD3C68"/>
    <w:rsid w:val="00FE1FEC"/>
    <w:rsid w:val="00FE511E"/>
    <w:rsid w:val="00FE5D7E"/>
    <w:rsid w:val="00FF3341"/>
    <w:rsid w:val="00FF6DB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D5FCE22"/>
  <w15:docId w15:val="{48197BF4-A5FB-4C90-A742-809A2852D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Fodnotetekst">
    <w:name w:val="footnote text"/>
    <w:basedOn w:val="Normal"/>
    <w:link w:val="FodnotetekstTegn"/>
    <w:uiPriority w:val="99"/>
    <w:semiHidden/>
    <w:unhideWhenUsed/>
    <w:rsid w:val="00A720B5"/>
    <w:pPr>
      <w:spacing w:line="240" w:lineRule="auto"/>
    </w:pPr>
    <w:rPr>
      <w:sz w:val="20"/>
      <w:szCs w:val="20"/>
    </w:rPr>
  </w:style>
  <w:style w:type="character" w:customStyle="1" w:styleId="FodnotetekstTegn">
    <w:name w:val="Fodnotetekst Tegn"/>
    <w:basedOn w:val="Standardskrifttypeiafsnit"/>
    <w:link w:val="Fodnotetekst"/>
    <w:uiPriority w:val="99"/>
    <w:semiHidden/>
    <w:rsid w:val="00A720B5"/>
    <w:rPr>
      <w:sz w:val="20"/>
      <w:szCs w:val="20"/>
    </w:rPr>
  </w:style>
  <w:style w:type="character" w:styleId="Fodnotehenvisning">
    <w:name w:val="footnote reference"/>
    <w:basedOn w:val="Standardskrifttypeiafsnit"/>
    <w:uiPriority w:val="99"/>
    <w:semiHidden/>
    <w:unhideWhenUsed/>
    <w:rsid w:val="00A720B5"/>
    <w:rPr>
      <w:vertAlign w:val="superscript"/>
    </w:rPr>
  </w:style>
  <w:style w:type="paragraph" w:styleId="Opstilling-talellerbogst">
    <w:name w:val="List Number"/>
    <w:basedOn w:val="Normal"/>
    <w:uiPriority w:val="99"/>
    <w:unhideWhenUsed/>
    <w:rsid w:val="00A720B5"/>
    <w:pPr>
      <w:numPr>
        <w:numId w:val="1"/>
      </w:numPr>
      <w:contextualSpacing/>
    </w:pPr>
  </w:style>
  <w:style w:type="paragraph" w:styleId="Listeafsnit">
    <w:name w:val="List Paragraph"/>
    <w:basedOn w:val="Normal"/>
    <w:uiPriority w:val="34"/>
    <w:qFormat/>
    <w:rsid w:val="00A720B5"/>
    <w:pPr>
      <w:ind w:left="720"/>
      <w:contextualSpacing/>
    </w:pPr>
  </w:style>
  <w:style w:type="character" w:styleId="Kommentarhenvisning">
    <w:name w:val="annotation reference"/>
    <w:basedOn w:val="Standardskrifttypeiafsnit"/>
    <w:uiPriority w:val="99"/>
    <w:semiHidden/>
    <w:unhideWhenUsed/>
    <w:rsid w:val="00C5788F"/>
    <w:rPr>
      <w:sz w:val="16"/>
      <w:szCs w:val="16"/>
    </w:rPr>
  </w:style>
  <w:style w:type="paragraph" w:styleId="Kommentartekst">
    <w:name w:val="annotation text"/>
    <w:basedOn w:val="Normal"/>
    <w:link w:val="KommentartekstTegn"/>
    <w:uiPriority w:val="99"/>
    <w:semiHidden/>
    <w:unhideWhenUsed/>
    <w:rsid w:val="00C5788F"/>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C5788F"/>
    <w:rPr>
      <w:sz w:val="20"/>
      <w:szCs w:val="20"/>
    </w:rPr>
  </w:style>
  <w:style w:type="paragraph" w:styleId="Kommentaremne">
    <w:name w:val="annotation subject"/>
    <w:basedOn w:val="Kommentartekst"/>
    <w:next w:val="Kommentartekst"/>
    <w:link w:val="KommentaremneTegn"/>
    <w:uiPriority w:val="99"/>
    <w:semiHidden/>
    <w:unhideWhenUsed/>
    <w:rsid w:val="00C5788F"/>
    <w:rPr>
      <w:b/>
      <w:bCs/>
    </w:rPr>
  </w:style>
  <w:style w:type="character" w:customStyle="1" w:styleId="KommentaremneTegn">
    <w:name w:val="Kommentaremne Tegn"/>
    <w:basedOn w:val="KommentartekstTegn"/>
    <w:link w:val="Kommentaremne"/>
    <w:uiPriority w:val="99"/>
    <w:semiHidden/>
    <w:rsid w:val="00C5788F"/>
    <w:rPr>
      <w:b/>
      <w:bCs/>
      <w:sz w:val="20"/>
      <w:szCs w:val="20"/>
    </w:rPr>
  </w:style>
  <w:style w:type="paragraph" w:styleId="Markeringsbobletekst">
    <w:name w:val="Balloon Text"/>
    <w:basedOn w:val="Normal"/>
    <w:link w:val="MarkeringsbobletekstTegn"/>
    <w:uiPriority w:val="99"/>
    <w:semiHidden/>
    <w:unhideWhenUsed/>
    <w:rsid w:val="00C5788F"/>
    <w:pPr>
      <w:spacing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C5788F"/>
    <w:rPr>
      <w:rFonts w:ascii="Segoe UI" w:hAnsi="Segoe UI" w:cs="Segoe UI"/>
      <w:sz w:val="18"/>
      <w:szCs w:val="18"/>
    </w:rPr>
  </w:style>
  <w:style w:type="character" w:customStyle="1" w:styleId="paragrafnr">
    <w:name w:val="paragrafnr"/>
    <w:basedOn w:val="Standardskrifttypeiafsnit"/>
    <w:rsid w:val="00682282"/>
  </w:style>
  <w:style w:type="character" w:customStyle="1" w:styleId="apple-converted-space">
    <w:name w:val="apple-converted-space"/>
    <w:basedOn w:val="Standardskrifttypeiafsnit"/>
    <w:rsid w:val="00BB3861"/>
  </w:style>
  <w:style w:type="paragraph" w:customStyle="1" w:styleId="stk2">
    <w:name w:val="stk2"/>
    <w:basedOn w:val="Normal"/>
    <w:rsid w:val="00BB3861"/>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stknr">
    <w:name w:val="stknr"/>
    <w:basedOn w:val="Standardskrifttypeiafsnit"/>
    <w:rsid w:val="00BB3861"/>
  </w:style>
  <w:style w:type="paragraph" w:styleId="Korrektur">
    <w:name w:val="Revision"/>
    <w:hidden/>
    <w:uiPriority w:val="99"/>
    <w:semiHidden/>
    <w:rsid w:val="00C723C8"/>
    <w:pPr>
      <w:spacing w:line="240" w:lineRule="auto"/>
    </w:pPr>
  </w:style>
  <w:style w:type="character" w:styleId="Hyperlink">
    <w:name w:val="Hyperlink"/>
    <w:basedOn w:val="Standardskrifttypeiafsnit"/>
    <w:uiPriority w:val="99"/>
    <w:unhideWhenUsed/>
    <w:rsid w:val="00397C96"/>
    <w:rPr>
      <w:color w:val="0000FF" w:themeColor="hyperlink"/>
      <w:u w:val="single"/>
    </w:rPr>
  </w:style>
  <w:style w:type="paragraph" w:styleId="Sidehoved">
    <w:name w:val="header"/>
    <w:basedOn w:val="Normal"/>
    <w:link w:val="SidehovedTegn"/>
    <w:uiPriority w:val="99"/>
    <w:unhideWhenUsed/>
    <w:rsid w:val="0043159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3159B"/>
  </w:style>
  <w:style w:type="paragraph" w:styleId="Sidefod">
    <w:name w:val="footer"/>
    <w:basedOn w:val="Normal"/>
    <w:link w:val="SidefodTegn"/>
    <w:uiPriority w:val="99"/>
    <w:unhideWhenUsed/>
    <w:rsid w:val="0043159B"/>
    <w:pPr>
      <w:tabs>
        <w:tab w:val="center" w:pos="4819"/>
        <w:tab w:val="right" w:pos="9638"/>
      </w:tabs>
      <w:spacing w:line="240" w:lineRule="auto"/>
    </w:pPr>
  </w:style>
  <w:style w:type="character" w:customStyle="1" w:styleId="SidefodTegn">
    <w:name w:val="Sidefod Tegn"/>
    <w:basedOn w:val="Standardskrifttypeiafsnit"/>
    <w:link w:val="Sidefod"/>
    <w:uiPriority w:val="99"/>
    <w:rsid w:val="004315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0800755">
      <w:bodyDiv w:val="1"/>
      <w:marLeft w:val="0"/>
      <w:marRight w:val="0"/>
      <w:marTop w:val="0"/>
      <w:marBottom w:val="0"/>
      <w:divBdr>
        <w:top w:val="none" w:sz="0" w:space="0" w:color="auto"/>
        <w:left w:val="none" w:sz="0" w:space="0" w:color="auto"/>
        <w:bottom w:val="none" w:sz="0" w:space="0" w:color="auto"/>
        <w:right w:val="none" w:sz="0" w:space="0" w:color="auto"/>
      </w:divBdr>
    </w:div>
    <w:div w:id="1661883133">
      <w:bodyDiv w:val="1"/>
      <w:marLeft w:val="0"/>
      <w:marRight w:val="0"/>
      <w:marTop w:val="0"/>
      <w:marBottom w:val="0"/>
      <w:divBdr>
        <w:top w:val="none" w:sz="0" w:space="0" w:color="auto"/>
        <w:left w:val="none" w:sz="0" w:space="0" w:color="auto"/>
        <w:bottom w:val="none" w:sz="0" w:space="0" w:color="auto"/>
        <w:right w:val="none" w:sz="0" w:space="0" w:color="auto"/>
      </w:divBdr>
      <w:divsChild>
        <w:div w:id="105125691">
          <w:marLeft w:val="0"/>
          <w:marRight w:val="0"/>
          <w:marTop w:val="240"/>
          <w:marBottom w:val="0"/>
          <w:divBdr>
            <w:top w:val="none" w:sz="0" w:space="0" w:color="auto"/>
            <w:left w:val="none" w:sz="0" w:space="0" w:color="auto"/>
            <w:bottom w:val="none" w:sz="0" w:space="0" w:color="auto"/>
            <w:right w:val="none" w:sz="0" w:space="0" w:color="auto"/>
          </w:divBdr>
        </w:div>
        <w:div w:id="118963298">
          <w:marLeft w:val="0"/>
          <w:marRight w:val="0"/>
          <w:marTop w:val="240"/>
          <w:marBottom w:val="0"/>
          <w:divBdr>
            <w:top w:val="none" w:sz="0" w:space="0" w:color="auto"/>
            <w:left w:val="none" w:sz="0" w:space="0" w:color="auto"/>
            <w:bottom w:val="none" w:sz="0" w:space="0" w:color="auto"/>
            <w:right w:val="none" w:sz="0" w:space="0" w:color="auto"/>
          </w:divBdr>
        </w:div>
        <w:div w:id="163322759">
          <w:marLeft w:val="0"/>
          <w:marRight w:val="0"/>
          <w:marTop w:val="240"/>
          <w:marBottom w:val="0"/>
          <w:divBdr>
            <w:top w:val="none" w:sz="0" w:space="0" w:color="auto"/>
            <w:left w:val="none" w:sz="0" w:space="0" w:color="auto"/>
            <w:bottom w:val="none" w:sz="0" w:space="0" w:color="auto"/>
            <w:right w:val="none" w:sz="0" w:space="0" w:color="auto"/>
          </w:divBdr>
        </w:div>
        <w:div w:id="197085487">
          <w:marLeft w:val="0"/>
          <w:marRight w:val="0"/>
          <w:marTop w:val="240"/>
          <w:marBottom w:val="0"/>
          <w:divBdr>
            <w:top w:val="none" w:sz="0" w:space="0" w:color="auto"/>
            <w:left w:val="none" w:sz="0" w:space="0" w:color="auto"/>
            <w:bottom w:val="none" w:sz="0" w:space="0" w:color="auto"/>
            <w:right w:val="none" w:sz="0" w:space="0" w:color="auto"/>
          </w:divBdr>
        </w:div>
        <w:div w:id="209658670">
          <w:marLeft w:val="0"/>
          <w:marRight w:val="0"/>
          <w:marTop w:val="0"/>
          <w:marBottom w:val="0"/>
          <w:divBdr>
            <w:top w:val="none" w:sz="0" w:space="0" w:color="auto"/>
            <w:left w:val="none" w:sz="0" w:space="0" w:color="auto"/>
            <w:bottom w:val="none" w:sz="0" w:space="0" w:color="auto"/>
            <w:right w:val="none" w:sz="0" w:space="0" w:color="auto"/>
          </w:divBdr>
          <w:divsChild>
            <w:div w:id="79108257">
              <w:marLeft w:val="0"/>
              <w:marRight w:val="0"/>
              <w:marTop w:val="240"/>
              <w:marBottom w:val="0"/>
              <w:divBdr>
                <w:top w:val="none" w:sz="0" w:space="0" w:color="auto"/>
                <w:left w:val="none" w:sz="0" w:space="0" w:color="auto"/>
                <w:bottom w:val="none" w:sz="0" w:space="0" w:color="auto"/>
                <w:right w:val="none" w:sz="0" w:space="0" w:color="auto"/>
              </w:divBdr>
            </w:div>
            <w:div w:id="116804883">
              <w:marLeft w:val="0"/>
              <w:marRight w:val="0"/>
              <w:marTop w:val="240"/>
              <w:marBottom w:val="0"/>
              <w:divBdr>
                <w:top w:val="none" w:sz="0" w:space="0" w:color="auto"/>
                <w:left w:val="none" w:sz="0" w:space="0" w:color="auto"/>
                <w:bottom w:val="none" w:sz="0" w:space="0" w:color="auto"/>
                <w:right w:val="none" w:sz="0" w:space="0" w:color="auto"/>
              </w:divBdr>
            </w:div>
            <w:div w:id="218901558">
              <w:marLeft w:val="0"/>
              <w:marRight w:val="0"/>
              <w:marTop w:val="240"/>
              <w:marBottom w:val="0"/>
              <w:divBdr>
                <w:top w:val="none" w:sz="0" w:space="0" w:color="auto"/>
                <w:left w:val="none" w:sz="0" w:space="0" w:color="auto"/>
                <w:bottom w:val="none" w:sz="0" w:space="0" w:color="auto"/>
                <w:right w:val="none" w:sz="0" w:space="0" w:color="auto"/>
              </w:divBdr>
            </w:div>
            <w:div w:id="312031641">
              <w:marLeft w:val="0"/>
              <w:marRight w:val="0"/>
              <w:marTop w:val="240"/>
              <w:marBottom w:val="0"/>
              <w:divBdr>
                <w:top w:val="none" w:sz="0" w:space="0" w:color="auto"/>
                <w:left w:val="none" w:sz="0" w:space="0" w:color="auto"/>
                <w:bottom w:val="none" w:sz="0" w:space="0" w:color="auto"/>
                <w:right w:val="none" w:sz="0" w:space="0" w:color="auto"/>
              </w:divBdr>
            </w:div>
            <w:div w:id="339967974">
              <w:marLeft w:val="0"/>
              <w:marRight w:val="0"/>
              <w:marTop w:val="240"/>
              <w:marBottom w:val="0"/>
              <w:divBdr>
                <w:top w:val="none" w:sz="0" w:space="0" w:color="auto"/>
                <w:left w:val="none" w:sz="0" w:space="0" w:color="auto"/>
                <w:bottom w:val="none" w:sz="0" w:space="0" w:color="auto"/>
                <w:right w:val="none" w:sz="0" w:space="0" w:color="auto"/>
              </w:divBdr>
            </w:div>
            <w:div w:id="676883596">
              <w:marLeft w:val="0"/>
              <w:marRight w:val="0"/>
              <w:marTop w:val="240"/>
              <w:marBottom w:val="0"/>
              <w:divBdr>
                <w:top w:val="none" w:sz="0" w:space="0" w:color="auto"/>
                <w:left w:val="none" w:sz="0" w:space="0" w:color="auto"/>
                <w:bottom w:val="none" w:sz="0" w:space="0" w:color="auto"/>
                <w:right w:val="none" w:sz="0" w:space="0" w:color="auto"/>
              </w:divBdr>
            </w:div>
            <w:div w:id="681516460">
              <w:marLeft w:val="0"/>
              <w:marRight w:val="0"/>
              <w:marTop w:val="240"/>
              <w:marBottom w:val="0"/>
              <w:divBdr>
                <w:top w:val="none" w:sz="0" w:space="0" w:color="auto"/>
                <w:left w:val="none" w:sz="0" w:space="0" w:color="auto"/>
                <w:bottom w:val="none" w:sz="0" w:space="0" w:color="auto"/>
                <w:right w:val="none" w:sz="0" w:space="0" w:color="auto"/>
              </w:divBdr>
            </w:div>
            <w:div w:id="809052310">
              <w:marLeft w:val="0"/>
              <w:marRight w:val="0"/>
              <w:marTop w:val="240"/>
              <w:marBottom w:val="0"/>
              <w:divBdr>
                <w:top w:val="none" w:sz="0" w:space="0" w:color="auto"/>
                <w:left w:val="none" w:sz="0" w:space="0" w:color="auto"/>
                <w:bottom w:val="none" w:sz="0" w:space="0" w:color="auto"/>
                <w:right w:val="none" w:sz="0" w:space="0" w:color="auto"/>
              </w:divBdr>
            </w:div>
            <w:div w:id="1168210645">
              <w:marLeft w:val="0"/>
              <w:marRight w:val="0"/>
              <w:marTop w:val="240"/>
              <w:marBottom w:val="0"/>
              <w:divBdr>
                <w:top w:val="none" w:sz="0" w:space="0" w:color="auto"/>
                <w:left w:val="none" w:sz="0" w:space="0" w:color="auto"/>
                <w:bottom w:val="none" w:sz="0" w:space="0" w:color="auto"/>
                <w:right w:val="none" w:sz="0" w:space="0" w:color="auto"/>
              </w:divBdr>
            </w:div>
            <w:div w:id="1214851179">
              <w:marLeft w:val="0"/>
              <w:marRight w:val="0"/>
              <w:marTop w:val="240"/>
              <w:marBottom w:val="0"/>
              <w:divBdr>
                <w:top w:val="none" w:sz="0" w:space="0" w:color="auto"/>
                <w:left w:val="none" w:sz="0" w:space="0" w:color="auto"/>
                <w:bottom w:val="none" w:sz="0" w:space="0" w:color="auto"/>
                <w:right w:val="none" w:sz="0" w:space="0" w:color="auto"/>
              </w:divBdr>
            </w:div>
            <w:div w:id="1361781579">
              <w:marLeft w:val="0"/>
              <w:marRight w:val="0"/>
              <w:marTop w:val="240"/>
              <w:marBottom w:val="0"/>
              <w:divBdr>
                <w:top w:val="none" w:sz="0" w:space="0" w:color="auto"/>
                <w:left w:val="none" w:sz="0" w:space="0" w:color="auto"/>
                <w:bottom w:val="none" w:sz="0" w:space="0" w:color="auto"/>
                <w:right w:val="none" w:sz="0" w:space="0" w:color="auto"/>
              </w:divBdr>
            </w:div>
            <w:div w:id="1505363873">
              <w:marLeft w:val="0"/>
              <w:marRight w:val="0"/>
              <w:marTop w:val="240"/>
              <w:marBottom w:val="0"/>
              <w:divBdr>
                <w:top w:val="none" w:sz="0" w:space="0" w:color="auto"/>
                <w:left w:val="none" w:sz="0" w:space="0" w:color="auto"/>
                <w:bottom w:val="none" w:sz="0" w:space="0" w:color="auto"/>
                <w:right w:val="none" w:sz="0" w:space="0" w:color="auto"/>
              </w:divBdr>
            </w:div>
            <w:div w:id="1634629709">
              <w:marLeft w:val="0"/>
              <w:marRight w:val="0"/>
              <w:marTop w:val="240"/>
              <w:marBottom w:val="0"/>
              <w:divBdr>
                <w:top w:val="none" w:sz="0" w:space="0" w:color="auto"/>
                <w:left w:val="none" w:sz="0" w:space="0" w:color="auto"/>
                <w:bottom w:val="none" w:sz="0" w:space="0" w:color="auto"/>
                <w:right w:val="none" w:sz="0" w:space="0" w:color="auto"/>
              </w:divBdr>
            </w:div>
            <w:div w:id="1784379161">
              <w:marLeft w:val="0"/>
              <w:marRight w:val="0"/>
              <w:marTop w:val="240"/>
              <w:marBottom w:val="0"/>
              <w:divBdr>
                <w:top w:val="none" w:sz="0" w:space="0" w:color="auto"/>
                <w:left w:val="none" w:sz="0" w:space="0" w:color="auto"/>
                <w:bottom w:val="none" w:sz="0" w:space="0" w:color="auto"/>
                <w:right w:val="none" w:sz="0" w:space="0" w:color="auto"/>
              </w:divBdr>
            </w:div>
            <w:div w:id="1884369480">
              <w:marLeft w:val="0"/>
              <w:marRight w:val="0"/>
              <w:marTop w:val="240"/>
              <w:marBottom w:val="0"/>
              <w:divBdr>
                <w:top w:val="none" w:sz="0" w:space="0" w:color="auto"/>
                <w:left w:val="none" w:sz="0" w:space="0" w:color="auto"/>
                <w:bottom w:val="none" w:sz="0" w:space="0" w:color="auto"/>
                <w:right w:val="none" w:sz="0" w:space="0" w:color="auto"/>
              </w:divBdr>
            </w:div>
            <w:div w:id="2003383899">
              <w:marLeft w:val="0"/>
              <w:marRight w:val="0"/>
              <w:marTop w:val="240"/>
              <w:marBottom w:val="0"/>
              <w:divBdr>
                <w:top w:val="none" w:sz="0" w:space="0" w:color="auto"/>
                <w:left w:val="none" w:sz="0" w:space="0" w:color="auto"/>
                <w:bottom w:val="none" w:sz="0" w:space="0" w:color="auto"/>
                <w:right w:val="none" w:sz="0" w:space="0" w:color="auto"/>
              </w:divBdr>
            </w:div>
          </w:divsChild>
        </w:div>
        <w:div w:id="238487108">
          <w:marLeft w:val="0"/>
          <w:marRight w:val="0"/>
          <w:marTop w:val="0"/>
          <w:marBottom w:val="0"/>
          <w:divBdr>
            <w:top w:val="none" w:sz="0" w:space="0" w:color="auto"/>
            <w:left w:val="none" w:sz="0" w:space="0" w:color="auto"/>
            <w:bottom w:val="none" w:sz="0" w:space="0" w:color="auto"/>
            <w:right w:val="none" w:sz="0" w:space="0" w:color="auto"/>
          </w:divBdr>
          <w:divsChild>
            <w:div w:id="24798107">
              <w:marLeft w:val="0"/>
              <w:marRight w:val="0"/>
              <w:marTop w:val="240"/>
              <w:marBottom w:val="0"/>
              <w:divBdr>
                <w:top w:val="none" w:sz="0" w:space="0" w:color="auto"/>
                <w:left w:val="none" w:sz="0" w:space="0" w:color="auto"/>
                <w:bottom w:val="none" w:sz="0" w:space="0" w:color="auto"/>
                <w:right w:val="none" w:sz="0" w:space="0" w:color="auto"/>
              </w:divBdr>
            </w:div>
            <w:div w:id="34934685">
              <w:marLeft w:val="0"/>
              <w:marRight w:val="0"/>
              <w:marTop w:val="240"/>
              <w:marBottom w:val="0"/>
              <w:divBdr>
                <w:top w:val="none" w:sz="0" w:space="0" w:color="auto"/>
                <w:left w:val="none" w:sz="0" w:space="0" w:color="auto"/>
                <w:bottom w:val="none" w:sz="0" w:space="0" w:color="auto"/>
                <w:right w:val="none" w:sz="0" w:space="0" w:color="auto"/>
              </w:divBdr>
            </w:div>
            <w:div w:id="36584344">
              <w:marLeft w:val="0"/>
              <w:marRight w:val="0"/>
              <w:marTop w:val="240"/>
              <w:marBottom w:val="0"/>
              <w:divBdr>
                <w:top w:val="none" w:sz="0" w:space="0" w:color="auto"/>
                <w:left w:val="none" w:sz="0" w:space="0" w:color="auto"/>
                <w:bottom w:val="none" w:sz="0" w:space="0" w:color="auto"/>
                <w:right w:val="none" w:sz="0" w:space="0" w:color="auto"/>
              </w:divBdr>
            </w:div>
            <w:div w:id="36898713">
              <w:marLeft w:val="0"/>
              <w:marRight w:val="0"/>
              <w:marTop w:val="240"/>
              <w:marBottom w:val="0"/>
              <w:divBdr>
                <w:top w:val="none" w:sz="0" w:space="0" w:color="auto"/>
                <w:left w:val="none" w:sz="0" w:space="0" w:color="auto"/>
                <w:bottom w:val="none" w:sz="0" w:space="0" w:color="auto"/>
                <w:right w:val="none" w:sz="0" w:space="0" w:color="auto"/>
              </w:divBdr>
            </w:div>
            <w:div w:id="37515072">
              <w:marLeft w:val="0"/>
              <w:marRight w:val="0"/>
              <w:marTop w:val="240"/>
              <w:marBottom w:val="0"/>
              <w:divBdr>
                <w:top w:val="none" w:sz="0" w:space="0" w:color="auto"/>
                <w:left w:val="none" w:sz="0" w:space="0" w:color="auto"/>
                <w:bottom w:val="none" w:sz="0" w:space="0" w:color="auto"/>
                <w:right w:val="none" w:sz="0" w:space="0" w:color="auto"/>
              </w:divBdr>
            </w:div>
            <w:div w:id="59376813">
              <w:marLeft w:val="0"/>
              <w:marRight w:val="0"/>
              <w:marTop w:val="240"/>
              <w:marBottom w:val="0"/>
              <w:divBdr>
                <w:top w:val="none" w:sz="0" w:space="0" w:color="auto"/>
                <w:left w:val="none" w:sz="0" w:space="0" w:color="auto"/>
                <w:bottom w:val="none" w:sz="0" w:space="0" w:color="auto"/>
                <w:right w:val="none" w:sz="0" w:space="0" w:color="auto"/>
              </w:divBdr>
            </w:div>
            <w:div w:id="68355013">
              <w:marLeft w:val="0"/>
              <w:marRight w:val="0"/>
              <w:marTop w:val="240"/>
              <w:marBottom w:val="0"/>
              <w:divBdr>
                <w:top w:val="none" w:sz="0" w:space="0" w:color="auto"/>
                <w:left w:val="none" w:sz="0" w:space="0" w:color="auto"/>
                <w:bottom w:val="none" w:sz="0" w:space="0" w:color="auto"/>
                <w:right w:val="none" w:sz="0" w:space="0" w:color="auto"/>
              </w:divBdr>
            </w:div>
            <w:div w:id="75522654">
              <w:marLeft w:val="0"/>
              <w:marRight w:val="0"/>
              <w:marTop w:val="240"/>
              <w:marBottom w:val="0"/>
              <w:divBdr>
                <w:top w:val="none" w:sz="0" w:space="0" w:color="auto"/>
                <w:left w:val="none" w:sz="0" w:space="0" w:color="auto"/>
                <w:bottom w:val="none" w:sz="0" w:space="0" w:color="auto"/>
                <w:right w:val="none" w:sz="0" w:space="0" w:color="auto"/>
              </w:divBdr>
            </w:div>
            <w:div w:id="77943406">
              <w:marLeft w:val="0"/>
              <w:marRight w:val="0"/>
              <w:marTop w:val="240"/>
              <w:marBottom w:val="0"/>
              <w:divBdr>
                <w:top w:val="none" w:sz="0" w:space="0" w:color="auto"/>
                <w:left w:val="none" w:sz="0" w:space="0" w:color="auto"/>
                <w:bottom w:val="none" w:sz="0" w:space="0" w:color="auto"/>
                <w:right w:val="none" w:sz="0" w:space="0" w:color="auto"/>
              </w:divBdr>
            </w:div>
            <w:div w:id="78068791">
              <w:marLeft w:val="0"/>
              <w:marRight w:val="0"/>
              <w:marTop w:val="240"/>
              <w:marBottom w:val="0"/>
              <w:divBdr>
                <w:top w:val="none" w:sz="0" w:space="0" w:color="auto"/>
                <w:left w:val="none" w:sz="0" w:space="0" w:color="auto"/>
                <w:bottom w:val="none" w:sz="0" w:space="0" w:color="auto"/>
                <w:right w:val="none" w:sz="0" w:space="0" w:color="auto"/>
              </w:divBdr>
            </w:div>
            <w:div w:id="79252385">
              <w:marLeft w:val="0"/>
              <w:marRight w:val="0"/>
              <w:marTop w:val="240"/>
              <w:marBottom w:val="0"/>
              <w:divBdr>
                <w:top w:val="none" w:sz="0" w:space="0" w:color="auto"/>
                <w:left w:val="none" w:sz="0" w:space="0" w:color="auto"/>
                <w:bottom w:val="none" w:sz="0" w:space="0" w:color="auto"/>
                <w:right w:val="none" w:sz="0" w:space="0" w:color="auto"/>
              </w:divBdr>
            </w:div>
            <w:div w:id="79761108">
              <w:marLeft w:val="0"/>
              <w:marRight w:val="0"/>
              <w:marTop w:val="240"/>
              <w:marBottom w:val="0"/>
              <w:divBdr>
                <w:top w:val="none" w:sz="0" w:space="0" w:color="auto"/>
                <w:left w:val="none" w:sz="0" w:space="0" w:color="auto"/>
                <w:bottom w:val="none" w:sz="0" w:space="0" w:color="auto"/>
                <w:right w:val="none" w:sz="0" w:space="0" w:color="auto"/>
              </w:divBdr>
            </w:div>
            <w:div w:id="92676294">
              <w:marLeft w:val="0"/>
              <w:marRight w:val="0"/>
              <w:marTop w:val="240"/>
              <w:marBottom w:val="0"/>
              <w:divBdr>
                <w:top w:val="none" w:sz="0" w:space="0" w:color="auto"/>
                <w:left w:val="none" w:sz="0" w:space="0" w:color="auto"/>
                <w:bottom w:val="none" w:sz="0" w:space="0" w:color="auto"/>
                <w:right w:val="none" w:sz="0" w:space="0" w:color="auto"/>
              </w:divBdr>
            </w:div>
            <w:div w:id="95714693">
              <w:marLeft w:val="0"/>
              <w:marRight w:val="0"/>
              <w:marTop w:val="240"/>
              <w:marBottom w:val="0"/>
              <w:divBdr>
                <w:top w:val="none" w:sz="0" w:space="0" w:color="auto"/>
                <w:left w:val="none" w:sz="0" w:space="0" w:color="auto"/>
                <w:bottom w:val="none" w:sz="0" w:space="0" w:color="auto"/>
                <w:right w:val="none" w:sz="0" w:space="0" w:color="auto"/>
              </w:divBdr>
            </w:div>
            <w:div w:id="103309169">
              <w:marLeft w:val="0"/>
              <w:marRight w:val="0"/>
              <w:marTop w:val="240"/>
              <w:marBottom w:val="0"/>
              <w:divBdr>
                <w:top w:val="none" w:sz="0" w:space="0" w:color="auto"/>
                <w:left w:val="none" w:sz="0" w:space="0" w:color="auto"/>
                <w:bottom w:val="none" w:sz="0" w:space="0" w:color="auto"/>
                <w:right w:val="none" w:sz="0" w:space="0" w:color="auto"/>
              </w:divBdr>
            </w:div>
            <w:div w:id="117653585">
              <w:marLeft w:val="0"/>
              <w:marRight w:val="0"/>
              <w:marTop w:val="240"/>
              <w:marBottom w:val="0"/>
              <w:divBdr>
                <w:top w:val="none" w:sz="0" w:space="0" w:color="auto"/>
                <w:left w:val="none" w:sz="0" w:space="0" w:color="auto"/>
                <w:bottom w:val="none" w:sz="0" w:space="0" w:color="auto"/>
                <w:right w:val="none" w:sz="0" w:space="0" w:color="auto"/>
              </w:divBdr>
            </w:div>
            <w:div w:id="118109709">
              <w:marLeft w:val="0"/>
              <w:marRight w:val="0"/>
              <w:marTop w:val="240"/>
              <w:marBottom w:val="0"/>
              <w:divBdr>
                <w:top w:val="none" w:sz="0" w:space="0" w:color="auto"/>
                <w:left w:val="none" w:sz="0" w:space="0" w:color="auto"/>
                <w:bottom w:val="none" w:sz="0" w:space="0" w:color="auto"/>
                <w:right w:val="none" w:sz="0" w:space="0" w:color="auto"/>
              </w:divBdr>
            </w:div>
            <w:div w:id="123736466">
              <w:marLeft w:val="0"/>
              <w:marRight w:val="0"/>
              <w:marTop w:val="240"/>
              <w:marBottom w:val="0"/>
              <w:divBdr>
                <w:top w:val="none" w:sz="0" w:space="0" w:color="auto"/>
                <w:left w:val="none" w:sz="0" w:space="0" w:color="auto"/>
                <w:bottom w:val="none" w:sz="0" w:space="0" w:color="auto"/>
                <w:right w:val="none" w:sz="0" w:space="0" w:color="auto"/>
              </w:divBdr>
            </w:div>
            <w:div w:id="125315745">
              <w:marLeft w:val="0"/>
              <w:marRight w:val="0"/>
              <w:marTop w:val="240"/>
              <w:marBottom w:val="0"/>
              <w:divBdr>
                <w:top w:val="none" w:sz="0" w:space="0" w:color="auto"/>
                <w:left w:val="none" w:sz="0" w:space="0" w:color="auto"/>
                <w:bottom w:val="none" w:sz="0" w:space="0" w:color="auto"/>
                <w:right w:val="none" w:sz="0" w:space="0" w:color="auto"/>
              </w:divBdr>
            </w:div>
            <w:div w:id="141125633">
              <w:marLeft w:val="0"/>
              <w:marRight w:val="0"/>
              <w:marTop w:val="240"/>
              <w:marBottom w:val="0"/>
              <w:divBdr>
                <w:top w:val="none" w:sz="0" w:space="0" w:color="auto"/>
                <w:left w:val="none" w:sz="0" w:space="0" w:color="auto"/>
                <w:bottom w:val="none" w:sz="0" w:space="0" w:color="auto"/>
                <w:right w:val="none" w:sz="0" w:space="0" w:color="auto"/>
              </w:divBdr>
            </w:div>
            <w:div w:id="143738490">
              <w:marLeft w:val="0"/>
              <w:marRight w:val="0"/>
              <w:marTop w:val="240"/>
              <w:marBottom w:val="0"/>
              <w:divBdr>
                <w:top w:val="none" w:sz="0" w:space="0" w:color="auto"/>
                <w:left w:val="none" w:sz="0" w:space="0" w:color="auto"/>
                <w:bottom w:val="none" w:sz="0" w:space="0" w:color="auto"/>
                <w:right w:val="none" w:sz="0" w:space="0" w:color="auto"/>
              </w:divBdr>
            </w:div>
            <w:div w:id="153223363">
              <w:marLeft w:val="0"/>
              <w:marRight w:val="0"/>
              <w:marTop w:val="240"/>
              <w:marBottom w:val="0"/>
              <w:divBdr>
                <w:top w:val="none" w:sz="0" w:space="0" w:color="auto"/>
                <w:left w:val="none" w:sz="0" w:space="0" w:color="auto"/>
                <w:bottom w:val="none" w:sz="0" w:space="0" w:color="auto"/>
                <w:right w:val="none" w:sz="0" w:space="0" w:color="auto"/>
              </w:divBdr>
            </w:div>
            <w:div w:id="179972679">
              <w:marLeft w:val="0"/>
              <w:marRight w:val="0"/>
              <w:marTop w:val="240"/>
              <w:marBottom w:val="0"/>
              <w:divBdr>
                <w:top w:val="none" w:sz="0" w:space="0" w:color="auto"/>
                <w:left w:val="none" w:sz="0" w:space="0" w:color="auto"/>
                <w:bottom w:val="none" w:sz="0" w:space="0" w:color="auto"/>
                <w:right w:val="none" w:sz="0" w:space="0" w:color="auto"/>
              </w:divBdr>
            </w:div>
            <w:div w:id="187833769">
              <w:marLeft w:val="0"/>
              <w:marRight w:val="0"/>
              <w:marTop w:val="240"/>
              <w:marBottom w:val="0"/>
              <w:divBdr>
                <w:top w:val="none" w:sz="0" w:space="0" w:color="auto"/>
                <w:left w:val="none" w:sz="0" w:space="0" w:color="auto"/>
                <w:bottom w:val="none" w:sz="0" w:space="0" w:color="auto"/>
                <w:right w:val="none" w:sz="0" w:space="0" w:color="auto"/>
              </w:divBdr>
            </w:div>
            <w:div w:id="192156432">
              <w:marLeft w:val="0"/>
              <w:marRight w:val="0"/>
              <w:marTop w:val="240"/>
              <w:marBottom w:val="0"/>
              <w:divBdr>
                <w:top w:val="none" w:sz="0" w:space="0" w:color="auto"/>
                <w:left w:val="none" w:sz="0" w:space="0" w:color="auto"/>
                <w:bottom w:val="none" w:sz="0" w:space="0" w:color="auto"/>
                <w:right w:val="none" w:sz="0" w:space="0" w:color="auto"/>
              </w:divBdr>
            </w:div>
            <w:div w:id="198974774">
              <w:marLeft w:val="0"/>
              <w:marRight w:val="0"/>
              <w:marTop w:val="240"/>
              <w:marBottom w:val="0"/>
              <w:divBdr>
                <w:top w:val="none" w:sz="0" w:space="0" w:color="auto"/>
                <w:left w:val="none" w:sz="0" w:space="0" w:color="auto"/>
                <w:bottom w:val="none" w:sz="0" w:space="0" w:color="auto"/>
                <w:right w:val="none" w:sz="0" w:space="0" w:color="auto"/>
              </w:divBdr>
            </w:div>
            <w:div w:id="201358249">
              <w:marLeft w:val="0"/>
              <w:marRight w:val="0"/>
              <w:marTop w:val="240"/>
              <w:marBottom w:val="0"/>
              <w:divBdr>
                <w:top w:val="none" w:sz="0" w:space="0" w:color="auto"/>
                <w:left w:val="none" w:sz="0" w:space="0" w:color="auto"/>
                <w:bottom w:val="none" w:sz="0" w:space="0" w:color="auto"/>
                <w:right w:val="none" w:sz="0" w:space="0" w:color="auto"/>
              </w:divBdr>
            </w:div>
            <w:div w:id="217134618">
              <w:marLeft w:val="0"/>
              <w:marRight w:val="0"/>
              <w:marTop w:val="240"/>
              <w:marBottom w:val="0"/>
              <w:divBdr>
                <w:top w:val="none" w:sz="0" w:space="0" w:color="auto"/>
                <w:left w:val="none" w:sz="0" w:space="0" w:color="auto"/>
                <w:bottom w:val="none" w:sz="0" w:space="0" w:color="auto"/>
                <w:right w:val="none" w:sz="0" w:space="0" w:color="auto"/>
              </w:divBdr>
            </w:div>
            <w:div w:id="218904533">
              <w:marLeft w:val="0"/>
              <w:marRight w:val="0"/>
              <w:marTop w:val="240"/>
              <w:marBottom w:val="0"/>
              <w:divBdr>
                <w:top w:val="none" w:sz="0" w:space="0" w:color="auto"/>
                <w:left w:val="none" w:sz="0" w:space="0" w:color="auto"/>
                <w:bottom w:val="none" w:sz="0" w:space="0" w:color="auto"/>
                <w:right w:val="none" w:sz="0" w:space="0" w:color="auto"/>
              </w:divBdr>
            </w:div>
            <w:div w:id="238711094">
              <w:marLeft w:val="0"/>
              <w:marRight w:val="0"/>
              <w:marTop w:val="240"/>
              <w:marBottom w:val="0"/>
              <w:divBdr>
                <w:top w:val="none" w:sz="0" w:space="0" w:color="auto"/>
                <w:left w:val="none" w:sz="0" w:space="0" w:color="auto"/>
                <w:bottom w:val="none" w:sz="0" w:space="0" w:color="auto"/>
                <w:right w:val="none" w:sz="0" w:space="0" w:color="auto"/>
              </w:divBdr>
            </w:div>
            <w:div w:id="239028344">
              <w:marLeft w:val="0"/>
              <w:marRight w:val="0"/>
              <w:marTop w:val="240"/>
              <w:marBottom w:val="0"/>
              <w:divBdr>
                <w:top w:val="none" w:sz="0" w:space="0" w:color="auto"/>
                <w:left w:val="none" w:sz="0" w:space="0" w:color="auto"/>
                <w:bottom w:val="none" w:sz="0" w:space="0" w:color="auto"/>
                <w:right w:val="none" w:sz="0" w:space="0" w:color="auto"/>
              </w:divBdr>
            </w:div>
            <w:div w:id="279337766">
              <w:marLeft w:val="0"/>
              <w:marRight w:val="0"/>
              <w:marTop w:val="240"/>
              <w:marBottom w:val="0"/>
              <w:divBdr>
                <w:top w:val="none" w:sz="0" w:space="0" w:color="auto"/>
                <w:left w:val="none" w:sz="0" w:space="0" w:color="auto"/>
                <w:bottom w:val="none" w:sz="0" w:space="0" w:color="auto"/>
                <w:right w:val="none" w:sz="0" w:space="0" w:color="auto"/>
              </w:divBdr>
            </w:div>
            <w:div w:id="289673760">
              <w:marLeft w:val="0"/>
              <w:marRight w:val="0"/>
              <w:marTop w:val="240"/>
              <w:marBottom w:val="0"/>
              <w:divBdr>
                <w:top w:val="none" w:sz="0" w:space="0" w:color="auto"/>
                <w:left w:val="none" w:sz="0" w:space="0" w:color="auto"/>
                <w:bottom w:val="none" w:sz="0" w:space="0" w:color="auto"/>
                <w:right w:val="none" w:sz="0" w:space="0" w:color="auto"/>
              </w:divBdr>
            </w:div>
            <w:div w:id="306085238">
              <w:marLeft w:val="0"/>
              <w:marRight w:val="0"/>
              <w:marTop w:val="240"/>
              <w:marBottom w:val="0"/>
              <w:divBdr>
                <w:top w:val="none" w:sz="0" w:space="0" w:color="auto"/>
                <w:left w:val="none" w:sz="0" w:space="0" w:color="auto"/>
                <w:bottom w:val="none" w:sz="0" w:space="0" w:color="auto"/>
                <w:right w:val="none" w:sz="0" w:space="0" w:color="auto"/>
              </w:divBdr>
            </w:div>
            <w:div w:id="308092601">
              <w:marLeft w:val="0"/>
              <w:marRight w:val="0"/>
              <w:marTop w:val="240"/>
              <w:marBottom w:val="0"/>
              <w:divBdr>
                <w:top w:val="none" w:sz="0" w:space="0" w:color="auto"/>
                <w:left w:val="none" w:sz="0" w:space="0" w:color="auto"/>
                <w:bottom w:val="none" w:sz="0" w:space="0" w:color="auto"/>
                <w:right w:val="none" w:sz="0" w:space="0" w:color="auto"/>
              </w:divBdr>
            </w:div>
            <w:div w:id="309789433">
              <w:marLeft w:val="0"/>
              <w:marRight w:val="0"/>
              <w:marTop w:val="240"/>
              <w:marBottom w:val="0"/>
              <w:divBdr>
                <w:top w:val="none" w:sz="0" w:space="0" w:color="auto"/>
                <w:left w:val="none" w:sz="0" w:space="0" w:color="auto"/>
                <w:bottom w:val="none" w:sz="0" w:space="0" w:color="auto"/>
                <w:right w:val="none" w:sz="0" w:space="0" w:color="auto"/>
              </w:divBdr>
            </w:div>
            <w:div w:id="329061405">
              <w:marLeft w:val="0"/>
              <w:marRight w:val="0"/>
              <w:marTop w:val="240"/>
              <w:marBottom w:val="0"/>
              <w:divBdr>
                <w:top w:val="none" w:sz="0" w:space="0" w:color="auto"/>
                <w:left w:val="none" w:sz="0" w:space="0" w:color="auto"/>
                <w:bottom w:val="none" w:sz="0" w:space="0" w:color="auto"/>
                <w:right w:val="none" w:sz="0" w:space="0" w:color="auto"/>
              </w:divBdr>
            </w:div>
            <w:div w:id="387218901">
              <w:marLeft w:val="0"/>
              <w:marRight w:val="0"/>
              <w:marTop w:val="240"/>
              <w:marBottom w:val="0"/>
              <w:divBdr>
                <w:top w:val="none" w:sz="0" w:space="0" w:color="auto"/>
                <w:left w:val="none" w:sz="0" w:space="0" w:color="auto"/>
                <w:bottom w:val="none" w:sz="0" w:space="0" w:color="auto"/>
                <w:right w:val="none" w:sz="0" w:space="0" w:color="auto"/>
              </w:divBdr>
            </w:div>
            <w:div w:id="389420673">
              <w:marLeft w:val="0"/>
              <w:marRight w:val="0"/>
              <w:marTop w:val="240"/>
              <w:marBottom w:val="0"/>
              <w:divBdr>
                <w:top w:val="none" w:sz="0" w:space="0" w:color="auto"/>
                <w:left w:val="none" w:sz="0" w:space="0" w:color="auto"/>
                <w:bottom w:val="none" w:sz="0" w:space="0" w:color="auto"/>
                <w:right w:val="none" w:sz="0" w:space="0" w:color="auto"/>
              </w:divBdr>
            </w:div>
            <w:div w:id="396365691">
              <w:marLeft w:val="0"/>
              <w:marRight w:val="0"/>
              <w:marTop w:val="240"/>
              <w:marBottom w:val="0"/>
              <w:divBdr>
                <w:top w:val="none" w:sz="0" w:space="0" w:color="auto"/>
                <w:left w:val="none" w:sz="0" w:space="0" w:color="auto"/>
                <w:bottom w:val="none" w:sz="0" w:space="0" w:color="auto"/>
                <w:right w:val="none" w:sz="0" w:space="0" w:color="auto"/>
              </w:divBdr>
            </w:div>
            <w:div w:id="400257198">
              <w:marLeft w:val="0"/>
              <w:marRight w:val="0"/>
              <w:marTop w:val="240"/>
              <w:marBottom w:val="0"/>
              <w:divBdr>
                <w:top w:val="none" w:sz="0" w:space="0" w:color="auto"/>
                <w:left w:val="none" w:sz="0" w:space="0" w:color="auto"/>
                <w:bottom w:val="none" w:sz="0" w:space="0" w:color="auto"/>
                <w:right w:val="none" w:sz="0" w:space="0" w:color="auto"/>
              </w:divBdr>
            </w:div>
            <w:div w:id="416173834">
              <w:marLeft w:val="0"/>
              <w:marRight w:val="0"/>
              <w:marTop w:val="240"/>
              <w:marBottom w:val="0"/>
              <w:divBdr>
                <w:top w:val="none" w:sz="0" w:space="0" w:color="auto"/>
                <w:left w:val="none" w:sz="0" w:space="0" w:color="auto"/>
                <w:bottom w:val="none" w:sz="0" w:space="0" w:color="auto"/>
                <w:right w:val="none" w:sz="0" w:space="0" w:color="auto"/>
              </w:divBdr>
            </w:div>
            <w:div w:id="422187314">
              <w:marLeft w:val="0"/>
              <w:marRight w:val="0"/>
              <w:marTop w:val="240"/>
              <w:marBottom w:val="0"/>
              <w:divBdr>
                <w:top w:val="none" w:sz="0" w:space="0" w:color="auto"/>
                <w:left w:val="none" w:sz="0" w:space="0" w:color="auto"/>
                <w:bottom w:val="none" w:sz="0" w:space="0" w:color="auto"/>
                <w:right w:val="none" w:sz="0" w:space="0" w:color="auto"/>
              </w:divBdr>
            </w:div>
            <w:div w:id="437530709">
              <w:marLeft w:val="0"/>
              <w:marRight w:val="0"/>
              <w:marTop w:val="240"/>
              <w:marBottom w:val="0"/>
              <w:divBdr>
                <w:top w:val="none" w:sz="0" w:space="0" w:color="auto"/>
                <w:left w:val="none" w:sz="0" w:space="0" w:color="auto"/>
                <w:bottom w:val="none" w:sz="0" w:space="0" w:color="auto"/>
                <w:right w:val="none" w:sz="0" w:space="0" w:color="auto"/>
              </w:divBdr>
            </w:div>
            <w:div w:id="444008810">
              <w:marLeft w:val="0"/>
              <w:marRight w:val="0"/>
              <w:marTop w:val="240"/>
              <w:marBottom w:val="0"/>
              <w:divBdr>
                <w:top w:val="none" w:sz="0" w:space="0" w:color="auto"/>
                <w:left w:val="none" w:sz="0" w:space="0" w:color="auto"/>
                <w:bottom w:val="none" w:sz="0" w:space="0" w:color="auto"/>
                <w:right w:val="none" w:sz="0" w:space="0" w:color="auto"/>
              </w:divBdr>
            </w:div>
            <w:div w:id="451555580">
              <w:marLeft w:val="0"/>
              <w:marRight w:val="0"/>
              <w:marTop w:val="240"/>
              <w:marBottom w:val="0"/>
              <w:divBdr>
                <w:top w:val="none" w:sz="0" w:space="0" w:color="auto"/>
                <w:left w:val="none" w:sz="0" w:space="0" w:color="auto"/>
                <w:bottom w:val="none" w:sz="0" w:space="0" w:color="auto"/>
                <w:right w:val="none" w:sz="0" w:space="0" w:color="auto"/>
              </w:divBdr>
            </w:div>
            <w:div w:id="453408897">
              <w:marLeft w:val="0"/>
              <w:marRight w:val="0"/>
              <w:marTop w:val="240"/>
              <w:marBottom w:val="0"/>
              <w:divBdr>
                <w:top w:val="none" w:sz="0" w:space="0" w:color="auto"/>
                <w:left w:val="none" w:sz="0" w:space="0" w:color="auto"/>
                <w:bottom w:val="none" w:sz="0" w:space="0" w:color="auto"/>
                <w:right w:val="none" w:sz="0" w:space="0" w:color="auto"/>
              </w:divBdr>
            </w:div>
            <w:div w:id="484051023">
              <w:marLeft w:val="0"/>
              <w:marRight w:val="0"/>
              <w:marTop w:val="240"/>
              <w:marBottom w:val="0"/>
              <w:divBdr>
                <w:top w:val="none" w:sz="0" w:space="0" w:color="auto"/>
                <w:left w:val="none" w:sz="0" w:space="0" w:color="auto"/>
                <w:bottom w:val="none" w:sz="0" w:space="0" w:color="auto"/>
                <w:right w:val="none" w:sz="0" w:space="0" w:color="auto"/>
              </w:divBdr>
            </w:div>
            <w:div w:id="484474133">
              <w:marLeft w:val="0"/>
              <w:marRight w:val="0"/>
              <w:marTop w:val="240"/>
              <w:marBottom w:val="0"/>
              <w:divBdr>
                <w:top w:val="none" w:sz="0" w:space="0" w:color="auto"/>
                <w:left w:val="none" w:sz="0" w:space="0" w:color="auto"/>
                <w:bottom w:val="none" w:sz="0" w:space="0" w:color="auto"/>
                <w:right w:val="none" w:sz="0" w:space="0" w:color="auto"/>
              </w:divBdr>
            </w:div>
            <w:div w:id="496963586">
              <w:marLeft w:val="0"/>
              <w:marRight w:val="0"/>
              <w:marTop w:val="240"/>
              <w:marBottom w:val="0"/>
              <w:divBdr>
                <w:top w:val="none" w:sz="0" w:space="0" w:color="auto"/>
                <w:left w:val="none" w:sz="0" w:space="0" w:color="auto"/>
                <w:bottom w:val="none" w:sz="0" w:space="0" w:color="auto"/>
                <w:right w:val="none" w:sz="0" w:space="0" w:color="auto"/>
              </w:divBdr>
            </w:div>
            <w:div w:id="500631274">
              <w:marLeft w:val="0"/>
              <w:marRight w:val="0"/>
              <w:marTop w:val="240"/>
              <w:marBottom w:val="0"/>
              <w:divBdr>
                <w:top w:val="none" w:sz="0" w:space="0" w:color="auto"/>
                <w:left w:val="none" w:sz="0" w:space="0" w:color="auto"/>
                <w:bottom w:val="none" w:sz="0" w:space="0" w:color="auto"/>
                <w:right w:val="none" w:sz="0" w:space="0" w:color="auto"/>
              </w:divBdr>
            </w:div>
            <w:div w:id="503477952">
              <w:marLeft w:val="0"/>
              <w:marRight w:val="0"/>
              <w:marTop w:val="240"/>
              <w:marBottom w:val="0"/>
              <w:divBdr>
                <w:top w:val="none" w:sz="0" w:space="0" w:color="auto"/>
                <w:left w:val="none" w:sz="0" w:space="0" w:color="auto"/>
                <w:bottom w:val="none" w:sz="0" w:space="0" w:color="auto"/>
                <w:right w:val="none" w:sz="0" w:space="0" w:color="auto"/>
              </w:divBdr>
            </w:div>
            <w:div w:id="526138648">
              <w:marLeft w:val="0"/>
              <w:marRight w:val="0"/>
              <w:marTop w:val="240"/>
              <w:marBottom w:val="0"/>
              <w:divBdr>
                <w:top w:val="none" w:sz="0" w:space="0" w:color="auto"/>
                <w:left w:val="none" w:sz="0" w:space="0" w:color="auto"/>
                <w:bottom w:val="none" w:sz="0" w:space="0" w:color="auto"/>
                <w:right w:val="none" w:sz="0" w:space="0" w:color="auto"/>
              </w:divBdr>
            </w:div>
            <w:div w:id="528570023">
              <w:marLeft w:val="0"/>
              <w:marRight w:val="0"/>
              <w:marTop w:val="240"/>
              <w:marBottom w:val="0"/>
              <w:divBdr>
                <w:top w:val="none" w:sz="0" w:space="0" w:color="auto"/>
                <w:left w:val="none" w:sz="0" w:space="0" w:color="auto"/>
                <w:bottom w:val="none" w:sz="0" w:space="0" w:color="auto"/>
                <w:right w:val="none" w:sz="0" w:space="0" w:color="auto"/>
              </w:divBdr>
            </w:div>
            <w:div w:id="531723369">
              <w:marLeft w:val="0"/>
              <w:marRight w:val="0"/>
              <w:marTop w:val="240"/>
              <w:marBottom w:val="0"/>
              <w:divBdr>
                <w:top w:val="none" w:sz="0" w:space="0" w:color="auto"/>
                <w:left w:val="none" w:sz="0" w:space="0" w:color="auto"/>
                <w:bottom w:val="none" w:sz="0" w:space="0" w:color="auto"/>
                <w:right w:val="none" w:sz="0" w:space="0" w:color="auto"/>
              </w:divBdr>
            </w:div>
            <w:div w:id="547768746">
              <w:marLeft w:val="0"/>
              <w:marRight w:val="0"/>
              <w:marTop w:val="240"/>
              <w:marBottom w:val="0"/>
              <w:divBdr>
                <w:top w:val="none" w:sz="0" w:space="0" w:color="auto"/>
                <w:left w:val="none" w:sz="0" w:space="0" w:color="auto"/>
                <w:bottom w:val="none" w:sz="0" w:space="0" w:color="auto"/>
                <w:right w:val="none" w:sz="0" w:space="0" w:color="auto"/>
              </w:divBdr>
            </w:div>
            <w:div w:id="582103973">
              <w:marLeft w:val="0"/>
              <w:marRight w:val="0"/>
              <w:marTop w:val="240"/>
              <w:marBottom w:val="0"/>
              <w:divBdr>
                <w:top w:val="none" w:sz="0" w:space="0" w:color="auto"/>
                <w:left w:val="none" w:sz="0" w:space="0" w:color="auto"/>
                <w:bottom w:val="none" w:sz="0" w:space="0" w:color="auto"/>
                <w:right w:val="none" w:sz="0" w:space="0" w:color="auto"/>
              </w:divBdr>
            </w:div>
            <w:div w:id="585115589">
              <w:marLeft w:val="0"/>
              <w:marRight w:val="0"/>
              <w:marTop w:val="240"/>
              <w:marBottom w:val="0"/>
              <w:divBdr>
                <w:top w:val="none" w:sz="0" w:space="0" w:color="auto"/>
                <w:left w:val="none" w:sz="0" w:space="0" w:color="auto"/>
                <w:bottom w:val="none" w:sz="0" w:space="0" w:color="auto"/>
                <w:right w:val="none" w:sz="0" w:space="0" w:color="auto"/>
              </w:divBdr>
            </w:div>
            <w:div w:id="600920908">
              <w:marLeft w:val="0"/>
              <w:marRight w:val="0"/>
              <w:marTop w:val="240"/>
              <w:marBottom w:val="0"/>
              <w:divBdr>
                <w:top w:val="none" w:sz="0" w:space="0" w:color="auto"/>
                <w:left w:val="none" w:sz="0" w:space="0" w:color="auto"/>
                <w:bottom w:val="none" w:sz="0" w:space="0" w:color="auto"/>
                <w:right w:val="none" w:sz="0" w:space="0" w:color="auto"/>
              </w:divBdr>
            </w:div>
            <w:div w:id="604726637">
              <w:marLeft w:val="0"/>
              <w:marRight w:val="0"/>
              <w:marTop w:val="240"/>
              <w:marBottom w:val="0"/>
              <w:divBdr>
                <w:top w:val="none" w:sz="0" w:space="0" w:color="auto"/>
                <w:left w:val="none" w:sz="0" w:space="0" w:color="auto"/>
                <w:bottom w:val="none" w:sz="0" w:space="0" w:color="auto"/>
                <w:right w:val="none" w:sz="0" w:space="0" w:color="auto"/>
              </w:divBdr>
            </w:div>
            <w:div w:id="611321295">
              <w:marLeft w:val="0"/>
              <w:marRight w:val="0"/>
              <w:marTop w:val="240"/>
              <w:marBottom w:val="0"/>
              <w:divBdr>
                <w:top w:val="none" w:sz="0" w:space="0" w:color="auto"/>
                <w:left w:val="none" w:sz="0" w:space="0" w:color="auto"/>
                <w:bottom w:val="none" w:sz="0" w:space="0" w:color="auto"/>
                <w:right w:val="none" w:sz="0" w:space="0" w:color="auto"/>
              </w:divBdr>
            </w:div>
            <w:div w:id="619649969">
              <w:marLeft w:val="0"/>
              <w:marRight w:val="0"/>
              <w:marTop w:val="240"/>
              <w:marBottom w:val="0"/>
              <w:divBdr>
                <w:top w:val="none" w:sz="0" w:space="0" w:color="auto"/>
                <w:left w:val="none" w:sz="0" w:space="0" w:color="auto"/>
                <w:bottom w:val="none" w:sz="0" w:space="0" w:color="auto"/>
                <w:right w:val="none" w:sz="0" w:space="0" w:color="auto"/>
              </w:divBdr>
            </w:div>
            <w:div w:id="620453719">
              <w:marLeft w:val="0"/>
              <w:marRight w:val="0"/>
              <w:marTop w:val="240"/>
              <w:marBottom w:val="0"/>
              <w:divBdr>
                <w:top w:val="none" w:sz="0" w:space="0" w:color="auto"/>
                <w:left w:val="none" w:sz="0" w:space="0" w:color="auto"/>
                <w:bottom w:val="none" w:sz="0" w:space="0" w:color="auto"/>
                <w:right w:val="none" w:sz="0" w:space="0" w:color="auto"/>
              </w:divBdr>
            </w:div>
            <w:div w:id="623393641">
              <w:marLeft w:val="0"/>
              <w:marRight w:val="0"/>
              <w:marTop w:val="240"/>
              <w:marBottom w:val="0"/>
              <w:divBdr>
                <w:top w:val="none" w:sz="0" w:space="0" w:color="auto"/>
                <w:left w:val="none" w:sz="0" w:space="0" w:color="auto"/>
                <w:bottom w:val="none" w:sz="0" w:space="0" w:color="auto"/>
                <w:right w:val="none" w:sz="0" w:space="0" w:color="auto"/>
              </w:divBdr>
            </w:div>
            <w:div w:id="633558529">
              <w:marLeft w:val="0"/>
              <w:marRight w:val="0"/>
              <w:marTop w:val="240"/>
              <w:marBottom w:val="0"/>
              <w:divBdr>
                <w:top w:val="none" w:sz="0" w:space="0" w:color="auto"/>
                <w:left w:val="none" w:sz="0" w:space="0" w:color="auto"/>
                <w:bottom w:val="none" w:sz="0" w:space="0" w:color="auto"/>
                <w:right w:val="none" w:sz="0" w:space="0" w:color="auto"/>
              </w:divBdr>
            </w:div>
            <w:div w:id="648831249">
              <w:marLeft w:val="0"/>
              <w:marRight w:val="0"/>
              <w:marTop w:val="240"/>
              <w:marBottom w:val="0"/>
              <w:divBdr>
                <w:top w:val="none" w:sz="0" w:space="0" w:color="auto"/>
                <w:left w:val="none" w:sz="0" w:space="0" w:color="auto"/>
                <w:bottom w:val="none" w:sz="0" w:space="0" w:color="auto"/>
                <w:right w:val="none" w:sz="0" w:space="0" w:color="auto"/>
              </w:divBdr>
            </w:div>
            <w:div w:id="649213686">
              <w:marLeft w:val="0"/>
              <w:marRight w:val="0"/>
              <w:marTop w:val="240"/>
              <w:marBottom w:val="0"/>
              <w:divBdr>
                <w:top w:val="none" w:sz="0" w:space="0" w:color="auto"/>
                <w:left w:val="none" w:sz="0" w:space="0" w:color="auto"/>
                <w:bottom w:val="none" w:sz="0" w:space="0" w:color="auto"/>
                <w:right w:val="none" w:sz="0" w:space="0" w:color="auto"/>
              </w:divBdr>
            </w:div>
            <w:div w:id="651711658">
              <w:marLeft w:val="0"/>
              <w:marRight w:val="0"/>
              <w:marTop w:val="240"/>
              <w:marBottom w:val="0"/>
              <w:divBdr>
                <w:top w:val="none" w:sz="0" w:space="0" w:color="auto"/>
                <w:left w:val="none" w:sz="0" w:space="0" w:color="auto"/>
                <w:bottom w:val="none" w:sz="0" w:space="0" w:color="auto"/>
                <w:right w:val="none" w:sz="0" w:space="0" w:color="auto"/>
              </w:divBdr>
            </w:div>
            <w:div w:id="655457687">
              <w:marLeft w:val="0"/>
              <w:marRight w:val="0"/>
              <w:marTop w:val="240"/>
              <w:marBottom w:val="0"/>
              <w:divBdr>
                <w:top w:val="none" w:sz="0" w:space="0" w:color="auto"/>
                <w:left w:val="none" w:sz="0" w:space="0" w:color="auto"/>
                <w:bottom w:val="none" w:sz="0" w:space="0" w:color="auto"/>
                <w:right w:val="none" w:sz="0" w:space="0" w:color="auto"/>
              </w:divBdr>
            </w:div>
            <w:div w:id="674570417">
              <w:marLeft w:val="0"/>
              <w:marRight w:val="0"/>
              <w:marTop w:val="240"/>
              <w:marBottom w:val="0"/>
              <w:divBdr>
                <w:top w:val="none" w:sz="0" w:space="0" w:color="auto"/>
                <w:left w:val="none" w:sz="0" w:space="0" w:color="auto"/>
                <w:bottom w:val="none" w:sz="0" w:space="0" w:color="auto"/>
                <w:right w:val="none" w:sz="0" w:space="0" w:color="auto"/>
              </w:divBdr>
            </w:div>
            <w:div w:id="677007829">
              <w:marLeft w:val="0"/>
              <w:marRight w:val="0"/>
              <w:marTop w:val="240"/>
              <w:marBottom w:val="0"/>
              <w:divBdr>
                <w:top w:val="none" w:sz="0" w:space="0" w:color="auto"/>
                <w:left w:val="none" w:sz="0" w:space="0" w:color="auto"/>
                <w:bottom w:val="none" w:sz="0" w:space="0" w:color="auto"/>
                <w:right w:val="none" w:sz="0" w:space="0" w:color="auto"/>
              </w:divBdr>
            </w:div>
            <w:div w:id="684550541">
              <w:marLeft w:val="0"/>
              <w:marRight w:val="0"/>
              <w:marTop w:val="240"/>
              <w:marBottom w:val="0"/>
              <w:divBdr>
                <w:top w:val="none" w:sz="0" w:space="0" w:color="auto"/>
                <w:left w:val="none" w:sz="0" w:space="0" w:color="auto"/>
                <w:bottom w:val="none" w:sz="0" w:space="0" w:color="auto"/>
                <w:right w:val="none" w:sz="0" w:space="0" w:color="auto"/>
              </w:divBdr>
            </w:div>
            <w:div w:id="697897944">
              <w:marLeft w:val="0"/>
              <w:marRight w:val="0"/>
              <w:marTop w:val="240"/>
              <w:marBottom w:val="0"/>
              <w:divBdr>
                <w:top w:val="none" w:sz="0" w:space="0" w:color="auto"/>
                <w:left w:val="none" w:sz="0" w:space="0" w:color="auto"/>
                <w:bottom w:val="none" w:sz="0" w:space="0" w:color="auto"/>
                <w:right w:val="none" w:sz="0" w:space="0" w:color="auto"/>
              </w:divBdr>
            </w:div>
            <w:div w:id="699092175">
              <w:marLeft w:val="0"/>
              <w:marRight w:val="0"/>
              <w:marTop w:val="240"/>
              <w:marBottom w:val="0"/>
              <w:divBdr>
                <w:top w:val="none" w:sz="0" w:space="0" w:color="auto"/>
                <w:left w:val="none" w:sz="0" w:space="0" w:color="auto"/>
                <w:bottom w:val="none" w:sz="0" w:space="0" w:color="auto"/>
                <w:right w:val="none" w:sz="0" w:space="0" w:color="auto"/>
              </w:divBdr>
            </w:div>
            <w:div w:id="704526288">
              <w:marLeft w:val="0"/>
              <w:marRight w:val="0"/>
              <w:marTop w:val="240"/>
              <w:marBottom w:val="0"/>
              <w:divBdr>
                <w:top w:val="none" w:sz="0" w:space="0" w:color="auto"/>
                <w:left w:val="none" w:sz="0" w:space="0" w:color="auto"/>
                <w:bottom w:val="none" w:sz="0" w:space="0" w:color="auto"/>
                <w:right w:val="none" w:sz="0" w:space="0" w:color="auto"/>
              </w:divBdr>
            </w:div>
            <w:div w:id="714277404">
              <w:marLeft w:val="0"/>
              <w:marRight w:val="0"/>
              <w:marTop w:val="240"/>
              <w:marBottom w:val="0"/>
              <w:divBdr>
                <w:top w:val="none" w:sz="0" w:space="0" w:color="auto"/>
                <w:left w:val="none" w:sz="0" w:space="0" w:color="auto"/>
                <w:bottom w:val="none" w:sz="0" w:space="0" w:color="auto"/>
                <w:right w:val="none" w:sz="0" w:space="0" w:color="auto"/>
              </w:divBdr>
            </w:div>
            <w:div w:id="724138032">
              <w:marLeft w:val="0"/>
              <w:marRight w:val="0"/>
              <w:marTop w:val="240"/>
              <w:marBottom w:val="0"/>
              <w:divBdr>
                <w:top w:val="none" w:sz="0" w:space="0" w:color="auto"/>
                <w:left w:val="none" w:sz="0" w:space="0" w:color="auto"/>
                <w:bottom w:val="none" w:sz="0" w:space="0" w:color="auto"/>
                <w:right w:val="none" w:sz="0" w:space="0" w:color="auto"/>
              </w:divBdr>
            </w:div>
            <w:div w:id="741103009">
              <w:marLeft w:val="0"/>
              <w:marRight w:val="0"/>
              <w:marTop w:val="240"/>
              <w:marBottom w:val="0"/>
              <w:divBdr>
                <w:top w:val="none" w:sz="0" w:space="0" w:color="auto"/>
                <w:left w:val="none" w:sz="0" w:space="0" w:color="auto"/>
                <w:bottom w:val="none" w:sz="0" w:space="0" w:color="auto"/>
                <w:right w:val="none" w:sz="0" w:space="0" w:color="auto"/>
              </w:divBdr>
            </w:div>
            <w:div w:id="741441459">
              <w:marLeft w:val="0"/>
              <w:marRight w:val="0"/>
              <w:marTop w:val="240"/>
              <w:marBottom w:val="0"/>
              <w:divBdr>
                <w:top w:val="none" w:sz="0" w:space="0" w:color="auto"/>
                <w:left w:val="none" w:sz="0" w:space="0" w:color="auto"/>
                <w:bottom w:val="none" w:sz="0" w:space="0" w:color="auto"/>
                <w:right w:val="none" w:sz="0" w:space="0" w:color="auto"/>
              </w:divBdr>
            </w:div>
            <w:div w:id="742752138">
              <w:marLeft w:val="0"/>
              <w:marRight w:val="0"/>
              <w:marTop w:val="240"/>
              <w:marBottom w:val="0"/>
              <w:divBdr>
                <w:top w:val="none" w:sz="0" w:space="0" w:color="auto"/>
                <w:left w:val="none" w:sz="0" w:space="0" w:color="auto"/>
                <w:bottom w:val="none" w:sz="0" w:space="0" w:color="auto"/>
                <w:right w:val="none" w:sz="0" w:space="0" w:color="auto"/>
              </w:divBdr>
            </w:div>
            <w:div w:id="759981710">
              <w:marLeft w:val="0"/>
              <w:marRight w:val="0"/>
              <w:marTop w:val="240"/>
              <w:marBottom w:val="0"/>
              <w:divBdr>
                <w:top w:val="none" w:sz="0" w:space="0" w:color="auto"/>
                <w:left w:val="none" w:sz="0" w:space="0" w:color="auto"/>
                <w:bottom w:val="none" w:sz="0" w:space="0" w:color="auto"/>
                <w:right w:val="none" w:sz="0" w:space="0" w:color="auto"/>
              </w:divBdr>
            </w:div>
            <w:div w:id="761141624">
              <w:marLeft w:val="0"/>
              <w:marRight w:val="0"/>
              <w:marTop w:val="240"/>
              <w:marBottom w:val="0"/>
              <w:divBdr>
                <w:top w:val="none" w:sz="0" w:space="0" w:color="auto"/>
                <w:left w:val="none" w:sz="0" w:space="0" w:color="auto"/>
                <w:bottom w:val="none" w:sz="0" w:space="0" w:color="auto"/>
                <w:right w:val="none" w:sz="0" w:space="0" w:color="auto"/>
              </w:divBdr>
            </w:div>
            <w:div w:id="775371539">
              <w:marLeft w:val="0"/>
              <w:marRight w:val="0"/>
              <w:marTop w:val="240"/>
              <w:marBottom w:val="0"/>
              <w:divBdr>
                <w:top w:val="none" w:sz="0" w:space="0" w:color="auto"/>
                <w:left w:val="none" w:sz="0" w:space="0" w:color="auto"/>
                <w:bottom w:val="none" w:sz="0" w:space="0" w:color="auto"/>
                <w:right w:val="none" w:sz="0" w:space="0" w:color="auto"/>
              </w:divBdr>
            </w:div>
            <w:div w:id="803042911">
              <w:marLeft w:val="0"/>
              <w:marRight w:val="0"/>
              <w:marTop w:val="240"/>
              <w:marBottom w:val="0"/>
              <w:divBdr>
                <w:top w:val="none" w:sz="0" w:space="0" w:color="auto"/>
                <w:left w:val="none" w:sz="0" w:space="0" w:color="auto"/>
                <w:bottom w:val="none" w:sz="0" w:space="0" w:color="auto"/>
                <w:right w:val="none" w:sz="0" w:space="0" w:color="auto"/>
              </w:divBdr>
            </w:div>
            <w:div w:id="814031795">
              <w:marLeft w:val="0"/>
              <w:marRight w:val="0"/>
              <w:marTop w:val="240"/>
              <w:marBottom w:val="0"/>
              <w:divBdr>
                <w:top w:val="none" w:sz="0" w:space="0" w:color="auto"/>
                <w:left w:val="none" w:sz="0" w:space="0" w:color="auto"/>
                <w:bottom w:val="none" w:sz="0" w:space="0" w:color="auto"/>
                <w:right w:val="none" w:sz="0" w:space="0" w:color="auto"/>
              </w:divBdr>
            </w:div>
            <w:div w:id="821239629">
              <w:marLeft w:val="0"/>
              <w:marRight w:val="0"/>
              <w:marTop w:val="240"/>
              <w:marBottom w:val="0"/>
              <w:divBdr>
                <w:top w:val="none" w:sz="0" w:space="0" w:color="auto"/>
                <w:left w:val="none" w:sz="0" w:space="0" w:color="auto"/>
                <w:bottom w:val="none" w:sz="0" w:space="0" w:color="auto"/>
                <w:right w:val="none" w:sz="0" w:space="0" w:color="auto"/>
              </w:divBdr>
            </w:div>
            <w:div w:id="858156826">
              <w:marLeft w:val="0"/>
              <w:marRight w:val="0"/>
              <w:marTop w:val="240"/>
              <w:marBottom w:val="0"/>
              <w:divBdr>
                <w:top w:val="none" w:sz="0" w:space="0" w:color="auto"/>
                <w:left w:val="none" w:sz="0" w:space="0" w:color="auto"/>
                <w:bottom w:val="none" w:sz="0" w:space="0" w:color="auto"/>
                <w:right w:val="none" w:sz="0" w:space="0" w:color="auto"/>
              </w:divBdr>
            </w:div>
            <w:div w:id="902570181">
              <w:marLeft w:val="0"/>
              <w:marRight w:val="0"/>
              <w:marTop w:val="240"/>
              <w:marBottom w:val="0"/>
              <w:divBdr>
                <w:top w:val="none" w:sz="0" w:space="0" w:color="auto"/>
                <w:left w:val="none" w:sz="0" w:space="0" w:color="auto"/>
                <w:bottom w:val="none" w:sz="0" w:space="0" w:color="auto"/>
                <w:right w:val="none" w:sz="0" w:space="0" w:color="auto"/>
              </w:divBdr>
            </w:div>
            <w:div w:id="909660145">
              <w:marLeft w:val="0"/>
              <w:marRight w:val="0"/>
              <w:marTop w:val="240"/>
              <w:marBottom w:val="0"/>
              <w:divBdr>
                <w:top w:val="none" w:sz="0" w:space="0" w:color="auto"/>
                <w:left w:val="none" w:sz="0" w:space="0" w:color="auto"/>
                <w:bottom w:val="none" w:sz="0" w:space="0" w:color="auto"/>
                <w:right w:val="none" w:sz="0" w:space="0" w:color="auto"/>
              </w:divBdr>
            </w:div>
            <w:div w:id="910039287">
              <w:marLeft w:val="0"/>
              <w:marRight w:val="0"/>
              <w:marTop w:val="240"/>
              <w:marBottom w:val="0"/>
              <w:divBdr>
                <w:top w:val="none" w:sz="0" w:space="0" w:color="auto"/>
                <w:left w:val="none" w:sz="0" w:space="0" w:color="auto"/>
                <w:bottom w:val="none" w:sz="0" w:space="0" w:color="auto"/>
                <w:right w:val="none" w:sz="0" w:space="0" w:color="auto"/>
              </w:divBdr>
            </w:div>
            <w:div w:id="912474897">
              <w:marLeft w:val="0"/>
              <w:marRight w:val="0"/>
              <w:marTop w:val="240"/>
              <w:marBottom w:val="0"/>
              <w:divBdr>
                <w:top w:val="none" w:sz="0" w:space="0" w:color="auto"/>
                <w:left w:val="none" w:sz="0" w:space="0" w:color="auto"/>
                <w:bottom w:val="none" w:sz="0" w:space="0" w:color="auto"/>
                <w:right w:val="none" w:sz="0" w:space="0" w:color="auto"/>
              </w:divBdr>
            </w:div>
            <w:div w:id="934019608">
              <w:marLeft w:val="0"/>
              <w:marRight w:val="0"/>
              <w:marTop w:val="240"/>
              <w:marBottom w:val="0"/>
              <w:divBdr>
                <w:top w:val="none" w:sz="0" w:space="0" w:color="auto"/>
                <w:left w:val="none" w:sz="0" w:space="0" w:color="auto"/>
                <w:bottom w:val="none" w:sz="0" w:space="0" w:color="auto"/>
                <w:right w:val="none" w:sz="0" w:space="0" w:color="auto"/>
              </w:divBdr>
            </w:div>
            <w:div w:id="966551277">
              <w:marLeft w:val="0"/>
              <w:marRight w:val="0"/>
              <w:marTop w:val="240"/>
              <w:marBottom w:val="0"/>
              <w:divBdr>
                <w:top w:val="none" w:sz="0" w:space="0" w:color="auto"/>
                <w:left w:val="none" w:sz="0" w:space="0" w:color="auto"/>
                <w:bottom w:val="none" w:sz="0" w:space="0" w:color="auto"/>
                <w:right w:val="none" w:sz="0" w:space="0" w:color="auto"/>
              </w:divBdr>
            </w:div>
            <w:div w:id="968902388">
              <w:marLeft w:val="0"/>
              <w:marRight w:val="0"/>
              <w:marTop w:val="240"/>
              <w:marBottom w:val="0"/>
              <w:divBdr>
                <w:top w:val="none" w:sz="0" w:space="0" w:color="auto"/>
                <w:left w:val="none" w:sz="0" w:space="0" w:color="auto"/>
                <w:bottom w:val="none" w:sz="0" w:space="0" w:color="auto"/>
                <w:right w:val="none" w:sz="0" w:space="0" w:color="auto"/>
              </w:divBdr>
            </w:div>
            <w:div w:id="969897346">
              <w:marLeft w:val="0"/>
              <w:marRight w:val="0"/>
              <w:marTop w:val="240"/>
              <w:marBottom w:val="0"/>
              <w:divBdr>
                <w:top w:val="none" w:sz="0" w:space="0" w:color="auto"/>
                <w:left w:val="none" w:sz="0" w:space="0" w:color="auto"/>
                <w:bottom w:val="none" w:sz="0" w:space="0" w:color="auto"/>
                <w:right w:val="none" w:sz="0" w:space="0" w:color="auto"/>
              </w:divBdr>
            </w:div>
            <w:div w:id="973028923">
              <w:marLeft w:val="0"/>
              <w:marRight w:val="0"/>
              <w:marTop w:val="240"/>
              <w:marBottom w:val="0"/>
              <w:divBdr>
                <w:top w:val="none" w:sz="0" w:space="0" w:color="auto"/>
                <w:left w:val="none" w:sz="0" w:space="0" w:color="auto"/>
                <w:bottom w:val="none" w:sz="0" w:space="0" w:color="auto"/>
                <w:right w:val="none" w:sz="0" w:space="0" w:color="auto"/>
              </w:divBdr>
            </w:div>
            <w:div w:id="973144726">
              <w:marLeft w:val="0"/>
              <w:marRight w:val="0"/>
              <w:marTop w:val="240"/>
              <w:marBottom w:val="0"/>
              <w:divBdr>
                <w:top w:val="none" w:sz="0" w:space="0" w:color="auto"/>
                <w:left w:val="none" w:sz="0" w:space="0" w:color="auto"/>
                <w:bottom w:val="none" w:sz="0" w:space="0" w:color="auto"/>
                <w:right w:val="none" w:sz="0" w:space="0" w:color="auto"/>
              </w:divBdr>
            </w:div>
            <w:div w:id="984969574">
              <w:marLeft w:val="0"/>
              <w:marRight w:val="0"/>
              <w:marTop w:val="240"/>
              <w:marBottom w:val="0"/>
              <w:divBdr>
                <w:top w:val="none" w:sz="0" w:space="0" w:color="auto"/>
                <w:left w:val="none" w:sz="0" w:space="0" w:color="auto"/>
                <w:bottom w:val="none" w:sz="0" w:space="0" w:color="auto"/>
                <w:right w:val="none" w:sz="0" w:space="0" w:color="auto"/>
              </w:divBdr>
            </w:div>
            <w:div w:id="985427864">
              <w:marLeft w:val="0"/>
              <w:marRight w:val="0"/>
              <w:marTop w:val="240"/>
              <w:marBottom w:val="0"/>
              <w:divBdr>
                <w:top w:val="none" w:sz="0" w:space="0" w:color="auto"/>
                <w:left w:val="none" w:sz="0" w:space="0" w:color="auto"/>
                <w:bottom w:val="none" w:sz="0" w:space="0" w:color="auto"/>
                <w:right w:val="none" w:sz="0" w:space="0" w:color="auto"/>
              </w:divBdr>
            </w:div>
            <w:div w:id="988440420">
              <w:marLeft w:val="0"/>
              <w:marRight w:val="0"/>
              <w:marTop w:val="240"/>
              <w:marBottom w:val="0"/>
              <w:divBdr>
                <w:top w:val="none" w:sz="0" w:space="0" w:color="auto"/>
                <w:left w:val="none" w:sz="0" w:space="0" w:color="auto"/>
                <w:bottom w:val="none" w:sz="0" w:space="0" w:color="auto"/>
                <w:right w:val="none" w:sz="0" w:space="0" w:color="auto"/>
              </w:divBdr>
            </w:div>
            <w:div w:id="991980285">
              <w:marLeft w:val="0"/>
              <w:marRight w:val="0"/>
              <w:marTop w:val="240"/>
              <w:marBottom w:val="0"/>
              <w:divBdr>
                <w:top w:val="none" w:sz="0" w:space="0" w:color="auto"/>
                <w:left w:val="none" w:sz="0" w:space="0" w:color="auto"/>
                <w:bottom w:val="none" w:sz="0" w:space="0" w:color="auto"/>
                <w:right w:val="none" w:sz="0" w:space="0" w:color="auto"/>
              </w:divBdr>
            </w:div>
            <w:div w:id="1001396026">
              <w:marLeft w:val="0"/>
              <w:marRight w:val="0"/>
              <w:marTop w:val="240"/>
              <w:marBottom w:val="0"/>
              <w:divBdr>
                <w:top w:val="none" w:sz="0" w:space="0" w:color="auto"/>
                <w:left w:val="none" w:sz="0" w:space="0" w:color="auto"/>
                <w:bottom w:val="none" w:sz="0" w:space="0" w:color="auto"/>
                <w:right w:val="none" w:sz="0" w:space="0" w:color="auto"/>
              </w:divBdr>
            </w:div>
            <w:div w:id="1014304977">
              <w:marLeft w:val="0"/>
              <w:marRight w:val="0"/>
              <w:marTop w:val="240"/>
              <w:marBottom w:val="0"/>
              <w:divBdr>
                <w:top w:val="none" w:sz="0" w:space="0" w:color="auto"/>
                <w:left w:val="none" w:sz="0" w:space="0" w:color="auto"/>
                <w:bottom w:val="none" w:sz="0" w:space="0" w:color="auto"/>
                <w:right w:val="none" w:sz="0" w:space="0" w:color="auto"/>
              </w:divBdr>
            </w:div>
            <w:div w:id="1020813817">
              <w:marLeft w:val="0"/>
              <w:marRight w:val="0"/>
              <w:marTop w:val="240"/>
              <w:marBottom w:val="0"/>
              <w:divBdr>
                <w:top w:val="none" w:sz="0" w:space="0" w:color="auto"/>
                <w:left w:val="none" w:sz="0" w:space="0" w:color="auto"/>
                <w:bottom w:val="none" w:sz="0" w:space="0" w:color="auto"/>
                <w:right w:val="none" w:sz="0" w:space="0" w:color="auto"/>
              </w:divBdr>
            </w:div>
            <w:div w:id="1028797512">
              <w:marLeft w:val="0"/>
              <w:marRight w:val="0"/>
              <w:marTop w:val="240"/>
              <w:marBottom w:val="0"/>
              <w:divBdr>
                <w:top w:val="none" w:sz="0" w:space="0" w:color="auto"/>
                <w:left w:val="none" w:sz="0" w:space="0" w:color="auto"/>
                <w:bottom w:val="none" w:sz="0" w:space="0" w:color="auto"/>
                <w:right w:val="none" w:sz="0" w:space="0" w:color="auto"/>
              </w:divBdr>
            </w:div>
            <w:div w:id="1032219744">
              <w:marLeft w:val="0"/>
              <w:marRight w:val="0"/>
              <w:marTop w:val="240"/>
              <w:marBottom w:val="0"/>
              <w:divBdr>
                <w:top w:val="none" w:sz="0" w:space="0" w:color="auto"/>
                <w:left w:val="none" w:sz="0" w:space="0" w:color="auto"/>
                <w:bottom w:val="none" w:sz="0" w:space="0" w:color="auto"/>
                <w:right w:val="none" w:sz="0" w:space="0" w:color="auto"/>
              </w:divBdr>
            </w:div>
            <w:div w:id="1045905378">
              <w:marLeft w:val="0"/>
              <w:marRight w:val="0"/>
              <w:marTop w:val="240"/>
              <w:marBottom w:val="0"/>
              <w:divBdr>
                <w:top w:val="none" w:sz="0" w:space="0" w:color="auto"/>
                <w:left w:val="none" w:sz="0" w:space="0" w:color="auto"/>
                <w:bottom w:val="none" w:sz="0" w:space="0" w:color="auto"/>
                <w:right w:val="none" w:sz="0" w:space="0" w:color="auto"/>
              </w:divBdr>
            </w:div>
            <w:div w:id="1048342181">
              <w:marLeft w:val="0"/>
              <w:marRight w:val="0"/>
              <w:marTop w:val="240"/>
              <w:marBottom w:val="0"/>
              <w:divBdr>
                <w:top w:val="none" w:sz="0" w:space="0" w:color="auto"/>
                <w:left w:val="none" w:sz="0" w:space="0" w:color="auto"/>
                <w:bottom w:val="none" w:sz="0" w:space="0" w:color="auto"/>
                <w:right w:val="none" w:sz="0" w:space="0" w:color="auto"/>
              </w:divBdr>
            </w:div>
            <w:div w:id="1062605829">
              <w:marLeft w:val="0"/>
              <w:marRight w:val="0"/>
              <w:marTop w:val="240"/>
              <w:marBottom w:val="0"/>
              <w:divBdr>
                <w:top w:val="none" w:sz="0" w:space="0" w:color="auto"/>
                <w:left w:val="none" w:sz="0" w:space="0" w:color="auto"/>
                <w:bottom w:val="none" w:sz="0" w:space="0" w:color="auto"/>
                <w:right w:val="none" w:sz="0" w:space="0" w:color="auto"/>
              </w:divBdr>
            </w:div>
            <w:div w:id="1076168984">
              <w:marLeft w:val="0"/>
              <w:marRight w:val="0"/>
              <w:marTop w:val="240"/>
              <w:marBottom w:val="0"/>
              <w:divBdr>
                <w:top w:val="none" w:sz="0" w:space="0" w:color="auto"/>
                <w:left w:val="none" w:sz="0" w:space="0" w:color="auto"/>
                <w:bottom w:val="none" w:sz="0" w:space="0" w:color="auto"/>
                <w:right w:val="none" w:sz="0" w:space="0" w:color="auto"/>
              </w:divBdr>
            </w:div>
            <w:div w:id="1109617518">
              <w:marLeft w:val="0"/>
              <w:marRight w:val="0"/>
              <w:marTop w:val="240"/>
              <w:marBottom w:val="0"/>
              <w:divBdr>
                <w:top w:val="none" w:sz="0" w:space="0" w:color="auto"/>
                <w:left w:val="none" w:sz="0" w:space="0" w:color="auto"/>
                <w:bottom w:val="none" w:sz="0" w:space="0" w:color="auto"/>
                <w:right w:val="none" w:sz="0" w:space="0" w:color="auto"/>
              </w:divBdr>
            </w:div>
            <w:div w:id="1114640142">
              <w:marLeft w:val="0"/>
              <w:marRight w:val="0"/>
              <w:marTop w:val="240"/>
              <w:marBottom w:val="0"/>
              <w:divBdr>
                <w:top w:val="none" w:sz="0" w:space="0" w:color="auto"/>
                <w:left w:val="none" w:sz="0" w:space="0" w:color="auto"/>
                <w:bottom w:val="none" w:sz="0" w:space="0" w:color="auto"/>
                <w:right w:val="none" w:sz="0" w:space="0" w:color="auto"/>
              </w:divBdr>
            </w:div>
            <w:div w:id="1138036687">
              <w:marLeft w:val="0"/>
              <w:marRight w:val="0"/>
              <w:marTop w:val="240"/>
              <w:marBottom w:val="0"/>
              <w:divBdr>
                <w:top w:val="none" w:sz="0" w:space="0" w:color="auto"/>
                <w:left w:val="none" w:sz="0" w:space="0" w:color="auto"/>
                <w:bottom w:val="none" w:sz="0" w:space="0" w:color="auto"/>
                <w:right w:val="none" w:sz="0" w:space="0" w:color="auto"/>
              </w:divBdr>
            </w:div>
            <w:div w:id="1151559799">
              <w:marLeft w:val="0"/>
              <w:marRight w:val="0"/>
              <w:marTop w:val="240"/>
              <w:marBottom w:val="0"/>
              <w:divBdr>
                <w:top w:val="none" w:sz="0" w:space="0" w:color="auto"/>
                <w:left w:val="none" w:sz="0" w:space="0" w:color="auto"/>
                <w:bottom w:val="none" w:sz="0" w:space="0" w:color="auto"/>
                <w:right w:val="none" w:sz="0" w:space="0" w:color="auto"/>
              </w:divBdr>
            </w:div>
            <w:div w:id="1161777877">
              <w:marLeft w:val="0"/>
              <w:marRight w:val="0"/>
              <w:marTop w:val="240"/>
              <w:marBottom w:val="0"/>
              <w:divBdr>
                <w:top w:val="none" w:sz="0" w:space="0" w:color="auto"/>
                <w:left w:val="none" w:sz="0" w:space="0" w:color="auto"/>
                <w:bottom w:val="none" w:sz="0" w:space="0" w:color="auto"/>
                <w:right w:val="none" w:sz="0" w:space="0" w:color="auto"/>
              </w:divBdr>
            </w:div>
            <w:div w:id="1175800627">
              <w:marLeft w:val="0"/>
              <w:marRight w:val="0"/>
              <w:marTop w:val="240"/>
              <w:marBottom w:val="0"/>
              <w:divBdr>
                <w:top w:val="none" w:sz="0" w:space="0" w:color="auto"/>
                <w:left w:val="none" w:sz="0" w:space="0" w:color="auto"/>
                <w:bottom w:val="none" w:sz="0" w:space="0" w:color="auto"/>
                <w:right w:val="none" w:sz="0" w:space="0" w:color="auto"/>
              </w:divBdr>
            </w:div>
            <w:div w:id="1178078271">
              <w:marLeft w:val="0"/>
              <w:marRight w:val="0"/>
              <w:marTop w:val="240"/>
              <w:marBottom w:val="0"/>
              <w:divBdr>
                <w:top w:val="none" w:sz="0" w:space="0" w:color="auto"/>
                <w:left w:val="none" w:sz="0" w:space="0" w:color="auto"/>
                <w:bottom w:val="none" w:sz="0" w:space="0" w:color="auto"/>
                <w:right w:val="none" w:sz="0" w:space="0" w:color="auto"/>
              </w:divBdr>
            </w:div>
            <w:div w:id="1184514518">
              <w:marLeft w:val="0"/>
              <w:marRight w:val="0"/>
              <w:marTop w:val="240"/>
              <w:marBottom w:val="0"/>
              <w:divBdr>
                <w:top w:val="none" w:sz="0" w:space="0" w:color="auto"/>
                <w:left w:val="none" w:sz="0" w:space="0" w:color="auto"/>
                <w:bottom w:val="none" w:sz="0" w:space="0" w:color="auto"/>
                <w:right w:val="none" w:sz="0" w:space="0" w:color="auto"/>
              </w:divBdr>
            </w:div>
            <w:div w:id="1191650544">
              <w:marLeft w:val="0"/>
              <w:marRight w:val="0"/>
              <w:marTop w:val="240"/>
              <w:marBottom w:val="0"/>
              <w:divBdr>
                <w:top w:val="none" w:sz="0" w:space="0" w:color="auto"/>
                <w:left w:val="none" w:sz="0" w:space="0" w:color="auto"/>
                <w:bottom w:val="none" w:sz="0" w:space="0" w:color="auto"/>
                <w:right w:val="none" w:sz="0" w:space="0" w:color="auto"/>
              </w:divBdr>
            </w:div>
            <w:div w:id="1193542277">
              <w:marLeft w:val="0"/>
              <w:marRight w:val="0"/>
              <w:marTop w:val="240"/>
              <w:marBottom w:val="0"/>
              <w:divBdr>
                <w:top w:val="none" w:sz="0" w:space="0" w:color="auto"/>
                <w:left w:val="none" w:sz="0" w:space="0" w:color="auto"/>
                <w:bottom w:val="none" w:sz="0" w:space="0" w:color="auto"/>
                <w:right w:val="none" w:sz="0" w:space="0" w:color="auto"/>
              </w:divBdr>
            </w:div>
            <w:div w:id="1202396442">
              <w:marLeft w:val="0"/>
              <w:marRight w:val="0"/>
              <w:marTop w:val="240"/>
              <w:marBottom w:val="0"/>
              <w:divBdr>
                <w:top w:val="none" w:sz="0" w:space="0" w:color="auto"/>
                <w:left w:val="none" w:sz="0" w:space="0" w:color="auto"/>
                <w:bottom w:val="none" w:sz="0" w:space="0" w:color="auto"/>
                <w:right w:val="none" w:sz="0" w:space="0" w:color="auto"/>
              </w:divBdr>
            </w:div>
            <w:div w:id="1219127992">
              <w:marLeft w:val="0"/>
              <w:marRight w:val="0"/>
              <w:marTop w:val="240"/>
              <w:marBottom w:val="0"/>
              <w:divBdr>
                <w:top w:val="none" w:sz="0" w:space="0" w:color="auto"/>
                <w:left w:val="none" w:sz="0" w:space="0" w:color="auto"/>
                <w:bottom w:val="none" w:sz="0" w:space="0" w:color="auto"/>
                <w:right w:val="none" w:sz="0" w:space="0" w:color="auto"/>
              </w:divBdr>
            </w:div>
            <w:div w:id="1223251986">
              <w:marLeft w:val="0"/>
              <w:marRight w:val="0"/>
              <w:marTop w:val="240"/>
              <w:marBottom w:val="0"/>
              <w:divBdr>
                <w:top w:val="none" w:sz="0" w:space="0" w:color="auto"/>
                <w:left w:val="none" w:sz="0" w:space="0" w:color="auto"/>
                <w:bottom w:val="none" w:sz="0" w:space="0" w:color="auto"/>
                <w:right w:val="none" w:sz="0" w:space="0" w:color="auto"/>
              </w:divBdr>
            </w:div>
            <w:div w:id="1254775054">
              <w:marLeft w:val="0"/>
              <w:marRight w:val="0"/>
              <w:marTop w:val="240"/>
              <w:marBottom w:val="0"/>
              <w:divBdr>
                <w:top w:val="none" w:sz="0" w:space="0" w:color="auto"/>
                <w:left w:val="none" w:sz="0" w:space="0" w:color="auto"/>
                <w:bottom w:val="none" w:sz="0" w:space="0" w:color="auto"/>
                <w:right w:val="none" w:sz="0" w:space="0" w:color="auto"/>
              </w:divBdr>
            </w:div>
            <w:div w:id="1259099191">
              <w:marLeft w:val="0"/>
              <w:marRight w:val="0"/>
              <w:marTop w:val="240"/>
              <w:marBottom w:val="0"/>
              <w:divBdr>
                <w:top w:val="none" w:sz="0" w:space="0" w:color="auto"/>
                <w:left w:val="none" w:sz="0" w:space="0" w:color="auto"/>
                <w:bottom w:val="none" w:sz="0" w:space="0" w:color="auto"/>
                <w:right w:val="none" w:sz="0" w:space="0" w:color="auto"/>
              </w:divBdr>
            </w:div>
            <w:div w:id="1278609835">
              <w:marLeft w:val="0"/>
              <w:marRight w:val="0"/>
              <w:marTop w:val="240"/>
              <w:marBottom w:val="0"/>
              <w:divBdr>
                <w:top w:val="none" w:sz="0" w:space="0" w:color="auto"/>
                <w:left w:val="none" w:sz="0" w:space="0" w:color="auto"/>
                <w:bottom w:val="none" w:sz="0" w:space="0" w:color="auto"/>
                <w:right w:val="none" w:sz="0" w:space="0" w:color="auto"/>
              </w:divBdr>
            </w:div>
            <w:div w:id="1282883410">
              <w:marLeft w:val="0"/>
              <w:marRight w:val="0"/>
              <w:marTop w:val="240"/>
              <w:marBottom w:val="0"/>
              <w:divBdr>
                <w:top w:val="none" w:sz="0" w:space="0" w:color="auto"/>
                <w:left w:val="none" w:sz="0" w:space="0" w:color="auto"/>
                <w:bottom w:val="none" w:sz="0" w:space="0" w:color="auto"/>
                <w:right w:val="none" w:sz="0" w:space="0" w:color="auto"/>
              </w:divBdr>
            </w:div>
            <w:div w:id="1284270720">
              <w:marLeft w:val="0"/>
              <w:marRight w:val="0"/>
              <w:marTop w:val="240"/>
              <w:marBottom w:val="0"/>
              <w:divBdr>
                <w:top w:val="none" w:sz="0" w:space="0" w:color="auto"/>
                <w:left w:val="none" w:sz="0" w:space="0" w:color="auto"/>
                <w:bottom w:val="none" w:sz="0" w:space="0" w:color="auto"/>
                <w:right w:val="none" w:sz="0" w:space="0" w:color="auto"/>
              </w:divBdr>
            </w:div>
            <w:div w:id="1289387730">
              <w:marLeft w:val="0"/>
              <w:marRight w:val="0"/>
              <w:marTop w:val="240"/>
              <w:marBottom w:val="0"/>
              <w:divBdr>
                <w:top w:val="none" w:sz="0" w:space="0" w:color="auto"/>
                <w:left w:val="none" w:sz="0" w:space="0" w:color="auto"/>
                <w:bottom w:val="none" w:sz="0" w:space="0" w:color="auto"/>
                <w:right w:val="none" w:sz="0" w:space="0" w:color="auto"/>
              </w:divBdr>
            </w:div>
            <w:div w:id="1290209874">
              <w:marLeft w:val="0"/>
              <w:marRight w:val="0"/>
              <w:marTop w:val="240"/>
              <w:marBottom w:val="0"/>
              <w:divBdr>
                <w:top w:val="none" w:sz="0" w:space="0" w:color="auto"/>
                <w:left w:val="none" w:sz="0" w:space="0" w:color="auto"/>
                <w:bottom w:val="none" w:sz="0" w:space="0" w:color="auto"/>
                <w:right w:val="none" w:sz="0" w:space="0" w:color="auto"/>
              </w:divBdr>
            </w:div>
            <w:div w:id="1297837909">
              <w:marLeft w:val="0"/>
              <w:marRight w:val="0"/>
              <w:marTop w:val="240"/>
              <w:marBottom w:val="0"/>
              <w:divBdr>
                <w:top w:val="none" w:sz="0" w:space="0" w:color="auto"/>
                <w:left w:val="none" w:sz="0" w:space="0" w:color="auto"/>
                <w:bottom w:val="none" w:sz="0" w:space="0" w:color="auto"/>
                <w:right w:val="none" w:sz="0" w:space="0" w:color="auto"/>
              </w:divBdr>
            </w:div>
            <w:div w:id="1307592250">
              <w:marLeft w:val="0"/>
              <w:marRight w:val="0"/>
              <w:marTop w:val="240"/>
              <w:marBottom w:val="0"/>
              <w:divBdr>
                <w:top w:val="none" w:sz="0" w:space="0" w:color="auto"/>
                <w:left w:val="none" w:sz="0" w:space="0" w:color="auto"/>
                <w:bottom w:val="none" w:sz="0" w:space="0" w:color="auto"/>
                <w:right w:val="none" w:sz="0" w:space="0" w:color="auto"/>
              </w:divBdr>
            </w:div>
            <w:div w:id="1309631689">
              <w:marLeft w:val="0"/>
              <w:marRight w:val="0"/>
              <w:marTop w:val="240"/>
              <w:marBottom w:val="0"/>
              <w:divBdr>
                <w:top w:val="none" w:sz="0" w:space="0" w:color="auto"/>
                <w:left w:val="none" w:sz="0" w:space="0" w:color="auto"/>
                <w:bottom w:val="none" w:sz="0" w:space="0" w:color="auto"/>
                <w:right w:val="none" w:sz="0" w:space="0" w:color="auto"/>
              </w:divBdr>
            </w:div>
            <w:div w:id="1312296238">
              <w:marLeft w:val="0"/>
              <w:marRight w:val="0"/>
              <w:marTop w:val="240"/>
              <w:marBottom w:val="0"/>
              <w:divBdr>
                <w:top w:val="none" w:sz="0" w:space="0" w:color="auto"/>
                <w:left w:val="none" w:sz="0" w:space="0" w:color="auto"/>
                <w:bottom w:val="none" w:sz="0" w:space="0" w:color="auto"/>
                <w:right w:val="none" w:sz="0" w:space="0" w:color="auto"/>
              </w:divBdr>
            </w:div>
            <w:div w:id="1317029472">
              <w:marLeft w:val="0"/>
              <w:marRight w:val="0"/>
              <w:marTop w:val="240"/>
              <w:marBottom w:val="0"/>
              <w:divBdr>
                <w:top w:val="none" w:sz="0" w:space="0" w:color="auto"/>
                <w:left w:val="none" w:sz="0" w:space="0" w:color="auto"/>
                <w:bottom w:val="none" w:sz="0" w:space="0" w:color="auto"/>
                <w:right w:val="none" w:sz="0" w:space="0" w:color="auto"/>
              </w:divBdr>
            </w:div>
            <w:div w:id="1336029800">
              <w:marLeft w:val="0"/>
              <w:marRight w:val="0"/>
              <w:marTop w:val="240"/>
              <w:marBottom w:val="0"/>
              <w:divBdr>
                <w:top w:val="none" w:sz="0" w:space="0" w:color="auto"/>
                <w:left w:val="none" w:sz="0" w:space="0" w:color="auto"/>
                <w:bottom w:val="none" w:sz="0" w:space="0" w:color="auto"/>
                <w:right w:val="none" w:sz="0" w:space="0" w:color="auto"/>
              </w:divBdr>
            </w:div>
            <w:div w:id="1354112485">
              <w:marLeft w:val="0"/>
              <w:marRight w:val="0"/>
              <w:marTop w:val="240"/>
              <w:marBottom w:val="0"/>
              <w:divBdr>
                <w:top w:val="none" w:sz="0" w:space="0" w:color="auto"/>
                <w:left w:val="none" w:sz="0" w:space="0" w:color="auto"/>
                <w:bottom w:val="none" w:sz="0" w:space="0" w:color="auto"/>
                <w:right w:val="none" w:sz="0" w:space="0" w:color="auto"/>
              </w:divBdr>
            </w:div>
            <w:div w:id="1356735541">
              <w:marLeft w:val="0"/>
              <w:marRight w:val="0"/>
              <w:marTop w:val="240"/>
              <w:marBottom w:val="0"/>
              <w:divBdr>
                <w:top w:val="none" w:sz="0" w:space="0" w:color="auto"/>
                <w:left w:val="none" w:sz="0" w:space="0" w:color="auto"/>
                <w:bottom w:val="none" w:sz="0" w:space="0" w:color="auto"/>
                <w:right w:val="none" w:sz="0" w:space="0" w:color="auto"/>
              </w:divBdr>
            </w:div>
            <w:div w:id="1365404864">
              <w:marLeft w:val="0"/>
              <w:marRight w:val="0"/>
              <w:marTop w:val="240"/>
              <w:marBottom w:val="0"/>
              <w:divBdr>
                <w:top w:val="none" w:sz="0" w:space="0" w:color="auto"/>
                <w:left w:val="none" w:sz="0" w:space="0" w:color="auto"/>
                <w:bottom w:val="none" w:sz="0" w:space="0" w:color="auto"/>
                <w:right w:val="none" w:sz="0" w:space="0" w:color="auto"/>
              </w:divBdr>
            </w:div>
            <w:div w:id="1371607667">
              <w:marLeft w:val="0"/>
              <w:marRight w:val="0"/>
              <w:marTop w:val="240"/>
              <w:marBottom w:val="0"/>
              <w:divBdr>
                <w:top w:val="none" w:sz="0" w:space="0" w:color="auto"/>
                <w:left w:val="none" w:sz="0" w:space="0" w:color="auto"/>
                <w:bottom w:val="none" w:sz="0" w:space="0" w:color="auto"/>
                <w:right w:val="none" w:sz="0" w:space="0" w:color="auto"/>
              </w:divBdr>
            </w:div>
            <w:div w:id="1384137189">
              <w:marLeft w:val="0"/>
              <w:marRight w:val="0"/>
              <w:marTop w:val="240"/>
              <w:marBottom w:val="0"/>
              <w:divBdr>
                <w:top w:val="none" w:sz="0" w:space="0" w:color="auto"/>
                <w:left w:val="none" w:sz="0" w:space="0" w:color="auto"/>
                <w:bottom w:val="none" w:sz="0" w:space="0" w:color="auto"/>
                <w:right w:val="none" w:sz="0" w:space="0" w:color="auto"/>
              </w:divBdr>
            </w:div>
            <w:div w:id="1390031986">
              <w:marLeft w:val="0"/>
              <w:marRight w:val="0"/>
              <w:marTop w:val="240"/>
              <w:marBottom w:val="0"/>
              <w:divBdr>
                <w:top w:val="none" w:sz="0" w:space="0" w:color="auto"/>
                <w:left w:val="none" w:sz="0" w:space="0" w:color="auto"/>
                <w:bottom w:val="none" w:sz="0" w:space="0" w:color="auto"/>
                <w:right w:val="none" w:sz="0" w:space="0" w:color="auto"/>
              </w:divBdr>
            </w:div>
            <w:div w:id="1398821682">
              <w:marLeft w:val="0"/>
              <w:marRight w:val="0"/>
              <w:marTop w:val="240"/>
              <w:marBottom w:val="0"/>
              <w:divBdr>
                <w:top w:val="none" w:sz="0" w:space="0" w:color="auto"/>
                <w:left w:val="none" w:sz="0" w:space="0" w:color="auto"/>
                <w:bottom w:val="none" w:sz="0" w:space="0" w:color="auto"/>
                <w:right w:val="none" w:sz="0" w:space="0" w:color="auto"/>
              </w:divBdr>
            </w:div>
            <w:div w:id="1404256065">
              <w:marLeft w:val="0"/>
              <w:marRight w:val="0"/>
              <w:marTop w:val="240"/>
              <w:marBottom w:val="0"/>
              <w:divBdr>
                <w:top w:val="none" w:sz="0" w:space="0" w:color="auto"/>
                <w:left w:val="none" w:sz="0" w:space="0" w:color="auto"/>
                <w:bottom w:val="none" w:sz="0" w:space="0" w:color="auto"/>
                <w:right w:val="none" w:sz="0" w:space="0" w:color="auto"/>
              </w:divBdr>
            </w:div>
            <w:div w:id="1405757133">
              <w:marLeft w:val="0"/>
              <w:marRight w:val="0"/>
              <w:marTop w:val="240"/>
              <w:marBottom w:val="0"/>
              <w:divBdr>
                <w:top w:val="none" w:sz="0" w:space="0" w:color="auto"/>
                <w:left w:val="none" w:sz="0" w:space="0" w:color="auto"/>
                <w:bottom w:val="none" w:sz="0" w:space="0" w:color="auto"/>
                <w:right w:val="none" w:sz="0" w:space="0" w:color="auto"/>
              </w:divBdr>
            </w:div>
            <w:div w:id="1415205564">
              <w:marLeft w:val="0"/>
              <w:marRight w:val="0"/>
              <w:marTop w:val="240"/>
              <w:marBottom w:val="0"/>
              <w:divBdr>
                <w:top w:val="none" w:sz="0" w:space="0" w:color="auto"/>
                <w:left w:val="none" w:sz="0" w:space="0" w:color="auto"/>
                <w:bottom w:val="none" w:sz="0" w:space="0" w:color="auto"/>
                <w:right w:val="none" w:sz="0" w:space="0" w:color="auto"/>
              </w:divBdr>
            </w:div>
            <w:div w:id="1417751693">
              <w:marLeft w:val="0"/>
              <w:marRight w:val="0"/>
              <w:marTop w:val="240"/>
              <w:marBottom w:val="0"/>
              <w:divBdr>
                <w:top w:val="none" w:sz="0" w:space="0" w:color="auto"/>
                <w:left w:val="none" w:sz="0" w:space="0" w:color="auto"/>
                <w:bottom w:val="none" w:sz="0" w:space="0" w:color="auto"/>
                <w:right w:val="none" w:sz="0" w:space="0" w:color="auto"/>
              </w:divBdr>
            </w:div>
            <w:div w:id="1422137634">
              <w:marLeft w:val="0"/>
              <w:marRight w:val="0"/>
              <w:marTop w:val="240"/>
              <w:marBottom w:val="0"/>
              <w:divBdr>
                <w:top w:val="none" w:sz="0" w:space="0" w:color="auto"/>
                <w:left w:val="none" w:sz="0" w:space="0" w:color="auto"/>
                <w:bottom w:val="none" w:sz="0" w:space="0" w:color="auto"/>
                <w:right w:val="none" w:sz="0" w:space="0" w:color="auto"/>
              </w:divBdr>
            </w:div>
            <w:div w:id="1427847840">
              <w:marLeft w:val="0"/>
              <w:marRight w:val="0"/>
              <w:marTop w:val="240"/>
              <w:marBottom w:val="0"/>
              <w:divBdr>
                <w:top w:val="none" w:sz="0" w:space="0" w:color="auto"/>
                <w:left w:val="none" w:sz="0" w:space="0" w:color="auto"/>
                <w:bottom w:val="none" w:sz="0" w:space="0" w:color="auto"/>
                <w:right w:val="none" w:sz="0" w:space="0" w:color="auto"/>
              </w:divBdr>
            </w:div>
            <w:div w:id="1445879726">
              <w:marLeft w:val="0"/>
              <w:marRight w:val="0"/>
              <w:marTop w:val="240"/>
              <w:marBottom w:val="0"/>
              <w:divBdr>
                <w:top w:val="none" w:sz="0" w:space="0" w:color="auto"/>
                <w:left w:val="none" w:sz="0" w:space="0" w:color="auto"/>
                <w:bottom w:val="none" w:sz="0" w:space="0" w:color="auto"/>
                <w:right w:val="none" w:sz="0" w:space="0" w:color="auto"/>
              </w:divBdr>
            </w:div>
            <w:div w:id="1455102210">
              <w:marLeft w:val="0"/>
              <w:marRight w:val="0"/>
              <w:marTop w:val="240"/>
              <w:marBottom w:val="0"/>
              <w:divBdr>
                <w:top w:val="none" w:sz="0" w:space="0" w:color="auto"/>
                <w:left w:val="none" w:sz="0" w:space="0" w:color="auto"/>
                <w:bottom w:val="none" w:sz="0" w:space="0" w:color="auto"/>
                <w:right w:val="none" w:sz="0" w:space="0" w:color="auto"/>
              </w:divBdr>
            </w:div>
            <w:div w:id="1456099193">
              <w:marLeft w:val="0"/>
              <w:marRight w:val="0"/>
              <w:marTop w:val="240"/>
              <w:marBottom w:val="0"/>
              <w:divBdr>
                <w:top w:val="none" w:sz="0" w:space="0" w:color="auto"/>
                <w:left w:val="none" w:sz="0" w:space="0" w:color="auto"/>
                <w:bottom w:val="none" w:sz="0" w:space="0" w:color="auto"/>
                <w:right w:val="none" w:sz="0" w:space="0" w:color="auto"/>
              </w:divBdr>
            </w:div>
            <w:div w:id="1470439699">
              <w:marLeft w:val="0"/>
              <w:marRight w:val="0"/>
              <w:marTop w:val="240"/>
              <w:marBottom w:val="0"/>
              <w:divBdr>
                <w:top w:val="none" w:sz="0" w:space="0" w:color="auto"/>
                <w:left w:val="none" w:sz="0" w:space="0" w:color="auto"/>
                <w:bottom w:val="none" w:sz="0" w:space="0" w:color="auto"/>
                <w:right w:val="none" w:sz="0" w:space="0" w:color="auto"/>
              </w:divBdr>
            </w:div>
            <w:div w:id="1470513998">
              <w:marLeft w:val="0"/>
              <w:marRight w:val="0"/>
              <w:marTop w:val="240"/>
              <w:marBottom w:val="0"/>
              <w:divBdr>
                <w:top w:val="none" w:sz="0" w:space="0" w:color="auto"/>
                <w:left w:val="none" w:sz="0" w:space="0" w:color="auto"/>
                <w:bottom w:val="none" w:sz="0" w:space="0" w:color="auto"/>
                <w:right w:val="none" w:sz="0" w:space="0" w:color="auto"/>
              </w:divBdr>
            </w:div>
            <w:div w:id="1470587811">
              <w:marLeft w:val="0"/>
              <w:marRight w:val="0"/>
              <w:marTop w:val="240"/>
              <w:marBottom w:val="0"/>
              <w:divBdr>
                <w:top w:val="none" w:sz="0" w:space="0" w:color="auto"/>
                <w:left w:val="none" w:sz="0" w:space="0" w:color="auto"/>
                <w:bottom w:val="none" w:sz="0" w:space="0" w:color="auto"/>
                <w:right w:val="none" w:sz="0" w:space="0" w:color="auto"/>
              </w:divBdr>
            </w:div>
            <w:div w:id="1482427862">
              <w:marLeft w:val="0"/>
              <w:marRight w:val="0"/>
              <w:marTop w:val="240"/>
              <w:marBottom w:val="0"/>
              <w:divBdr>
                <w:top w:val="none" w:sz="0" w:space="0" w:color="auto"/>
                <w:left w:val="none" w:sz="0" w:space="0" w:color="auto"/>
                <w:bottom w:val="none" w:sz="0" w:space="0" w:color="auto"/>
                <w:right w:val="none" w:sz="0" w:space="0" w:color="auto"/>
              </w:divBdr>
            </w:div>
            <w:div w:id="1492061095">
              <w:marLeft w:val="0"/>
              <w:marRight w:val="0"/>
              <w:marTop w:val="240"/>
              <w:marBottom w:val="0"/>
              <w:divBdr>
                <w:top w:val="none" w:sz="0" w:space="0" w:color="auto"/>
                <w:left w:val="none" w:sz="0" w:space="0" w:color="auto"/>
                <w:bottom w:val="none" w:sz="0" w:space="0" w:color="auto"/>
                <w:right w:val="none" w:sz="0" w:space="0" w:color="auto"/>
              </w:divBdr>
            </w:div>
            <w:div w:id="1506558438">
              <w:marLeft w:val="0"/>
              <w:marRight w:val="0"/>
              <w:marTop w:val="240"/>
              <w:marBottom w:val="0"/>
              <w:divBdr>
                <w:top w:val="none" w:sz="0" w:space="0" w:color="auto"/>
                <w:left w:val="none" w:sz="0" w:space="0" w:color="auto"/>
                <w:bottom w:val="none" w:sz="0" w:space="0" w:color="auto"/>
                <w:right w:val="none" w:sz="0" w:space="0" w:color="auto"/>
              </w:divBdr>
            </w:div>
            <w:div w:id="1516730471">
              <w:marLeft w:val="0"/>
              <w:marRight w:val="0"/>
              <w:marTop w:val="240"/>
              <w:marBottom w:val="0"/>
              <w:divBdr>
                <w:top w:val="none" w:sz="0" w:space="0" w:color="auto"/>
                <w:left w:val="none" w:sz="0" w:space="0" w:color="auto"/>
                <w:bottom w:val="none" w:sz="0" w:space="0" w:color="auto"/>
                <w:right w:val="none" w:sz="0" w:space="0" w:color="auto"/>
              </w:divBdr>
            </w:div>
            <w:div w:id="1520701589">
              <w:marLeft w:val="0"/>
              <w:marRight w:val="0"/>
              <w:marTop w:val="240"/>
              <w:marBottom w:val="0"/>
              <w:divBdr>
                <w:top w:val="none" w:sz="0" w:space="0" w:color="auto"/>
                <w:left w:val="none" w:sz="0" w:space="0" w:color="auto"/>
                <w:bottom w:val="none" w:sz="0" w:space="0" w:color="auto"/>
                <w:right w:val="none" w:sz="0" w:space="0" w:color="auto"/>
              </w:divBdr>
            </w:div>
            <w:div w:id="1524904564">
              <w:marLeft w:val="0"/>
              <w:marRight w:val="0"/>
              <w:marTop w:val="240"/>
              <w:marBottom w:val="0"/>
              <w:divBdr>
                <w:top w:val="none" w:sz="0" w:space="0" w:color="auto"/>
                <w:left w:val="none" w:sz="0" w:space="0" w:color="auto"/>
                <w:bottom w:val="none" w:sz="0" w:space="0" w:color="auto"/>
                <w:right w:val="none" w:sz="0" w:space="0" w:color="auto"/>
              </w:divBdr>
            </w:div>
            <w:div w:id="1531145205">
              <w:marLeft w:val="0"/>
              <w:marRight w:val="0"/>
              <w:marTop w:val="240"/>
              <w:marBottom w:val="0"/>
              <w:divBdr>
                <w:top w:val="none" w:sz="0" w:space="0" w:color="auto"/>
                <w:left w:val="none" w:sz="0" w:space="0" w:color="auto"/>
                <w:bottom w:val="none" w:sz="0" w:space="0" w:color="auto"/>
                <w:right w:val="none" w:sz="0" w:space="0" w:color="auto"/>
              </w:divBdr>
            </w:div>
            <w:div w:id="1542134185">
              <w:marLeft w:val="0"/>
              <w:marRight w:val="0"/>
              <w:marTop w:val="240"/>
              <w:marBottom w:val="0"/>
              <w:divBdr>
                <w:top w:val="none" w:sz="0" w:space="0" w:color="auto"/>
                <w:left w:val="none" w:sz="0" w:space="0" w:color="auto"/>
                <w:bottom w:val="none" w:sz="0" w:space="0" w:color="auto"/>
                <w:right w:val="none" w:sz="0" w:space="0" w:color="auto"/>
              </w:divBdr>
            </w:div>
            <w:div w:id="1556888029">
              <w:marLeft w:val="0"/>
              <w:marRight w:val="0"/>
              <w:marTop w:val="240"/>
              <w:marBottom w:val="0"/>
              <w:divBdr>
                <w:top w:val="none" w:sz="0" w:space="0" w:color="auto"/>
                <w:left w:val="none" w:sz="0" w:space="0" w:color="auto"/>
                <w:bottom w:val="none" w:sz="0" w:space="0" w:color="auto"/>
                <w:right w:val="none" w:sz="0" w:space="0" w:color="auto"/>
              </w:divBdr>
            </w:div>
            <w:div w:id="1557740002">
              <w:marLeft w:val="0"/>
              <w:marRight w:val="0"/>
              <w:marTop w:val="240"/>
              <w:marBottom w:val="0"/>
              <w:divBdr>
                <w:top w:val="none" w:sz="0" w:space="0" w:color="auto"/>
                <w:left w:val="none" w:sz="0" w:space="0" w:color="auto"/>
                <w:bottom w:val="none" w:sz="0" w:space="0" w:color="auto"/>
                <w:right w:val="none" w:sz="0" w:space="0" w:color="auto"/>
              </w:divBdr>
            </w:div>
            <w:div w:id="1560551563">
              <w:marLeft w:val="0"/>
              <w:marRight w:val="0"/>
              <w:marTop w:val="240"/>
              <w:marBottom w:val="0"/>
              <w:divBdr>
                <w:top w:val="none" w:sz="0" w:space="0" w:color="auto"/>
                <w:left w:val="none" w:sz="0" w:space="0" w:color="auto"/>
                <w:bottom w:val="none" w:sz="0" w:space="0" w:color="auto"/>
                <w:right w:val="none" w:sz="0" w:space="0" w:color="auto"/>
              </w:divBdr>
            </w:div>
            <w:div w:id="1565873991">
              <w:marLeft w:val="0"/>
              <w:marRight w:val="0"/>
              <w:marTop w:val="240"/>
              <w:marBottom w:val="0"/>
              <w:divBdr>
                <w:top w:val="none" w:sz="0" w:space="0" w:color="auto"/>
                <w:left w:val="none" w:sz="0" w:space="0" w:color="auto"/>
                <w:bottom w:val="none" w:sz="0" w:space="0" w:color="auto"/>
                <w:right w:val="none" w:sz="0" w:space="0" w:color="auto"/>
              </w:divBdr>
            </w:div>
            <w:div w:id="1579628722">
              <w:marLeft w:val="0"/>
              <w:marRight w:val="0"/>
              <w:marTop w:val="240"/>
              <w:marBottom w:val="0"/>
              <w:divBdr>
                <w:top w:val="none" w:sz="0" w:space="0" w:color="auto"/>
                <w:left w:val="none" w:sz="0" w:space="0" w:color="auto"/>
                <w:bottom w:val="none" w:sz="0" w:space="0" w:color="auto"/>
                <w:right w:val="none" w:sz="0" w:space="0" w:color="auto"/>
              </w:divBdr>
            </w:div>
            <w:div w:id="1588223171">
              <w:marLeft w:val="0"/>
              <w:marRight w:val="0"/>
              <w:marTop w:val="240"/>
              <w:marBottom w:val="0"/>
              <w:divBdr>
                <w:top w:val="none" w:sz="0" w:space="0" w:color="auto"/>
                <w:left w:val="none" w:sz="0" w:space="0" w:color="auto"/>
                <w:bottom w:val="none" w:sz="0" w:space="0" w:color="auto"/>
                <w:right w:val="none" w:sz="0" w:space="0" w:color="auto"/>
              </w:divBdr>
            </w:div>
            <w:div w:id="1588346534">
              <w:marLeft w:val="0"/>
              <w:marRight w:val="0"/>
              <w:marTop w:val="240"/>
              <w:marBottom w:val="0"/>
              <w:divBdr>
                <w:top w:val="none" w:sz="0" w:space="0" w:color="auto"/>
                <w:left w:val="none" w:sz="0" w:space="0" w:color="auto"/>
                <w:bottom w:val="none" w:sz="0" w:space="0" w:color="auto"/>
                <w:right w:val="none" w:sz="0" w:space="0" w:color="auto"/>
              </w:divBdr>
            </w:div>
            <w:div w:id="1594630715">
              <w:marLeft w:val="0"/>
              <w:marRight w:val="0"/>
              <w:marTop w:val="240"/>
              <w:marBottom w:val="0"/>
              <w:divBdr>
                <w:top w:val="none" w:sz="0" w:space="0" w:color="auto"/>
                <w:left w:val="none" w:sz="0" w:space="0" w:color="auto"/>
                <w:bottom w:val="none" w:sz="0" w:space="0" w:color="auto"/>
                <w:right w:val="none" w:sz="0" w:space="0" w:color="auto"/>
              </w:divBdr>
            </w:div>
            <w:div w:id="1614439666">
              <w:marLeft w:val="0"/>
              <w:marRight w:val="0"/>
              <w:marTop w:val="240"/>
              <w:marBottom w:val="0"/>
              <w:divBdr>
                <w:top w:val="none" w:sz="0" w:space="0" w:color="auto"/>
                <w:left w:val="none" w:sz="0" w:space="0" w:color="auto"/>
                <w:bottom w:val="none" w:sz="0" w:space="0" w:color="auto"/>
                <w:right w:val="none" w:sz="0" w:space="0" w:color="auto"/>
              </w:divBdr>
            </w:div>
            <w:div w:id="1637296330">
              <w:marLeft w:val="0"/>
              <w:marRight w:val="0"/>
              <w:marTop w:val="240"/>
              <w:marBottom w:val="0"/>
              <w:divBdr>
                <w:top w:val="none" w:sz="0" w:space="0" w:color="auto"/>
                <w:left w:val="none" w:sz="0" w:space="0" w:color="auto"/>
                <w:bottom w:val="none" w:sz="0" w:space="0" w:color="auto"/>
                <w:right w:val="none" w:sz="0" w:space="0" w:color="auto"/>
              </w:divBdr>
            </w:div>
            <w:div w:id="1642153442">
              <w:marLeft w:val="0"/>
              <w:marRight w:val="0"/>
              <w:marTop w:val="240"/>
              <w:marBottom w:val="0"/>
              <w:divBdr>
                <w:top w:val="none" w:sz="0" w:space="0" w:color="auto"/>
                <w:left w:val="none" w:sz="0" w:space="0" w:color="auto"/>
                <w:bottom w:val="none" w:sz="0" w:space="0" w:color="auto"/>
                <w:right w:val="none" w:sz="0" w:space="0" w:color="auto"/>
              </w:divBdr>
            </w:div>
            <w:div w:id="1643653237">
              <w:marLeft w:val="0"/>
              <w:marRight w:val="0"/>
              <w:marTop w:val="240"/>
              <w:marBottom w:val="0"/>
              <w:divBdr>
                <w:top w:val="none" w:sz="0" w:space="0" w:color="auto"/>
                <w:left w:val="none" w:sz="0" w:space="0" w:color="auto"/>
                <w:bottom w:val="none" w:sz="0" w:space="0" w:color="auto"/>
                <w:right w:val="none" w:sz="0" w:space="0" w:color="auto"/>
              </w:divBdr>
            </w:div>
            <w:div w:id="1655523272">
              <w:marLeft w:val="0"/>
              <w:marRight w:val="0"/>
              <w:marTop w:val="240"/>
              <w:marBottom w:val="0"/>
              <w:divBdr>
                <w:top w:val="none" w:sz="0" w:space="0" w:color="auto"/>
                <w:left w:val="none" w:sz="0" w:space="0" w:color="auto"/>
                <w:bottom w:val="none" w:sz="0" w:space="0" w:color="auto"/>
                <w:right w:val="none" w:sz="0" w:space="0" w:color="auto"/>
              </w:divBdr>
            </w:div>
            <w:div w:id="1661344912">
              <w:marLeft w:val="0"/>
              <w:marRight w:val="0"/>
              <w:marTop w:val="240"/>
              <w:marBottom w:val="0"/>
              <w:divBdr>
                <w:top w:val="none" w:sz="0" w:space="0" w:color="auto"/>
                <w:left w:val="none" w:sz="0" w:space="0" w:color="auto"/>
                <w:bottom w:val="none" w:sz="0" w:space="0" w:color="auto"/>
                <w:right w:val="none" w:sz="0" w:space="0" w:color="auto"/>
              </w:divBdr>
            </w:div>
            <w:div w:id="1676109064">
              <w:marLeft w:val="0"/>
              <w:marRight w:val="0"/>
              <w:marTop w:val="240"/>
              <w:marBottom w:val="0"/>
              <w:divBdr>
                <w:top w:val="none" w:sz="0" w:space="0" w:color="auto"/>
                <w:left w:val="none" w:sz="0" w:space="0" w:color="auto"/>
                <w:bottom w:val="none" w:sz="0" w:space="0" w:color="auto"/>
                <w:right w:val="none" w:sz="0" w:space="0" w:color="auto"/>
              </w:divBdr>
            </w:div>
            <w:div w:id="1699314022">
              <w:marLeft w:val="0"/>
              <w:marRight w:val="0"/>
              <w:marTop w:val="240"/>
              <w:marBottom w:val="0"/>
              <w:divBdr>
                <w:top w:val="none" w:sz="0" w:space="0" w:color="auto"/>
                <w:left w:val="none" w:sz="0" w:space="0" w:color="auto"/>
                <w:bottom w:val="none" w:sz="0" w:space="0" w:color="auto"/>
                <w:right w:val="none" w:sz="0" w:space="0" w:color="auto"/>
              </w:divBdr>
            </w:div>
            <w:div w:id="1702246585">
              <w:marLeft w:val="0"/>
              <w:marRight w:val="0"/>
              <w:marTop w:val="240"/>
              <w:marBottom w:val="0"/>
              <w:divBdr>
                <w:top w:val="none" w:sz="0" w:space="0" w:color="auto"/>
                <w:left w:val="none" w:sz="0" w:space="0" w:color="auto"/>
                <w:bottom w:val="none" w:sz="0" w:space="0" w:color="auto"/>
                <w:right w:val="none" w:sz="0" w:space="0" w:color="auto"/>
              </w:divBdr>
            </w:div>
            <w:div w:id="1709642731">
              <w:marLeft w:val="0"/>
              <w:marRight w:val="0"/>
              <w:marTop w:val="240"/>
              <w:marBottom w:val="0"/>
              <w:divBdr>
                <w:top w:val="none" w:sz="0" w:space="0" w:color="auto"/>
                <w:left w:val="none" w:sz="0" w:space="0" w:color="auto"/>
                <w:bottom w:val="none" w:sz="0" w:space="0" w:color="auto"/>
                <w:right w:val="none" w:sz="0" w:space="0" w:color="auto"/>
              </w:divBdr>
            </w:div>
            <w:div w:id="1710256735">
              <w:marLeft w:val="0"/>
              <w:marRight w:val="0"/>
              <w:marTop w:val="240"/>
              <w:marBottom w:val="0"/>
              <w:divBdr>
                <w:top w:val="none" w:sz="0" w:space="0" w:color="auto"/>
                <w:left w:val="none" w:sz="0" w:space="0" w:color="auto"/>
                <w:bottom w:val="none" w:sz="0" w:space="0" w:color="auto"/>
                <w:right w:val="none" w:sz="0" w:space="0" w:color="auto"/>
              </w:divBdr>
            </w:div>
            <w:div w:id="1714958991">
              <w:marLeft w:val="0"/>
              <w:marRight w:val="0"/>
              <w:marTop w:val="240"/>
              <w:marBottom w:val="0"/>
              <w:divBdr>
                <w:top w:val="none" w:sz="0" w:space="0" w:color="auto"/>
                <w:left w:val="none" w:sz="0" w:space="0" w:color="auto"/>
                <w:bottom w:val="none" w:sz="0" w:space="0" w:color="auto"/>
                <w:right w:val="none" w:sz="0" w:space="0" w:color="auto"/>
              </w:divBdr>
            </w:div>
            <w:div w:id="1728529367">
              <w:marLeft w:val="0"/>
              <w:marRight w:val="0"/>
              <w:marTop w:val="240"/>
              <w:marBottom w:val="0"/>
              <w:divBdr>
                <w:top w:val="none" w:sz="0" w:space="0" w:color="auto"/>
                <w:left w:val="none" w:sz="0" w:space="0" w:color="auto"/>
                <w:bottom w:val="none" w:sz="0" w:space="0" w:color="auto"/>
                <w:right w:val="none" w:sz="0" w:space="0" w:color="auto"/>
              </w:divBdr>
            </w:div>
            <w:div w:id="1736003147">
              <w:marLeft w:val="0"/>
              <w:marRight w:val="0"/>
              <w:marTop w:val="240"/>
              <w:marBottom w:val="0"/>
              <w:divBdr>
                <w:top w:val="none" w:sz="0" w:space="0" w:color="auto"/>
                <w:left w:val="none" w:sz="0" w:space="0" w:color="auto"/>
                <w:bottom w:val="none" w:sz="0" w:space="0" w:color="auto"/>
                <w:right w:val="none" w:sz="0" w:space="0" w:color="auto"/>
              </w:divBdr>
            </w:div>
            <w:div w:id="1736774899">
              <w:marLeft w:val="0"/>
              <w:marRight w:val="0"/>
              <w:marTop w:val="240"/>
              <w:marBottom w:val="0"/>
              <w:divBdr>
                <w:top w:val="none" w:sz="0" w:space="0" w:color="auto"/>
                <w:left w:val="none" w:sz="0" w:space="0" w:color="auto"/>
                <w:bottom w:val="none" w:sz="0" w:space="0" w:color="auto"/>
                <w:right w:val="none" w:sz="0" w:space="0" w:color="auto"/>
              </w:divBdr>
            </w:div>
            <w:div w:id="1740636619">
              <w:marLeft w:val="0"/>
              <w:marRight w:val="0"/>
              <w:marTop w:val="240"/>
              <w:marBottom w:val="0"/>
              <w:divBdr>
                <w:top w:val="none" w:sz="0" w:space="0" w:color="auto"/>
                <w:left w:val="none" w:sz="0" w:space="0" w:color="auto"/>
                <w:bottom w:val="none" w:sz="0" w:space="0" w:color="auto"/>
                <w:right w:val="none" w:sz="0" w:space="0" w:color="auto"/>
              </w:divBdr>
            </w:div>
            <w:div w:id="1755126775">
              <w:marLeft w:val="0"/>
              <w:marRight w:val="0"/>
              <w:marTop w:val="240"/>
              <w:marBottom w:val="0"/>
              <w:divBdr>
                <w:top w:val="none" w:sz="0" w:space="0" w:color="auto"/>
                <w:left w:val="none" w:sz="0" w:space="0" w:color="auto"/>
                <w:bottom w:val="none" w:sz="0" w:space="0" w:color="auto"/>
                <w:right w:val="none" w:sz="0" w:space="0" w:color="auto"/>
              </w:divBdr>
            </w:div>
            <w:div w:id="1761948179">
              <w:marLeft w:val="0"/>
              <w:marRight w:val="0"/>
              <w:marTop w:val="240"/>
              <w:marBottom w:val="0"/>
              <w:divBdr>
                <w:top w:val="none" w:sz="0" w:space="0" w:color="auto"/>
                <w:left w:val="none" w:sz="0" w:space="0" w:color="auto"/>
                <w:bottom w:val="none" w:sz="0" w:space="0" w:color="auto"/>
                <w:right w:val="none" w:sz="0" w:space="0" w:color="auto"/>
              </w:divBdr>
            </w:div>
            <w:div w:id="1776051322">
              <w:marLeft w:val="0"/>
              <w:marRight w:val="0"/>
              <w:marTop w:val="240"/>
              <w:marBottom w:val="0"/>
              <w:divBdr>
                <w:top w:val="none" w:sz="0" w:space="0" w:color="auto"/>
                <w:left w:val="none" w:sz="0" w:space="0" w:color="auto"/>
                <w:bottom w:val="none" w:sz="0" w:space="0" w:color="auto"/>
                <w:right w:val="none" w:sz="0" w:space="0" w:color="auto"/>
              </w:divBdr>
            </w:div>
            <w:div w:id="1786190052">
              <w:marLeft w:val="0"/>
              <w:marRight w:val="0"/>
              <w:marTop w:val="240"/>
              <w:marBottom w:val="0"/>
              <w:divBdr>
                <w:top w:val="none" w:sz="0" w:space="0" w:color="auto"/>
                <w:left w:val="none" w:sz="0" w:space="0" w:color="auto"/>
                <w:bottom w:val="none" w:sz="0" w:space="0" w:color="auto"/>
                <w:right w:val="none" w:sz="0" w:space="0" w:color="auto"/>
              </w:divBdr>
            </w:div>
            <w:div w:id="1787965545">
              <w:marLeft w:val="0"/>
              <w:marRight w:val="0"/>
              <w:marTop w:val="240"/>
              <w:marBottom w:val="0"/>
              <w:divBdr>
                <w:top w:val="none" w:sz="0" w:space="0" w:color="auto"/>
                <w:left w:val="none" w:sz="0" w:space="0" w:color="auto"/>
                <w:bottom w:val="none" w:sz="0" w:space="0" w:color="auto"/>
                <w:right w:val="none" w:sz="0" w:space="0" w:color="auto"/>
              </w:divBdr>
            </w:div>
            <w:div w:id="1805197644">
              <w:marLeft w:val="0"/>
              <w:marRight w:val="0"/>
              <w:marTop w:val="240"/>
              <w:marBottom w:val="0"/>
              <w:divBdr>
                <w:top w:val="none" w:sz="0" w:space="0" w:color="auto"/>
                <w:left w:val="none" w:sz="0" w:space="0" w:color="auto"/>
                <w:bottom w:val="none" w:sz="0" w:space="0" w:color="auto"/>
                <w:right w:val="none" w:sz="0" w:space="0" w:color="auto"/>
              </w:divBdr>
            </w:div>
            <w:div w:id="1808282498">
              <w:marLeft w:val="0"/>
              <w:marRight w:val="0"/>
              <w:marTop w:val="240"/>
              <w:marBottom w:val="0"/>
              <w:divBdr>
                <w:top w:val="none" w:sz="0" w:space="0" w:color="auto"/>
                <w:left w:val="none" w:sz="0" w:space="0" w:color="auto"/>
                <w:bottom w:val="none" w:sz="0" w:space="0" w:color="auto"/>
                <w:right w:val="none" w:sz="0" w:space="0" w:color="auto"/>
              </w:divBdr>
            </w:div>
            <w:div w:id="1823236528">
              <w:marLeft w:val="0"/>
              <w:marRight w:val="0"/>
              <w:marTop w:val="240"/>
              <w:marBottom w:val="0"/>
              <w:divBdr>
                <w:top w:val="none" w:sz="0" w:space="0" w:color="auto"/>
                <w:left w:val="none" w:sz="0" w:space="0" w:color="auto"/>
                <w:bottom w:val="none" w:sz="0" w:space="0" w:color="auto"/>
                <w:right w:val="none" w:sz="0" w:space="0" w:color="auto"/>
              </w:divBdr>
            </w:div>
            <w:div w:id="1828091077">
              <w:marLeft w:val="0"/>
              <w:marRight w:val="0"/>
              <w:marTop w:val="240"/>
              <w:marBottom w:val="0"/>
              <w:divBdr>
                <w:top w:val="none" w:sz="0" w:space="0" w:color="auto"/>
                <w:left w:val="none" w:sz="0" w:space="0" w:color="auto"/>
                <w:bottom w:val="none" w:sz="0" w:space="0" w:color="auto"/>
                <w:right w:val="none" w:sz="0" w:space="0" w:color="auto"/>
              </w:divBdr>
            </w:div>
            <w:div w:id="1837526829">
              <w:marLeft w:val="0"/>
              <w:marRight w:val="0"/>
              <w:marTop w:val="240"/>
              <w:marBottom w:val="0"/>
              <w:divBdr>
                <w:top w:val="none" w:sz="0" w:space="0" w:color="auto"/>
                <w:left w:val="none" w:sz="0" w:space="0" w:color="auto"/>
                <w:bottom w:val="none" w:sz="0" w:space="0" w:color="auto"/>
                <w:right w:val="none" w:sz="0" w:space="0" w:color="auto"/>
              </w:divBdr>
            </w:div>
            <w:div w:id="1851989990">
              <w:marLeft w:val="0"/>
              <w:marRight w:val="0"/>
              <w:marTop w:val="240"/>
              <w:marBottom w:val="0"/>
              <w:divBdr>
                <w:top w:val="none" w:sz="0" w:space="0" w:color="auto"/>
                <w:left w:val="none" w:sz="0" w:space="0" w:color="auto"/>
                <w:bottom w:val="none" w:sz="0" w:space="0" w:color="auto"/>
                <w:right w:val="none" w:sz="0" w:space="0" w:color="auto"/>
              </w:divBdr>
            </w:div>
            <w:div w:id="1884556766">
              <w:marLeft w:val="0"/>
              <w:marRight w:val="0"/>
              <w:marTop w:val="240"/>
              <w:marBottom w:val="0"/>
              <w:divBdr>
                <w:top w:val="none" w:sz="0" w:space="0" w:color="auto"/>
                <w:left w:val="none" w:sz="0" w:space="0" w:color="auto"/>
                <w:bottom w:val="none" w:sz="0" w:space="0" w:color="auto"/>
                <w:right w:val="none" w:sz="0" w:space="0" w:color="auto"/>
              </w:divBdr>
            </w:div>
            <w:div w:id="1890218263">
              <w:marLeft w:val="0"/>
              <w:marRight w:val="0"/>
              <w:marTop w:val="240"/>
              <w:marBottom w:val="0"/>
              <w:divBdr>
                <w:top w:val="none" w:sz="0" w:space="0" w:color="auto"/>
                <w:left w:val="none" w:sz="0" w:space="0" w:color="auto"/>
                <w:bottom w:val="none" w:sz="0" w:space="0" w:color="auto"/>
                <w:right w:val="none" w:sz="0" w:space="0" w:color="auto"/>
              </w:divBdr>
            </w:div>
            <w:div w:id="1941140666">
              <w:marLeft w:val="0"/>
              <w:marRight w:val="0"/>
              <w:marTop w:val="240"/>
              <w:marBottom w:val="0"/>
              <w:divBdr>
                <w:top w:val="none" w:sz="0" w:space="0" w:color="auto"/>
                <w:left w:val="none" w:sz="0" w:space="0" w:color="auto"/>
                <w:bottom w:val="none" w:sz="0" w:space="0" w:color="auto"/>
                <w:right w:val="none" w:sz="0" w:space="0" w:color="auto"/>
              </w:divBdr>
            </w:div>
            <w:div w:id="1945645698">
              <w:marLeft w:val="0"/>
              <w:marRight w:val="0"/>
              <w:marTop w:val="240"/>
              <w:marBottom w:val="0"/>
              <w:divBdr>
                <w:top w:val="none" w:sz="0" w:space="0" w:color="auto"/>
                <w:left w:val="none" w:sz="0" w:space="0" w:color="auto"/>
                <w:bottom w:val="none" w:sz="0" w:space="0" w:color="auto"/>
                <w:right w:val="none" w:sz="0" w:space="0" w:color="auto"/>
              </w:divBdr>
            </w:div>
            <w:div w:id="1970744835">
              <w:marLeft w:val="0"/>
              <w:marRight w:val="0"/>
              <w:marTop w:val="240"/>
              <w:marBottom w:val="0"/>
              <w:divBdr>
                <w:top w:val="none" w:sz="0" w:space="0" w:color="auto"/>
                <w:left w:val="none" w:sz="0" w:space="0" w:color="auto"/>
                <w:bottom w:val="none" w:sz="0" w:space="0" w:color="auto"/>
                <w:right w:val="none" w:sz="0" w:space="0" w:color="auto"/>
              </w:divBdr>
            </w:div>
            <w:div w:id="1989746358">
              <w:marLeft w:val="0"/>
              <w:marRight w:val="0"/>
              <w:marTop w:val="240"/>
              <w:marBottom w:val="0"/>
              <w:divBdr>
                <w:top w:val="none" w:sz="0" w:space="0" w:color="auto"/>
                <w:left w:val="none" w:sz="0" w:space="0" w:color="auto"/>
                <w:bottom w:val="none" w:sz="0" w:space="0" w:color="auto"/>
                <w:right w:val="none" w:sz="0" w:space="0" w:color="auto"/>
              </w:divBdr>
            </w:div>
            <w:div w:id="1996759072">
              <w:marLeft w:val="0"/>
              <w:marRight w:val="0"/>
              <w:marTop w:val="240"/>
              <w:marBottom w:val="0"/>
              <w:divBdr>
                <w:top w:val="none" w:sz="0" w:space="0" w:color="auto"/>
                <w:left w:val="none" w:sz="0" w:space="0" w:color="auto"/>
                <w:bottom w:val="none" w:sz="0" w:space="0" w:color="auto"/>
                <w:right w:val="none" w:sz="0" w:space="0" w:color="auto"/>
              </w:divBdr>
            </w:div>
            <w:div w:id="2012873924">
              <w:marLeft w:val="0"/>
              <w:marRight w:val="0"/>
              <w:marTop w:val="240"/>
              <w:marBottom w:val="0"/>
              <w:divBdr>
                <w:top w:val="none" w:sz="0" w:space="0" w:color="auto"/>
                <w:left w:val="none" w:sz="0" w:space="0" w:color="auto"/>
                <w:bottom w:val="none" w:sz="0" w:space="0" w:color="auto"/>
                <w:right w:val="none" w:sz="0" w:space="0" w:color="auto"/>
              </w:divBdr>
            </w:div>
            <w:div w:id="2025398429">
              <w:marLeft w:val="0"/>
              <w:marRight w:val="0"/>
              <w:marTop w:val="240"/>
              <w:marBottom w:val="0"/>
              <w:divBdr>
                <w:top w:val="none" w:sz="0" w:space="0" w:color="auto"/>
                <w:left w:val="none" w:sz="0" w:space="0" w:color="auto"/>
                <w:bottom w:val="none" w:sz="0" w:space="0" w:color="auto"/>
                <w:right w:val="none" w:sz="0" w:space="0" w:color="auto"/>
              </w:divBdr>
            </w:div>
            <w:div w:id="2029672139">
              <w:marLeft w:val="0"/>
              <w:marRight w:val="0"/>
              <w:marTop w:val="240"/>
              <w:marBottom w:val="0"/>
              <w:divBdr>
                <w:top w:val="none" w:sz="0" w:space="0" w:color="auto"/>
                <w:left w:val="none" w:sz="0" w:space="0" w:color="auto"/>
                <w:bottom w:val="none" w:sz="0" w:space="0" w:color="auto"/>
                <w:right w:val="none" w:sz="0" w:space="0" w:color="auto"/>
              </w:divBdr>
            </w:div>
            <w:div w:id="2033875195">
              <w:marLeft w:val="0"/>
              <w:marRight w:val="0"/>
              <w:marTop w:val="240"/>
              <w:marBottom w:val="0"/>
              <w:divBdr>
                <w:top w:val="none" w:sz="0" w:space="0" w:color="auto"/>
                <w:left w:val="none" w:sz="0" w:space="0" w:color="auto"/>
                <w:bottom w:val="none" w:sz="0" w:space="0" w:color="auto"/>
                <w:right w:val="none" w:sz="0" w:space="0" w:color="auto"/>
              </w:divBdr>
            </w:div>
            <w:div w:id="2034258385">
              <w:marLeft w:val="0"/>
              <w:marRight w:val="0"/>
              <w:marTop w:val="240"/>
              <w:marBottom w:val="0"/>
              <w:divBdr>
                <w:top w:val="none" w:sz="0" w:space="0" w:color="auto"/>
                <w:left w:val="none" w:sz="0" w:space="0" w:color="auto"/>
                <w:bottom w:val="none" w:sz="0" w:space="0" w:color="auto"/>
                <w:right w:val="none" w:sz="0" w:space="0" w:color="auto"/>
              </w:divBdr>
            </w:div>
            <w:div w:id="2036496746">
              <w:marLeft w:val="0"/>
              <w:marRight w:val="0"/>
              <w:marTop w:val="240"/>
              <w:marBottom w:val="0"/>
              <w:divBdr>
                <w:top w:val="none" w:sz="0" w:space="0" w:color="auto"/>
                <w:left w:val="none" w:sz="0" w:space="0" w:color="auto"/>
                <w:bottom w:val="none" w:sz="0" w:space="0" w:color="auto"/>
                <w:right w:val="none" w:sz="0" w:space="0" w:color="auto"/>
              </w:divBdr>
            </w:div>
            <w:div w:id="2087846680">
              <w:marLeft w:val="0"/>
              <w:marRight w:val="0"/>
              <w:marTop w:val="240"/>
              <w:marBottom w:val="0"/>
              <w:divBdr>
                <w:top w:val="none" w:sz="0" w:space="0" w:color="auto"/>
                <w:left w:val="none" w:sz="0" w:space="0" w:color="auto"/>
                <w:bottom w:val="none" w:sz="0" w:space="0" w:color="auto"/>
                <w:right w:val="none" w:sz="0" w:space="0" w:color="auto"/>
              </w:divBdr>
            </w:div>
            <w:div w:id="2100835342">
              <w:marLeft w:val="0"/>
              <w:marRight w:val="0"/>
              <w:marTop w:val="240"/>
              <w:marBottom w:val="0"/>
              <w:divBdr>
                <w:top w:val="none" w:sz="0" w:space="0" w:color="auto"/>
                <w:left w:val="none" w:sz="0" w:space="0" w:color="auto"/>
                <w:bottom w:val="none" w:sz="0" w:space="0" w:color="auto"/>
                <w:right w:val="none" w:sz="0" w:space="0" w:color="auto"/>
              </w:divBdr>
            </w:div>
          </w:divsChild>
        </w:div>
        <w:div w:id="249118166">
          <w:marLeft w:val="0"/>
          <w:marRight w:val="0"/>
          <w:marTop w:val="240"/>
          <w:marBottom w:val="0"/>
          <w:divBdr>
            <w:top w:val="none" w:sz="0" w:space="0" w:color="auto"/>
            <w:left w:val="none" w:sz="0" w:space="0" w:color="auto"/>
            <w:bottom w:val="none" w:sz="0" w:space="0" w:color="auto"/>
            <w:right w:val="none" w:sz="0" w:space="0" w:color="auto"/>
          </w:divBdr>
        </w:div>
        <w:div w:id="269120274">
          <w:marLeft w:val="0"/>
          <w:marRight w:val="0"/>
          <w:marTop w:val="240"/>
          <w:marBottom w:val="0"/>
          <w:divBdr>
            <w:top w:val="none" w:sz="0" w:space="0" w:color="auto"/>
            <w:left w:val="none" w:sz="0" w:space="0" w:color="auto"/>
            <w:bottom w:val="none" w:sz="0" w:space="0" w:color="auto"/>
            <w:right w:val="none" w:sz="0" w:space="0" w:color="auto"/>
          </w:divBdr>
        </w:div>
        <w:div w:id="296183962">
          <w:marLeft w:val="0"/>
          <w:marRight w:val="0"/>
          <w:marTop w:val="240"/>
          <w:marBottom w:val="0"/>
          <w:divBdr>
            <w:top w:val="none" w:sz="0" w:space="0" w:color="auto"/>
            <w:left w:val="none" w:sz="0" w:space="0" w:color="auto"/>
            <w:bottom w:val="none" w:sz="0" w:space="0" w:color="auto"/>
            <w:right w:val="none" w:sz="0" w:space="0" w:color="auto"/>
          </w:divBdr>
        </w:div>
        <w:div w:id="359817858">
          <w:marLeft w:val="0"/>
          <w:marRight w:val="0"/>
          <w:marTop w:val="240"/>
          <w:marBottom w:val="0"/>
          <w:divBdr>
            <w:top w:val="none" w:sz="0" w:space="0" w:color="auto"/>
            <w:left w:val="none" w:sz="0" w:space="0" w:color="auto"/>
            <w:bottom w:val="none" w:sz="0" w:space="0" w:color="auto"/>
            <w:right w:val="none" w:sz="0" w:space="0" w:color="auto"/>
          </w:divBdr>
        </w:div>
        <w:div w:id="378209188">
          <w:marLeft w:val="0"/>
          <w:marRight w:val="0"/>
          <w:marTop w:val="240"/>
          <w:marBottom w:val="0"/>
          <w:divBdr>
            <w:top w:val="none" w:sz="0" w:space="0" w:color="auto"/>
            <w:left w:val="none" w:sz="0" w:space="0" w:color="auto"/>
            <w:bottom w:val="none" w:sz="0" w:space="0" w:color="auto"/>
            <w:right w:val="none" w:sz="0" w:space="0" w:color="auto"/>
          </w:divBdr>
        </w:div>
        <w:div w:id="615454263">
          <w:marLeft w:val="0"/>
          <w:marRight w:val="0"/>
          <w:marTop w:val="0"/>
          <w:marBottom w:val="0"/>
          <w:divBdr>
            <w:top w:val="none" w:sz="0" w:space="0" w:color="auto"/>
            <w:left w:val="none" w:sz="0" w:space="0" w:color="auto"/>
            <w:bottom w:val="none" w:sz="0" w:space="0" w:color="auto"/>
            <w:right w:val="none" w:sz="0" w:space="0" w:color="auto"/>
          </w:divBdr>
          <w:divsChild>
            <w:div w:id="8798109">
              <w:marLeft w:val="0"/>
              <w:marRight w:val="0"/>
              <w:marTop w:val="240"/>
              <w:marBottom w:val="0"/>
              <w:divBdr>
                <w:top w:val="none" w:sz="0" w:space="0" w:color="auto"/>
                <w:left w:val="none" w:sz="0" w:space="0" w:color="auto"/>
                <w:bottom w:val="none" w:sz="0" w:space="0" w:color="auto"/>
                <w:right w:val="none" w:sz="0" w:space="0" w:color="auto"/>
              </w:divBdr>
            </w:div>
            <w:div w:id="29456792">
              <w:marLeft w:val="0"/>
              <w:marRight w:val="0"/>
              <w:marTop w:val="240"/>
              <w:marBottom w:val="0"/>
              <w:divBdr>
                <w:top w:val="none" w:sz="0" w:space="0" w:color="auto"/>
                <w:left w:val="none" w:sz="0" w:space="0" w:color="auto"/>
                <w:bottom w:val="none" w:sz="0" w:space="0" w:color="auto"/>
                <w:right w:val="none" w:sz="0" w:space="0" w:color="auto"/>
              </w:divBdr>
            </w:div>
            <w:div w:id="30889012">
              <w:marLeft w:val="0"/>
              <w:marRight w:val="0"/>
              <w:marTop w:val="240"/>
              <w:marBottom w:val="0"/>
              <w:divBdr>
                <w:top w:val="none" w:sz="0" w:space="0" w:color="auto"/>
                <w:left w:val="none" w:sz="0" w:space="0" w:color="auto"/>
                <w:bottom w:val="none" w:sz="0" w:space="0" w:color="auto"/>
                <w:right w:val="none" w:sz="0" w:space="0" w:color="auto"/>
              </w:divBdr>
            </w:div>
            <w:div w:id="46147525">
              <w:marLeft w:val="0"/>
              <w:marRight w:val="0"/>
              <w:marTop w:val="240"/>
              <w:marBottom w:val="0"/>
              <w:divBdr>
                <w:top w:val="none" w:sz="0" w:space="0" w:color="auto"/>
                <w:left w:val="none" w:sz="0" w:space="0" w:color="auto"/>
                <w:bottom w:val="none" w:sz="0" w:space="0" w:color="auto"/>
                <w:right w:val="none" w:sz="0" w:space="0" w:color="auto"/>
              </w:divBdr>
            </w:div>
            <w:div w:id="49353458">
              <w:marLeft w:val="0"/>
              <w:marRight w:val="0"/>
              <w:marTop w:val="240"/>
              <w:marBottom w:val="0"/>
              <w:divBdr>
                <w:top w:val="none" w:sz="0" w:space="0" w:color="auto"/>
                <w:left w:val="none" w:sz="0" w:space="0" w:color="auto"/>
                <w:bottom w:val="none" w:sz="0" w:space="0" w:color="auto"/>
                <w:right w:val="none" w:sz="0" w:space="0" w:color="auto"/>
              </w:divBdr>
            </w:div>
            <w:div w:id="64187748">
              <w:marLeft w:val="0"/>
              <w:marRight w:val="0"/>
              <w:marTop w:val="240"/>
              <w:marBottom w:val="0"/>
              <w:divBdr>
                <w:top w:val="none" w:sz="0" w:space="0" w:color="auto"/>
                <w:left w:val="none" w:sz="0" w:space="0" w:color="auto"/>
                <w:bottom w:val="none" w:sz="0" w:space="0" w:color="auto"/>
                <w:right w:val="none" w:sz="0" w:space="0" w:color="auto"/>
              </w:divBdr>
            </w:div>
            <w:div w:id="122117192">
              <w:marLeft w:val="0"/>
              <w:marRight w:val="0"/>
              <w:marTop w:val="240"/>
              <w:marBottom w:val="0"/>
              <w:divBdr>
                <w:top w:val="none" w:sz="0" w:space="0" w:color="auto"/>
                <w:left w:val="none" w:sz="0" w:space="0" w:color="auto"/>
                <w:bottom w:val="none" w:sz="0" w:space="0" w:color="auto"/>
                <w:right w:val="none" w:sz="0" w:space="0" w:color="auto"/>
              </w:divBdr>
            </w:div>
            <w:div w:id="137263086">
              <w:marLeft w:val="0"/>
              <w:marRight w:val="0"/>
              <w:marTop w:val="240"/>
              <w:marBottom w:val="0"/>
              <w:divBdr>
                <w:top w:val="none" w:sz="0" w:space="0" w:color="auto"/>
                <w:left w:val="none" w:sz="0" w:space="0" w:color="auto"/>
                <w:bottom w:val="none" w:sz="0" w:space="0" w:color="auto"/>
                <w:right w:val="none" w:sz="0" w:space="0" w:color="auto"/>
              </w:divBdr>
            </w:div>
            <w:div w:id="231045445">
              <w:marLeft w:val="0"/>
              <w:marRight w:val="0"/>
              <w:marTop w:val="240"/>
              <w:marBottom w:val="0"/>
              <w:divBdr>
                <w:top w:val="none" w:sz="0" w:space="0" w:color="auto"/>
                <w:left w:val="none" w:sz="0" w:space="0" w:color="auto"/>
                <w:bottom w:val="none" w:sz="0" w:space="0" w:color="auto"/>
                <w:right w:val="none" w:sz="0" w:space="0" w:color="auto"/>
              </w:divBdr>
            </w:div>
            <w:div w:id="278536845">
              <w:marLeft w:val="0"/>
              <w:marRight w:val="0"/>
              <w:marTop w:val="240"/>
              <w:marBottom w:val="0"/>
              <w:divBdr>
                <w:top w:val="none" w:sz="0" w:space="0" w:color="auto"/>
                <w:left w:val="none" w:sz="0" w:space="0" w:color="auto"/>
                <w:bottom w:val="none" w:sz="0" w:space="0" w:color="auto"/>
                <w:right w:val="none" w:sz="0" w:space="0" w:color="auto"/>
              </w:divBdr>
            </w:div>
            <w:div w:id="282270017">
              <w:marLeft w:val="0"/>
              <w:marRight w:val="0"/>
              <w:marTop w:val="240"/>
              <w:marBottom w:val="0"/>
              <w:divBdr>
                <w:top w:val="none" w:sz="0" w:space="0" w:color="auto"/>
                <w:left w:val="none" w:sz="0" w:space="0" w:color="auto"/>
                <w:bottom w:val="none" w:sz="0" w:space="0" w:color="auto"/>
                <w:right w:val="none" w:sz="0" w:space="0" w:color="auto"/>
              </w:divBdr>
            </w:div>
            <w:div w:id="380328785">
              <w:marLeft w:val="0"/>
              <w:marRight w:val="0"/>
              <w:marTop w:val="240"/>
              <w:marBottom w:val="0"/>
              <w:divBdr>
                <w:top w:val="none" w:sz="0" w:space="0" w:color="auto"/>
                <w:left w:val="none" w:sz="0" w:space="0" w:color="auto"/>
                <w:bottom w:val="none" w:sz="0" w:space="0" w:color="auto"/>
                <w:right w:val="none" w:sz="0" w:space="0" w:color="auto"/>
              </w:divBdr>
            </w:div>
            <w:div w:id="428892798">
              <w:marLeft w:val="0"/>
              <w:marRight w:val="0"/>
              <w:marTop w:val="240"/>
              <w:marBottom w:val="0"/>
              <w:divBdr>
                <w:top w:val="none" w:sz="0" w:space="0" w:color="auto"/>
                <w:left w:val="none" w:sz="0" w:space="0" w:color="auto"/>
                <w:bottom w:val="none" w:sz="0" w:space="0" w:color="auto"/>
                <w:right w:val="none" w:sz="0" w:space="0" w:color="auto"/>
              </w:divBdr>
            </w:div>
            <w:div w:id="435977495">
              <w:marLeft w:val="0"/>
              <w:marRight w:val="0"/>
              <w:marTop w:val="240"/>
              <w:marBottom w:val="0"/>
              <w:divBdr>
                <w:top w:val="none" w:sz="0" w:space="0" w:color="auto"/>
                <w:left w:val="none" w:sz="0" w:space="0" w:color="auto"/>
                <w:bottom w:val="none" w:sz="0" w:space="0" w:color="auto"/>
                <w:right w:val="none" w:sz="0" w:space="0" w:color="auto"/>
              </w:divBdr>
            </w:div>
            <w:div w:id="451748441">
              <w:marLeft w:val="0"/>
              <w:marRight w:val="0"/>
              <w:marTop w:val="240"/>
              <w:marBottom w:val="0"/>
              <w:divBdr>
                <w:top w:val="none" w:sz="0" w:space="0" w:color="auto"/>
                <w:left w:val="none" w:sz="0" w:space="0" w:color="auto"/>
                <w:bottom w:val="none" w:sz="0" w:space="0" w:color="auto"/>
                <w:right w:val="none" w:sz="0" w:space="0" w:color="auto"/>
              </w:divBdr>
            </w:div>
            <w:div w:id="452947206">
              <w:marLeft w:val="0"/>
              <w:marRight w:val="0"/>
              <w:marTop w:val="240"/>
              <w:marBottom w:val="0"/>
              <w:divBdr>
                <w:top w:val="none" w:sz="0" w:space="0" w:color="auto"/>
                <w:left w:val="none" w:sz="0" w:space="0" w:color="auto"/>
                <w:bottom w:val="none" w:sz="0" w:space="0" w:color="auto"/>
                <w:right w:val="none" w:sz="0" w:space="0" w:color="auto"/>
              </w:divBdr>
            </w:div>
            <w:div w:id="461726123">
              <w:marLeft w:val="0"/>
              <w:marRight w:val="0"/>
              <w:marTop w:val="240"/>
              <w:marBottom w:val="0"/>
              <w:divBdr>
                <w:top w:val="none" w:sz="0" w:space="0" w:color="auto"/>
                <w:left w:val="none" w:sz="0" w:space="0" w:color="auto"/>
                <w:bottom w:val="none" w:sz="0" w:space="0" w:color="auto"/>
                <w:right w:val="none" w:sz="0" w:space="0" w:color="auto"/>
              </w:divBdr>
            </w:div>
            <w:div w:id="469518484">
              <w:marLeft w:val="0"/>
              <w:marRight w:val="0"/>
              <w:marTop w:val="240"/>
              <w:marBottom w:val="0"/>
              <w:divBdr>
                <w:top w:val="none" w:sz="0" w:space="0" w:color="auto"/>
                <w:left w:val="none" w:sz="0" w:space="0" w:color="auto"/>
                <w:bottom w:val="none" w:sz="0" w:space="0" w:color="auto"/>
                <w:right w:val="none" w:sz="0" w:space="0" w:color="auto"/>
              </w:divBdr>
            </w:div>
            <w:div w:id="481240802">
              <w:marLeft w:val="0"/>
              <w:marRight w:val="0"/>
              <w:marTop w:val="240"/>
              <w:marBottom w:val="0"/>
              <w:divBdr>
                <w:top w:val="none" w:sz="0" w:space="0" w:color="auto"/>
                <w:left w:val="none" w:sz="0" w:space="0" w:color="auto"/>
                <w:bottom w:val="none" w:sz="0" w:space="0" w:color="auto"/>
                <w:right w:val="none" w:sz="0" w:space="0" w:color="auto"/>
              </w:divBdr>
            </w:div>
            <w:div w:id="486289971">
              <w:marLeft w:val="0"/>
              <w:marRight w:val="0"/>
              <w:marTop w:val="240"/>
              <w:marBottom w:val="0"/>
              <w:divBdr>
                <w:top w:val="none" w:sz="0" w:space="0" w:color="auto"/>
                <w:left w:val="none" w:sz="0" w:space="0" w:color="auto"/>
                <w:bottom w:val="none" w:sz="0" w:space="0" w:color="auto"/>
                <w:right w:val="none" w:sz="0" w:space="0" w:color="auto"/>
              </w:divBdr>
            </w:div>
            <w:div w:id="517235432">
              <w:marLeft w:val="0"/>
              <w:marRight w:val="0"/>
              <w:marTop w:val="240"/>
              <w:marBottom w:val="0"/>
              <w:divBdr>
                <w:top w:val="none" w:sz="0" w:space="0" w:color="auto"/>
                <w:left w:val="none" w:sz="0" w:space="0" w:color="auto"/>
                <w:bottom w:val="none" w:sz="0" w:space="0" w:color="auto"/>
                <w:right w:val="none" w:sz="0" w:space="0" w:color="auto"/>
              </w:divBdr>
            </w:div>
            <w:div w:id="517961167">
              <w:marLeft w:val="0"/>
              <w:marRight w:val="0"/>
              <w:marTop w:val="240"/>
              <w:marBottom w:val="0"/>
              <w:divBdr>
                <w:top w:val="none" w:sz="0" w:space="0" w:color="auto"/>
                <w:left w:val="none" w:sz="0" w:space="0" w:color="auto"/>
                <w:bottom w:val="none" w:sz="0" w:space="0" w:color="auto"/>
                <w:right w:val="none" w:sz="0" w:space="0" w:color="auto"/>
              </w:divBdr>
            </w:div>
            <w:div w:id="536116936">
              <w:marLeft w:val="0"/>
              <w:marRight w:val="0"/>
              <w:marTop w:val="240"/>
              <w:marBottom w:val="0"/>
              <w:divBdr>
                <w:top w:val="none" w:sz="0" w:space="0" w:color="auto"/>
                <w:left w:val="none" w:sz="0" w:space="0" w:color="auto"/>
                <w:bottom w:val="none" w:sz="0" w:space="0" w:color="auto"/>
                <w:right w:val="none" w:sz="0" w:space="0" w:color="auto"/>
              </w:divBdr>
            </w:div>
            <w:div w:id="613679940">
              <w:marLeft w:val="0"/>
              <w:marRight w:val="0"/>
              <w:marTop w:val="240"/>
              <w:marBottom w:val="0"/>
              <w:divBdr>
                <w:top w:val="none" w:sz="0" w:space="0" w:color="auto"/>
                <w:left w:val="none" w:sz="0" w:space="0" w:color="auto"/>
                <w:bottom w:val="none" w:sz="0" w:space="0" w:color="auto"/>
                <w:right w:val="none" w:sz="0" w:space="0" w:color="auto"/>
              </w:divBdr>
            </w:div>
            <w:div w:id="627972074">
              <w:marLeft w:val="0"/>
              <w:marRight w:val="0"/>
              <w:marTop w:val="240"/>
              <w:marBottom w:val="0"/>
              <w:divBdr>
                <w:top w:val="none" w:sz="0" w:space="0" w:color="auto"/>
                <w:left w:val="none" w:sz="0" w:space="0" w:color="auto"/>
                <w:bottom w:val="none" w:sz="0" w:space="0" w:color="auto"/>
                <w:right w:val="none" w:sz="0" w:space="0" w:color="auto"/>
              </w:divBdr>
            </w:div>
            <w:div w:id="664744624">
              <w:marLeft w:val="0"/>
              <w:marRight w:val="0"/>
              <w:marTop w:val="240"/>
              <w:marBottom w:val="0"/>
              <w:divBdr>
                <w:top w:val="none" w:sz="0" w:space="0" w:color="auto"/>
                <w:left w:val="none" w:sz="0" w:space="0" w:color="auto"/>
                <w:bottom w:val="none" w:sz="0" w:space="0" w:color="auto"/>
                <w:right w:val="none" w:sz="0" w:space="0" w:color="auto"/>
              </w:divBdr>
            </w:div>
            <w:div w:id="716390796">
              <w:marLeft w:val="0"/>
              <w:marRight w:val="0"/>
              <w:marTop w:val="240"/>
              <w:marBottom w:val="0"/>
              <w:divBdr>
                <w:top w:val="none" w:sz="0" w:space="0" w:color="auto"/>
                <w:left w:val="none" w:sz="0" w:space="0" w:color="auto"/>
                <w:bottom w:val="none" w:sz="0" w:space="0" w:color="auto"/>
                <w:right w:val="none" w:sz="0" w:space="0" w:color="auto"/>
              </w:divBdr>
            </w:div>
            <w:div w:id="736971629">
              <w:marLeft w:val="0"/>
              <w:marRight w:val="0"/>
              <w:marTop w:val="240"/>
              <w:marBottom w:val="0"/>
              <w:divBdr>
                <w:top w:val="none" w:sz="0" w:space="0" w:color="auto"/>
                <w:left w:val="none" w:sz="0" w:space="0" w:color="auto"/>
                <w:bottom w:val="none" w:sz="0" w:space="0" w:color="auto"/>
                <w:right w:val="none" w:sz="0" w:space="0" w:color="auto"/>
              </w:divBdr>
            </w:div>
            <w:div w:id="766274748">
              <w:marLeft w:val="0"/>
              <w:marRight w:val="0"/>
              <w:marTop w:val="240"/>
              <w:marBottom w:val="0"/>
              <w:divBdr>
                <w:top w:val="none" w:sz="0" w:space="0" w:color="auto"/>
                <w:left w:val="none" w:sz="0" w:space="0" w:color="auto"/>
                <w:bottom w:val="none" w:sz="0" w:space="0" w:color="auto"/>
                <w:right w:val="none" w:sz="0" w:space="0" w:color="auto"/>
              </w:divBdr>
            </w:div>
            <w:div w:id="784424822">
              <w:marLeft w:val="0"/>
              <w:marRight w:val="0"/>
              <w:marTop w:val="240"/>
              <w:marBottom w:val="0"/>
              <w:divBdr>
                <w:top w:val="none" w:sz="0" w:space="0" w:color="auto"/>
                <w:left w:val="none" w:sz="0" w:space="0" w:color="auto"/>
                <w:bottom w:val="none" w:sz="0" w:space="0" w:color="auto"/>
                <w:right w:val="none" w:sz="0" w:space="0" w:color="auto"/>
              </w:divBdr>
            </w:div>
            <w:div w:id="799764641">
              <w:marLeft w:val="0"/>
              <w:marRight w:val="0"/>
              <w:marTop w:val="240"/>
              <w:marBottom w:val="0"/>
              <w:divBdr>
                <w:top w:val="none" w:sz="0" w:space="0" w:color="auto"/>
                <w:left w:val="none" w:sz="0" w:space="0" w:color="auto"/>
                <w:bottom w:val="none" w:sz="0" w:space="0" w:color="auto"/>
                <w:right w:val="none" w:sz="0" w:space="0" w:color="auto"/>
              </w:divBdr>
            </w:div>
            <w:div w:id="807629901">
              <w:marLeft w:val="0"/>
              <w:marRight w:val="0"/>
              <w:marTop w:val="240"/>
              <w:marBottom w:val="0"/>
              <w:divBdr>
                <w:top w:val="none" w:sz="0" w:space="0" w:color="auto"/>
                <w:left w:val="none" w:sz="0" w:space="0" w:color="auto"/>
                <w:bottom w:val="none" w:sz="0" w:space="0" w:color="auto"/>
                <w:right w:val="none" w:sz="0" w:space="0" w:color="auto"/>
              </w:divBdr>
            </w:div>
            <w:div w:id="812986509">
              <w:marLeft w:val="0"/>
              <w:marRight w:val="0"/>
              <w:marTop w:val="240"/>
              <w:marBottom w:val="0"/>
              <w:divBdr>
                <w:top w:val="none" w:sz="0" w:space="0" w:color="auto"/>
                <w:left w:val="none" w:sz="0" w:space="0" w:color="auto"/>
                <w:bottom w:val="none" w:sz="0" w:space="0" w:color="auto"/>
                <w:right w:val="none" w:sz="0" w:space="0" w:color="auto"/>
              </w:divBdr>
            </w:div>
            <w:div w:id="824317723">
              <w:marLeft w:val="0"/>
              <w:marRight w:val="0"/>
              <w:marTop w:val="240"/>
              <w:marBottom w:val="0"/>
              <w:divBdr>
                <w:top w:val="none" w:sz="0" w:space="0" w:color="auto"/>
                <w:left w:val="none" w:sz="0" w:space="0" w:color="auto"/>
                <w:bottom w:val="none" w:sz="0" w:space="0" w:color="auto"/>
                <w:right w:val="none" w:sz="0" w:space="0" w:color="auto"/>
              </w:divBdr>
            </w:div>
            <w:div w:id="867959653">
              <w:marLeft w:val="0"/>
              <w:marRight w:val="0"/>
              <w:marTop w:val="240"/>
              <w:marBottom w:val="0"/>
              <w:divBdr>
                <w:top w:val="none" w:sz="0" w:space="0" w:color="auto"/>
                <w:left w:val="none" w:sz="0" w:space="0" w:color="auto"/>
                <w:bottom w:val="none" w:sz="0" w:space="0" w:color="auto"/>
                <w:right w:val="none" w:sz="0" w:space="0" w:color="auto"/>
              </w:divBdr>
            </w:div>
            <w:div w:id="883098758">
              <w:marLeft w:val="0"/>
              <w:marRight w:val="0"/>
              <w:marTop w:val="240"/>
              <w:marBottom w:val="0"/>
              <w:divBdr>
                <w:top w:val="none" w:sz="0" w:space="0" w:color="auto"/>
                <w:left w:val="none" w:sz="0" w:space="0" w:color="auto"/>
                <w:bottom w:val="none" w:sz="0" w:space="0" w:color="auto"/>
                <w:right w:val="none" w:sz="0" w:space="0" w:color="auto"/>
              </w:divBdr>
            </w:div>
            <w:div w:id="892885603">
              <w:marLeft w:val="0"/>
              <w:marRight w:val="0"/>
              <w:marTop w:val="240"/>
              <w:marBottom w:val="0"/>
              <w:divBdr>
                <w:top w:val="none" w:sz="0" w:space="0" w:color="auto"/>
                <w:left w:val="none" w:sz="0" w:space="0" w:color="auto"/>
                <w:bottom w:val="none" w:sz="0" w:space="0" w:color="auto"/>
                <w:right w:val="none" w:sz="0" w:space="0" w:color="auto"/>
              </w:divBdr>
            </w:div>
            <w:div w:id="903301282">
              <w:marLeft w:val="0"/>
              <w:marRight w:val="0"/>
              <w:marTop w:val="240"/>
              <w:marBottom w:val="0"/>
              <w:divBdr>
                <w:top w:val="none" w:sz="0" w:space="0" w:color="auto"/>
                <w:left w:val="none" w:sz="0" w:space="0" w:color="auto"/>
                <w:bottom w:val="none" w:sz="0" w:space="0" w:color="auto"/>
                <w:right w:val="none" w:sz="0" w:space="0" w:color="auto"/>
              </w:divBdr>
            </w:div>
            <w:div w:id="909968620">
              <w:marLeft w:val="0"/>
              <w:marRight w:val="0"/>
              <w:marTop w:val="240"/>
              <w:marBottom w:val="0"/>
              <w:divBdr>
                <w:top w:val="none" w:sz="0" w:space="0" w:color="auto"/>
                <w:left w:val="none" w:sz="0" w:space="0" w:color="auto"/>
                <w:bottom w:val="none" w:sz="0" w:space="0" w:color="auto"/>
                <w:right w:val="none" w:sz="0" w:space="0" w:color="auto"/>
              </w:divBdr>
            </w:div>
            <w:div w:id="948782234">
              <w:marLeft w:val="0"/>
              <w:marRight w:val="0"/>
              <w:marTop w:val="240"/>
              <w:marBottom w:val="0"/>
              <w:divBdr>
                <w:top w:val="none" w:sz="0" w:space="0" w:color="auto"/>
                <w:left w:val="none" w:sz="0" w:space="0" w:color="auto"/>
                <w:bottom w:val="none" w:sz="0" w:space="0" w:color="auto"/>
                <w:right w:val="none" w:sz="0" w:space="0" w:color="auto"/>
              </w:divBdr>
            </w:div>
            <w:div w:id="957956932">
              <w:marLeft w:val="0"/>
              <w:marRight w:val="0"/>
              <w:marTop w:val="240"/>
              <w:marBottom w:val="0"/>
              <w:divBdr>
                <w:top w:val="none" w:sz="0" w:space="0" w:color="auto"/>
                <w:left w:val="none" w:sz="0" w:space="0" w:color="auto"/>
                <w:bottom w:val="none" w:sz="0" w:space="0" w:color="auto"/>
                <w:right w:val="none" w:sz="0" w:space="0" w:color="auto"/>
              </w:divBdr>
            </w:div>
            <w:div w:id="977807194">
              <w:marLeft w:val="0"/>
              <w:marRight w:val="0"/>
              <w:marTop w:val="240"/>
              <w:marBottom w:val="0"/>
              <w:divBdr>
                <w:top w:val="none" w:sz="0" w:space="0" w:color="auto"/>
                <w:left w:val="none" w:sz="0" w:space="0" w:color="auto"/>
                <w:bottom w:val="none" w:sz="0" w:space="0" w:color="auto"/>
                <w:right w:val="none" w:sz="0" w:space="0" w:color="auto"/>
              </w:divBdr>
            </w:div>
            <w:div w:id="982192953">
              <w:marLeft w:val="0"/>
              <w:marRight w:val="0"/>
              <w:marTop w:val="240"/>
              <w:marBottom w:val="0"/>
              <w:divBdr>
                <w:top w:val="none" w:sz="0" w:space="0" w:color="auto"/>
                <w:left w:val="none" w:sz="0" w:space="0" w:color="auto"/>
                <w:bottom w:val="none" w:sz="0" w:space="0" w:color="auto"/>
                <w:right w:val="none" w:sz="0" w:space="0" w:color="auto"/>
              </w:divBdr>
            </w:div>
            <w:div w:id="1001007841">
              <w:marLeft w:val="0"/>
              <w:marRight w:val="0"/>
              <w:marTop w:val="240"/>
              <w:marBottom w:val="0"/>
              <w:divBdr>
                <w:top w:val="none" w:sz="0" w:space="0" w:color="auto"/>
                <w:left w:val="none" w:sz="0" w:space="0" w:color="auto"/>
                <w:bottom w:val="none" w:sz="0" w:space="0" w:color="auto"/>
                <w:right w:val="none" w:sz="0" w:space="0" w:color="auto"/>
              </w:divBdr>
            </w:div>
            <w:div w:id="1048064990">
              <w:marLeft w:val="0"/>
              <w:marRight w:val="0"/>
              <w:marTop w:val="240"/>
              <w:marBottom w:val="0"/>
              <w:divBdr>
                <w:top w:val="none" w:sz="0" w:space="0" w:color="auto"/>
                <w:left w:val="none" w:sz="0" w:space="0" w:color="auto"/>
                <w:bottom w:val="none" w:sz="0" w:space="0" w:color="auto"/>
                <w:right w:val="none" w:sz="0" w:space="0" w:color="auto"/>
              </w:divBdr>
            </w:div>
            <w:div w:id="1051465193">
              <w:marLeft w:val="0"/>
              <w:marRight w:val="0"/>
              <w:marTop w:val="240"/>
              <w:marBottom w:val="0"/>
              <w:divBdr>
                <w:top w:val="none" w:sz="0" w:space="0" w:color="auto"/>
                <w:left w:val="none" w:sz="0" w:space="0" w:color="auto"/>
                <w:bottom w:val="none" w:sz="0" w:space="0" w:color="auto"/>
                <w:right w:val="none" w:sz="0" w:space="0" w:color="auto"/>
              </w:divBdr>
            </w:div>
            <w:div w:id="1055663047">
              <w:marLeft w:val="0"/>
              <w:marRight w:val="0"/>
              <w:marTop w:val="240"/>
              <w:marBottom w:val="0"/>
              <w:divBdr>
                <w:top w:val="none" w:sz="0" w:space="0" w:color="auto"/>
                <w:left w:val="none" w:sz="0" w:space="0" w:color="auto"/>
                <w:bottom w:val="none" w:sz="0" w:space="0" w:color="auto"/>
                <w:right w:val="none" w:sz="0" w:space="0" w:color="auto"/>
              </w:divBdr>
            </w:div>
            <w:div w:id="1092823209">
              <w:marLeft w:val="0"/>
              <w:marRight w:val="0"/>
              <w:marTop w:val="240"/>
              <w:marBottom w:val="0"/>
              <w:divBdr>
                <w:top w:val="none" w:sz="0" w:space="0" w:color="auto"/>
                <w:left w:val="none" w:sz="0" w:space="0" w:color="auto"/>
                <w:bottom w:val="none" w:sz="0" w:space="0" w:color="auto"/>
                <w:right w:val="none" w:sz="0" w:space="0" w:color="auto"/>
              </w:divBdr>
            </w:div>
            <w:div w:id="1148479006">
              <w:marLeft w:val="0"/>
              <w:marRight w:val="0"/>
              <w:marTop w:val="240"/>
              <w:marBottom w:val="0"/>
              <w:divBdr>
                <w:top w:val="none" w:sz="0" w:space="0" w:color="auto"/>
                <w:left w:val="none" w:sz="0" w:space="0" w:color="auto"/>
                <w:bottom w:val="none" w:sz="0" w:space="0" w:color="auto"/>
                <w:right w:val="none" w:sz="0" w:space="0" w:color="auto"/>
              </w:divBdr>
            </w:div>
            <w:div w:id="1188520695">
              <w:marLeft w:val="0"/>
              <w:marRight w:val="0"/>
              <w:marTop w:val="240"/>
              <w:marBottom w:val="0"/>
              <w:divBdr>
                <w:top w:val="none" w:sz="0" w:space="0" w:color="auto"/>
                <w:left w:val="none" w:sz="0" w:space="0" w:color="auto"/>
                <w:bottom w:val="none" w:sz="0" w:space="0" w:color="auto"/>
                <w:right w:val="none" w:sz="0" w:space="0" w:color="auto"/>
              </w:divBdr>
            </w:div>
            <w:div w:id="1213469761">
              <w:marLeft w:val="0"/>
              <w:marRight w:val="0"/>
              <w:marTop w:val="240"/>
              <w:marBottom w:val="0"/>
              <w:divBdr>
                <w:top w:val="none" w:sz="0" w:space="0" w:color="auto"/>
                <w:left w:val="none" w:sz="0" w:space="0" w:color="auto"/>
                <w:bottom w:val="none" w:sz="0" w:space="0" w:color="auto"/>
                <w:right w:val="none" w:sz="0" w:space="0" w:color="auto"/>
              </w:divBdr>
            </w:div>
            <w:div w:id="1270502165">
              <w:marLeft w:val="0"/>
              <w:marRight w:val="0"/>
              <w:marTop w:val="240"/>
              <w:marBottom w:val="0"/>
              <w:divBdr>
                <w:top w:val="none" w:sz="0" w:space="0" w:color="auto"/>
                <w:left w:val="none" w:sz="0" w:space="0" w:color="auto"/>
                <w:bottom w:val="none" w:sz="0" w:space="0" w:color="auto"/>
                <w:right w:val="none" w:sz="0" w:space="0" w:color="auto"/>
              </w:divBdr>
            </w:div>
            <w:div w:id="1276592974">
              <w:marLeft w:val="0"/>
              <w:marRight w:val="0"/>
              <w:marTop w:val="240"/>
              <w:marBottom w:val="0"/>
              <w:divBdr>
                <w:top w:val="none" w:sz="0" w:space="0" w:color="auto"/>
                <w:left w:val="none" w:sz="0" w:space="0" w:color="auto"/>
                <w:bottom w:val="none" w:sz="0" w:space="0" w:color="auto"/>
                <w:right w:val="none" w:sz="0" w:space="0" w:color="auto"/>
              </w:divBdr>
            </w:div>
            <w:div w:id="1329405423">
              <w:marLeft w:val="0"/>
              <w:marRight w:val="0"/>
              <w:marTop w:val="240"/>
              <w:marBottom w:val="0"/>
              <w:divBdr>
                <w:top w:val="none" w:sz="0" w:space="0" w:color="auto"/>
                <w:left w:val="none" w:sz="0" w:space="0" w:color="auto"/>
                <w:bottom w:val="none" w:sz="0" w:space="0" w:color="auto"/>
                <w:right w:val="none" w:sz="0" w:space="0" w:color="auto"/>
              </w:divBdr>
            </w:div>
            <w:div w:id="1366978154">
              <w:marLeft w:val="0"/>
              <w:marRight w:val="0"/>
              <w:marTop w:val="240"/>
              <w:marBottom w:val="0"/>
              <w:divBdr>
                <w:top w:val="none" w:sz="0" w:space="0" w:color="auto"/>
                <w:left w:val="none" w:sz="0" w:space="0" w:color="auto"/>
                <w:bottom w:val="none" w:sz="0" w:space="0" w:color="auto"/>
                <w:right w:val="none" w:sz="0" w:space="0" w:color="auto"/>
              </w:divBdr>
            </w:div>
            <w:div w:id="1372656442">
              <w:marLeft w:val="0"/>
              <w:marRight w:val="0"/>
              <w:marTop w:val="240"/>
              <w:marBottom w:val="0"/>
              <w:divBdr>
                <w:top w:val="none" w:sz="0" w:space="0" w:color="auto"/>
                <w:left w:val="none" w:sz="0" w:space="0" w:color="auto"/>
                <w:bottom w:val="none" w:sz="0" w:space="0" w:color="auto"/>
                <w:right w:val="none" w:sz="0" w:space="0" w:color="auto"/>
              </w:divBdr>
            </w:div>
            <w:div w:id="1382555962">
              <w:marLeft w:val="0"/>
              <w:marRight w:val="0"/>
              <w:marTop w:val="240"/>
              <w:marBottom w:val="0"/>
              <w:divBdr>
                <w:top w:val="none" w:sz="0" w:space="0" w:color="auto"/>
                <w:left w:val="none" w:sz="0" w:space="0" w:color="auto"/>
                <w:bottom w:val="none" w:sz="0" w:space="0" w:color="auto"/>
                <w:right w:val="none" w:sz="0" w:space="0" w:color="auto"/>
              </w:divBdr>
            </w:div>
            <w:div w:id="1410157587">
              <w:marLeft w:val="0"/>
              <w:marRight w:val="0"/>
              <w:marTop w:val="240"/>
              <w:marBottom w:val="0"/>
              <w:divBdr>
                <w:top w:val="none" w:sz="0" w:space="0" w:color="auto"/>
                <w:left w:val="none" w:sz="0" w:space="0" w:color="auto"/>
                <w:bottom w:val="none" w:sz="0" w:space="0" w:color="auto"/>
                <w:right w:val="none" w:sz="0" w:space="0" w:color="auto"/>
              </w:divBdr>
            </w:div>
            <w:div w:id="1440567967">
              <w:marLeft w:val="0"/>
              <w:marRight w:val="0"/>
              <w:marTop w:val="240"/>
              <w:marBottom w:val="0"/>
              <w:divBdr>
                <w:top w:val="none" w:sz="0" w:space="0" w:color="auto"/>
                <w:left w:val="none" w:sz="0" w:space="0" w:color="auto"/>
                <w:bottom w:val="none" w:sz="0" w:space="0" w:color="auto"/>
                <w:right w:val="none" w:sz="0" w:space="0" w:color="auto"/>
              </w:divBdr>
            </w:div>
            <w:div w:id="1500465518">
              <w:marLeft w:val="0"/>
              <w:marRight w:val="0"/>
              <w:marTop w:val="240"/>
              <w:marBottom w:val="0"/>
              <w:divBdr>
                <w:top w:val="none" w:sz="0" w:space="0" w:color="auto"/>
                <w:left w:val="none" w:sz="0" w:space="0" w:color="auto"/>
                <w:bottom w:val="none" w:sz="0" w:space="0" w:color="auto"/>
                <w:right w:val="none" w:sz="0" w:space="0" w:color="auto"/>
              </w:divBdr>
            </w:div>
            <w:div w:id="1555197148">
              <w:marLeft w:val="0"/>
              <w:marRight w:val="0"/>
              <w:marTop w:val="240"/>
              <w:marBottom w:val="0"/>
              <w:divBdr>
                <w:top w:val="none" w:sz="0" w:space="0" w:color="auto"/>
                <w:left w:val="none" w:sz="0" w:space="0" w:color="auto"/>
                <w:bottom w:val="none" w:sz="0" w:space="0" w:color="auto"/>
                <w:right w:val="none" w:sz="0" w:space="0" w:color="auto"/>
              </w:divBdr>
            </w:div>
            <w:div w:id="1566716186">
              <w:marLeft w:val="0"/>
              <w:marRight w:val="0"/>
              <w:marTop w:val="240"/>
              <w:marBottom w:val="0"/>
              <w:divBdr>
                <w:top w:val="none" w:sz="0" w:space="0" w:color="auto"/>
                <w:left w:val="none" w:sz="0" w:space="0" w:color="auto"/>
                <w:bottom w:val="none" w:sz="0" w:space="0" w:color="auto"/>
                <w:right w:val="none" w:sz="0" w:space="0" w:color="auto"/>
              </w:divBdr>
            </w:div>
            <w:div w:id="1575316733">
              <w:marLeft w:val="0"/>
              <w:marRight w:val="0"/>
              <w:marTop w:val="240"/>
              <w:marBottom w:val="0"/>
              <w:divBdr>
                <w:top w:val="none" w:sz="0" w:space="0" w:color="auto"/>
                <w:left w:val="none" w:sz="0" w:space="0" w:color="auto"/>
                <w:bottom w:val="none" w:sz="0" w:space="0" w:color="auto"/>
                <w:right w:val="none" w:sz="0" w:space="0" w:color="auto"/>
              </w:divBdr>
            </w:div>
            <w:div w:id="1577933326">
              <w:marLeft w:val="0"/>
              <w:marRight w:val="0"/>
              <w:marTop w:val="240"/>
              <w:marBottom w:val="0"/>
              <w:divBdr>
                <w:top w:val="none" w:sz="0" w:space="0" w:color="auto"/>
                <w:left w:val="none" w:sz="0" w:space="0" w:color="auto"/>
                <w:bottom w:val="none" w:sz="0" w:space="0" w:color="auto"/>
                <w:right w:val="none" w:sz="0" w:space="0" w:color="auto"/>
              </w:divBdr>
            </w:div>
            <w:div w:id="1646465840">
              <w:marLeft w:val="0"/>
              <w:marRight w:val="0"/>
              <w:marTop w:val="240"/>
              <w:marBottom w:val="0"/>
              <w:divBdr>
                <w:top w:val="none" w:sz="0" w:space="0" w:color="auto"/>
                <w:left w:val="none" w:sz="0" w:space="0" w:color="auto"/>
                <w:bottom w:val="none" w:sz="0" w:space="0" w:color="auto"/>
                <w:right w:val="none" w:sz="0" w:space="0" w:color="auto"/>
              </w:divBdr>
            </w:div>
            <w:div w:id="1667827345">
              <w:marLeft w:val="0"/>
              <w:marRight w:val="0"/>
              <w:marTop w:val="240"/>
              <w:marBottom w:val="0"/>
              <w:divBdr>
                <w:top w:val="none" w:sz="0" w:space="0" w:color="auto"/>
                <w:left w:val="none" w:sz="0" w:space="0" w:color="auto"/>
                <w:bottom w:val="none" w:sz="0" w:space="0" w:color="auto"/>
                <w:right w:val="none" w:sz="0" w:space="0" w:color="auto"/>
              </w:divBdr>
            </w:div>
            <w:div w:id="1680696012">
              <w:marLeft w:val="0"/>
              <w:marRight w:val="0"/>
              <w:marTop w:val="240"/>
              <w:marBottom w:val="0"/>
              <w:divBdr>
                <w:top w:val="none" w:sz="0" w:space="0" w:color="auto"/>
                <w:left w:val="none" w:sz="0" w:space="0" w:color="auto"/>
                <w:bottom w:val="none" w:sz="0" w:space="0" w:color="auto"/>
                <w:right w:val="none" w:sz="0" w:space="0" w:color="auto"/>
              </w:divBdr>
            </w:div>
            <w:div w:id="1686790379">
              <w:marLeft w:val="0"/>
              <w:marRight w:val="0"/>
              <w:marTop w:val="240"/>
              <w:marBottom w:val="0"/>
              <w:divBdr>
                <w:top w:val="none" w:sz="0" w:space="0" w:color="auto"/>
                <w:left w:val="none" w:sz="0" w:space="0" w:color="auto"/>
                <w:bottom w:val="none" w:sz="0" w:space="0" w:color="auto"/>
                <w:right w:val="none" w:sz="0" w:space="0" w:color="auto"/>
              </w:divBdr>
            </w:div>
            <w:div w:id="1695885427">
              <w:marLeft w:val="0"/>
              <w:marRight w:val="0"/>
              <w:marTop w:val="240"/>
              <w:marBottom w:val="0"/>
              <w:divBdr>
                <w:top w:val="none" w:sz="0" w:space="0" w:color="auto"/>
                <w:left w:val="none" w:sz="0" w:space="0" w:color="auto"/>
                <w:bottom w:val="none" w:sz="0" w:space="0" w:color="auto"/>
                <w:right w:val="none" w:sz="0" w:space="0" w:color="auto"/>
              </w:divBdr>
            </w:div>
            <w:div w:id="1710300932">
              <w:marLeft w:val="0"/>
              <w:marRight w:val="0"/>
              <w:marTop w:val="240"/>
              <w:marBottom w:val="0"/>
              <w:divBdr>
                <w:top w:val="none" w:sz="0" w:space="0" w:color="auto"/>
                <w:left w:val="none" w:sz="0" w:space="0" w:color="auto"/>
                <w:bottom w:val="none" w:sz="0" w:space="0" w:color="auto"/>
                <w:right w:val="none" w:sz="0" w:space="0" w:color="auto"/>
              </w:divBdr>
            </w:div>
            <w:div w:id="1733037019">
              <w:marLeft w:val="0"/>
              <w:marRight w:val="0"/>
              <w:marTop w:val="240"/>
              <w:marBottom w:val="0"/>
              <w:divBdr>
                <w:top w:val="none" w:sz="0" w:space="0" w:color="auto"/>
                <w:left w:val="none" w:sz="0" w:space="0" w:color="auto"/>
                <w:bottom w:val="none" w:sz="0" w:space="0" w:color="auto"/>
                <w:right w:val="none" w:sz="0" w:space="0" w:color="auto"/>
              </w:divBdr>
            </w:div>
            <w:div w:id="1773697622">
              <w:marLeft w:val="0"/>
              <w:marRight w:val="0"/>
              <w:marTop w:val="240"/>
              <w:marBottom w:val="0"/>
              <w:divBdr>
                <w:top w:val="none" w:sz="0" w:space="0" w:color="auto"/>
                <w:left w:val="none" w:sz="0" w:space="0" w:color="auto"/>
                <w:bottom w:val="none" w:sz="0" w:space="0" w:color="auto"/>
                <w:right w:val="none" w:sz="0" w:space="0" w:color="auto"/>
              </w:divBdr>
            </w:div>
            <w:div w:id="1774858947">
              <w:marLeft w:val="0"/>
              <w:marRight w:val="0"/>
              <w:marTop w:val="240"/>
              <w:marBottom w:val="0"/>
              <w:divBdr>
                <w:top w:val="none" w:sz="0" w:space="0" w:color="auto"/>
                <w:left w:val="none" w:sz="0" w:space="0" w:color="auto"/>
                <w:bottom w:val="none" w:sz="0" w:space="0" w:color="auto"/>
                <w:right w:val="none" w:sz="0" w:space="0" w:color="auto"/>
              </w:divBdr>
            </w:div>
            <w:div w:id="1782138824">
              <w:marLeft w:val="0"/>
              <w:marRight w:val="0"/>
              <w:marTop w:val="240"/>
              <w:marBottom w:val="0"/>
              <w:divBdr>
                <w:top w:val="none" w:sz="0" w:space="0" w:color="auto"/>
                <w:left w:val="none" w:sz="0" w:space="0" w:color="auto"/>
                <w:bottom w:val="none" w:sz="0" w:space="0" w:color="auto"/>
                <w:right w:val="none" w:sz="0" w:space="0" w:color="auto"/>
              </w:divBdr>
            </w:div>
            <w:div w:id="1784954051">
              <w:marLeft w:val="0"/>
              <w:marRight w:val="0"/>
              <w:marTop w:val="240"/>
              <w:marBottom w:val="0"/>
              <w:divBdr>
                <w:top w:val="none" w:sz="0" w:space="0" w:color="auto"/>
                <w:left w:val="none" w:sz="0" w:space="0" w:color="auto"/>
                <w:bottom w:val="none" w:sz="0" w:space="0" w:color="auto"/>
                <w:right w:val="none" w:sz="0" w:space="0" w:color="auto"/>
              </w:divBdr>
            </w:div>
            <w:div w:id="1879852390">
              <w:marLeft w:val="0"/>
              <w:marRight w:val="0"/>
              <w:marTop w:val="240"/>
              <w:marBottom w:val="0"/>
              <w:divBdr>
                <w:top w:val="none" w:sz="0" w:space="0" w:color="auto"/>
                <w:left w:val="none" w:sz="0" w:space="0" w:color="auto"/>
                <w:bottom w:val="none" w:sz="0" w:space="0" w:color="auto"/>
                <w:right w:val="none" w:sz="0" w:space="0" w:color="auto"/>
              </w:divBdr>
            </w:div>
            <w:div w:id="1910112631">
              <w:marLeft w:val="0"/>
              <w:marRight w:val="0"/>
              <w:marTop w:val="240"/>
              <w:marBottom w:val="0"/>
              <w:divBdr>
                <w:top w:val="none" w:sz="0" w:space="0" w:color="auto"/>
                <w:left w:val="none" w:sz="0" w:space="0" w:color="auto"/>
                <w:bottom w:val="none" w:sz="0" w:space="0" w:color="auto"/>
                <w:right w:val="none" w:sz="0" w:space="0" w:color="auto"/>
              </w:divBdr>
            </w:div>
            <w:div w:id="1929345535">
              <w:marLeft w:val="0"/>
              <w:marRight w:val="0"/>
              <w:marTop w:val="240"/>
              <w:marBottom w:val="0"/>
              <w:divBdr>
                <w:top w:val="none" w:sz="0" w:space="0" w:color="auto"/>
                <w:left w:val="none" w:sz="0" w:space="0" w:color="auto"/>
                <w:bottom w:val="none" w:sz="0" w:space="0" w:color="auto"/>
                <w:right w:val="none" w:sz="0" w:space="0" w:color="auto"/>
              </w:divBdr>
            </w:div>
            <w:div w:id="1982036615">
              <w:marLeft w:val="0"/>
              <w:marRight w:val="0"/>
              <w:marTop w:val="240"/>
              <w:marBottom w:val="0"/>
              <w:divBdr>
                <w:top w:val="none" w:sz="0" w:space="0" w:color="auto"/>
                <w:left w:val="none" w:sz="0" w:space="0" w:color="auto"/>
                <w:bottom w:val="none" w:sz="0" w:space="0" w:color="auto"/>
                <w:right w:val="none" w:sz="0" w:space="0" w:color="auto"/>
              </w:divBdr>
            </w:div>
            <w:div w:id="1984307110">
              <w:marLeft w:val="0"/>
              <w:marRight w:val="0"/>
              <w:marTop w:val="240"/>
              <w:marBottom w:val="0"/>
              <w:divBdr>
                <w:top w:val="none" w:sz="0" w:space="0" w:color="auto"/>
                <w:left w:val="none" w:sz="0" w:space="0" w:color="auto"/>
                <w:bottom w:val="none" w:sz="0" w:space="0" w:color="auto"/>
                <w:right w:val="none" w:sz="0" w:space="0" w:color="auto"/>
              </w:divBdr>
            </w:div>
            <w:div w:id="1995449162">
              <w:marLeft w:val="0"/>
              <w:marRight w:val="0"/>
              <w:marTop w:val="240"/>
              <w:marBottom w:val="0"/>
              <w:divBdr>
                <w:top w:val="none" w:sz="0" w:space="0" w:color="auto"/>
                <w:left w:val="none" w:sz="0" w:space="0" w:color="auto"/>
                <w:bottom w:val="none" w:sz="0" w:space="0" w:color="auto"/>
                <w:right w:val="none" w:sz="0" w:space="0" w:color="auto"/>
              </w:divBdr>
            </w:div>
            <w:div w:id="2014523445">
              <w:marLeft w:val="0"/>
              <w:marRight w:val="0"/>
              <w:marTop w:val="240"/>
              <w:marBottom w:val="0"/>
              <w:divBdr>
                <w:top w:val="none" w:sz="0" w:space="0" w:color="auto"/>
                <w:left w:val="none" w:sz="0" w:space="0" w:color="auto"/>
                <w:bottom w:val="none" w:sz="0" w:space="0" w:color="auto"/>
                <w:right w:val="none" w:sz="0" w:space="0" w:color="auto"/>
              </w:divBdr>
            </w:div>
            <w:div w:id="2020572784">
              <w:marLeft w:val="0"/>
              <w:marRight w:val="0"/>
              <w:marTop w:val="240"/>
              <w:marBottom w:val="0"/>
              <w:divBdr>
                <w:top w:val="none" w:sz="0" w:space="0" w:color="auto"/>
                <w:left w:val="none" w:sz="0" w:space="0" w:color="auto"/>
                <w:bottom w:val="none" w:sz="0" w:space="0" w:color="auto"/>
                <w:right w:val="none" w:sz="0" w:space="0" w:color="auto"/>
              </w:divBdr>
            </w:div>
            <w:div w:id="2024627017">
              <w:marLeft w:val="0"/>
              <w:marRight w:val="0"/>
              <w:marTop w:val="240"/>
              <w:marBottom w:val="0"/>
              <w:divBdr>
                <w:top w:val="none" w:sz="0" w:space="0" w:color="auto"/>
                <w:left w:val="none" w:sz="0" w:space="0" w:color="auto"/>
                <w:bottom w:val="none" w:sz="0" w:space="0" w:color="auto"/>
                <w:right w:val="none" w:sz="0" w:space="0" w:color="auto"/>
              </w:divBdr>
            </w:div>
            <w:div w:id="2026706467">
              <w:marLeft w:val="0"/>
              <w:marRight w:val="0"/>
              <w:marTop w:val="240"/>
              <w:marBottom w:val="0"/>
              <w:divBdr>
                <w:top w:val="none" w:sz="0" w:space="0" w:color="auto"/>
                <w:left w:val="none" w:sz="0" w:space="0" w:color="auto"/>
                <w:bottom w:val="none" w:sz="0" w:space="0" w:color="auto"/>
                <w:right w:val="none" w:sz="0" w:space="0" w:color="auto"/>
              </w:divBdr>
            </w:div>
            <w:div w:id="2033066553">
              <w:marLeft w:val="0"/>
              <w:marRight w:val="0"/>
              <w:marTop w:val="240"/>
              <w:marBottom w:val="0"/>
              <w:divBdr>
                <w:top w:val="none" w:sz="0" w:space="0" w:color="auto"/>
                <w:left w:val="none" w:sz="0" w:space="0" w:color="auto"/>
                <w:bottom w:val="none" w:sz="0" w:space="0" w:color="auto"/>
                <w:right w:val="none" w:sz="0" w:space="0" w:color="auto"/>
              </w:divBdr>
            </w:div>
            <w:div w:id="2089646712">
              <w:marLeft w:val="0"/>
              <w:marRight w:val="0"/>
              <w:marTop w:val="240"/>
              <w:marBottom w:val="0"/>
              <w:divBdr>
                <w:top w:val="none" w:sz="0" w:space="0" w:color="auto"/>
                <w:left w:val="none" w:sz="0" w:space="0" w:color="auto"/>
                <w:bottom w:val="none" w:sz="0" w:space="0" w:color="auto"/>
                <w:right w:val="none" w:sz="0" w:space="0" w:color="auto"/>
              </w:divBdr>
            </w:div>
            <w:div w:id="2100321944">
              <w:marLeft w:val="0"/>
              <w:marRight w:val="0"/>
              <w:marTop w:val="240"/>
              <w:marBottom w:val="0"/>
              <w:divBdr>
                <w:top w:val="none" w:sz="0" w:space="0" w:color="auto"/>
                <w:left w:val="none" w:sz="0" w:space="0" w:color="auto"/>
                <w:bottom w:val="none" w:sz="0" w:space="0" w:color="auto"/>
                <w:right w:val="none" w:sz="0" w:space="0" w:color="auto"/>
              </w:divBdr>
            </w:div>
            <w:div w:id="2102754521">
              <w:marLeft w:val="0"/>
              <w:marRight w:val="0"/>
              <w:marTop w:val="240"/>
              <w:marBottom w:val="0"/>
              <w:divBdr>
                <w:top w:val="none" w:sz="0" w:space="0" w:color="auto"/>
                <w:left w:val="none" w:sz="0" w:space="0" w:color="auto"/>
                <w:bottom w:val="none" w:sz="0" w:space="0" w:color="auto"/>
                <w:right w:val="none" w:sz="0" w:space="0" w:color="auto"/>
              </w:divBdr>
            </w:div>
            <w:div w:id="2112507657">
              <w:marLeft w:val="0"/>
              <w:marRight w:val="0"/>
              <w:marTop w:val="240"/>
              <w:marBottom w:val="0"/>
              <w:divBdr>
                <w:top w:val="none" w:sz="0" w:space="0" w:color="auto"/>
                <w:left w:val="none" w:sz="0" w:space="0" w:color="auto"/>
                <w:bottom w:val="none" w:sz="0" w:space="0" w:color="auto"/>
                <w:right w:val="none" w:sz="0" w:space="0" w:color="auto"/>
              </w:divBdr>
            </w:div>
            <w:div w:id="2114931693">
              <w:marLeft w:val="0"/>
              <w:marRight w:val="0"/>
              <w:marTop w:val="240"/>
              <w:marBottom w:val="0"/>
              <w:divBdr>
                <w:top w:val="none" w:sz="0" w:space="0" w:color="auto"/>
                <w:left w:val="none" w:sz="0" w:space="0" w:color="auto"/>
                <w:bottom w:val="none" w:sz="0" w:space="0" w:color="auto"/>
                <w:right w:val="none" w:sz="0" w:space="0" w:color="auto"/>
              </w:divBdr>
            </w:div>
            <w:div w:id="2126074008">
              <w:marLeft w:val="0"/>
              <w:marRight w:val="0"/>
              <w:marTop w:val="240"/>
              <w:marBottom w:val="0"/>
              <w:divBdr>
                <w:top w:val="none" w:sz="0" w:space="0" w:color="auto"/>
                <w:left w:val="none" w:sz="0" w:space="0" w:color="auto"/>
                <w:bottom w:val="none" w:sz="0" w:space="0" w:color="auto"/>
                <w:right w:val="none" w:sz="0" w:space="0" w:color="auto"/>
              </w:divBdr>
            </w:div>
            <w:div w:id="2127310448">
              <w:marLeft w:val="0"/>
              <w:marRight w:val="0"/>
              <w:marTop w:val="240"/>
              <w:marBottom w:val="0"/>
              <w:divBdr>
                <w:top w:val="none" w:sz="0" w:space="0" w:color="auto"/>
                <w:left w:val="none" w:sz="0" w:space="0" w:color="auto"/>
                <w:bottom w:val="none" w:sz="0" w:space="0" w:color="auto"/>
                <w:right w:val="none" w:sz="0" w:space="0" w:color="auto"/>
              </w:divBdr>
            </w:div>
            <w:div w:id="2133667669">
              <w:marLeft w:val="0"/>
              <w:marRight w:val="0"/>
              <w:marTop w:val="240"/>
              <w:marBottom w:val="0"/>
              <w:divBdr>
                <w:top w:val="none" w:sz="0" w:space="0" w:color="auto"/>
                <w:left w:val="none" w:sz="0" w:space="0" w:color="auto"/>
                <w:bottom w:val="none" w:sz="0" w:space="0" w:color="auto"/>
                <w:right w:val="none" w:sz="0" w:space="0" w:color="auto"/>
              </w:divBdr>
            </w:div>
          </w:divsChild>
        </w:div>
        <w:div w:id="651448903">
          <w:marLeft w:val="0"/>
          <w:marRight w:val="0"/>
          <w:marTop w:val="240"/>
          <w:marBottom w:val="0"/>
          <w:divBdr>
            <w:top w:val="none" w:sz="0" w:space="0" w:color="auto"/>
            <w:left w:val="none" w:sz="0" w:space="0" w:color="auto"/>
            <w:bottom w:val="none" w:sz="0" w:space="0" w:color="auto"/>
            <w:right w:val="none" w:sz="0" w:space="0" w:color="auto"/>
          </w:divBdr>
        </w:div>
        <w:div w:id="794904868">
          <w:marLeft w:val="0"/>
          <w:marRight w:val="0"/>
          <w:marTop w:val="0"/>
          <w:marBottom w:val="0"/>
          <w:divBdr>
            <w:top w:val="none" w:sz="0" w:space="0" w:color="auto"/>
            <w:left w:val="none" w:sz="0" w:space="0" w:color="auto"/>
            <w:bottom w:val="none" w:sz="0" w:space="0" w:color="auto"/>
            <w:right w:val="none" w:sz="0" w:space="0" w:color="auto"/>
          </w:divBdr>
          <w:divsChild>
            <w:div w:id="3483242">
              <w:marLeft w:val="0"/>
              <w:marRight w:val="0"/>
              <w:marTop w:val="240"/>
              <w:marBottom w:val="0"/>
              <w:divBdr>
                <w:top w:val="none" w:sz="0" w:space="0" w:color="auto"/>
                <w:left w:val="none" w:sz="0" w:space="0" w:color="auto"/>
                <w:bottom w:val="none" w:sz="0" w:space="0" w:color="auto"/>
                <w:right w:val="none" w:sz="0" w:space="0" w:color="auto"/>
              </w:divBdr>
            </w:div>
            <w:div w:id="4016887">
              <w:marLeft w:val="0"/>
              <w:marRight w:val="0"/>
              <w:marTop w:val="240"/>
              <w:marBottom w:val="0"/>
              <w:divBdr>
                <w:top w:val="none" w:sz="0" w:space="0" w:color="auto"/>
                <w:left w:val="none" w:sz="0" w:space="0" w:color="auto"/>
                <w:bottom w:val="none" w:sz="0" w:space="0" w:color="auto"/>
                <w:right w:val="none" w:sz="0" w:space="0" w:color="auto"/>
              </w:divBdr>
            </w:div>
            <w:div w:id="23410321">
              <w:marLeft w:val="0"/>
              <w:marRight w:val="0"/>
              <w:marTop w:val="240"/>
              <w:marBottom w:val="0"/>
              <w:divBdr>
                <w:top w:val="none" w:sz="0" w:space="0" w:color="auto"/>
                <w:left w:val="none" w:sz="0" w:space="0" w:color="auto"/>
                <w:bottom w:val="none" w:sz="0" w:space="0" w:color="auto"/>
                <w:right w:val="none" w:sz="0" w:space="0" w:color="auto"/>
              </w:divBdr>
            </w:div>
            <w:div w:id="53890944">
              <w:marLeft w:val="0"/>
              <w:marRight w:val="0"/>
              <w:marTop w:val="240"/>
              <w:marBottom w:val="0"/>
              <w:divBdr>
                <w:top w:val="none" w:sz="0" w:space="0" w:color="auto"/>
                <w:left w:val="none" w:sz="0" w:space="0" w:color="auto"/>
                <w:bottom w:val="none" w:sz="0" w:space="0" w:color="auto"/>
                <w:right w:val="none" w:sz="0" w:space="0" w:color="auto"/>
              </w:divBdr>
            </w:div>
            <w:div w:id="61293738">
              <w:marLeft w:val="0"/>
              <w:marRight w:val="0"/>
              <w:marTop w:val="240"/>
              <w:marBottom w:val="0"/>
              <w:divBdr>
                <w:top w:val="none" w:sz="0" w:space="0" w:color="auto"/>
                <w:left w:val="none" w:sz="0" w:space="0" w:color="auto"/>
                <w:bottom w:val="none" w:sz="0" w:space="0" w:color="auto"/>
                <w:right w:val="none" w:sz="0" w:space="0" w:color="auto"/>
              </w:divBdr>
            </w:div>
            <w:div w:id="71855918">
              <w:marLeft w:val="0"/>
              <w:marRight w:val="0"/>
              <w:marTop w:val="240"/>
              <w:marBottom w:val="0"/>
              <w:divBdr>
                <w:top w:val="none" w:sz="0" w:space="0" w:color="auto"/>
                <w:left w:val="none" w:sz="0" w:space="0" w:color="auto"/>
                <w:bottom w:val="none" w:sz="0" w:space="0" w:color="auto"/>
                <w:right w:val="none" w:sz="0" w:space="0" w:color="auto"/>
              </w:divBdr>
            </w:div>
            <w:div w:id="74788830">
              <w:marLeft w:val="0"/>
              <w:marRight w:val="0"/>
              <w:marTop w:val="240"/>
              <w:marBottom w:val="0"/>
              <w:divBdr>
                <w:top w:val="none" w:sz="0" w:space="0" w:color="auto"/>
                <w:left w:val="none" w:sz="0" w:space="0" w:color="auto"/>
                <w:bottom w:val="none" w:sz="0" w:space="0" w:color="auto"/>
                <w:right w:val="none" w:sz="0" w:space="0" w:color="auto"/>
              </w:divBdr>
            </w:div>
            <w:div w:id="104663026">
              <w:marLeft w:val="0"/>
              <w:marRight w:val="0"/>
              <w:marTop w:val="240"/>
              <w:marBottom w:val="0"/>
              <w:divBdr>
                <w:top w:val="none" w:sz="0" w:space="0" w:color="auto"/>
                <w:left w:val="none" w:sz="0" w:space="0" w:color="auto"/>
                <w:bottom w:val="none" w:sz="0" w:space="0" w:color="auto"/>
                <w:right w:val="none" w:sz="0" w:space="0" w:color="auto"/>
              </w:divBdr>
            </w:div>
            <w:div w:id="127819441">
              <w:marLeft w:val="0"/>
              <w:marRight w:val="0"/>
              <w:marTop w:val="240"/>
              <w:marBottom w:val="0"/>
              <w:divBdr>
                <w:top w:val="none" w:sz="0" w:space="0" w:color="auto"/>
                <w:left w:val="none" w:sz="0" w:space="0" w:color="auto"/>
                <w:bottom w:val="none" w:sz="0" w:space="0" w:color="auto"/>
                <w:right w:val="none" w:sz="0" w:space="0" w:color="auto"/>
              </w:divBdr>
            </w:div>
            <w:div w:id="190657065">
              <w:marLeft w:val="0"/>
              <w:marRight w:val="0"/>
              <w:marTop w:val="240"/>
              <w:marBottom w:val="0"/>
              <w:divBdr>
                <w:top w:val="none" w:sz="0" w:space="0" w:color="auto"/>
                <w:left w:val="none" w:sz="0" w:space="0" w:color="auto"/>
                <w:bottom w:val="none" w:sz="0" w:space="0" w:color="auto"/>
                <w:right w:val="none" w:sz="0" w:space="0" w:color="auto"/>
              </w:divBdr>
            </w:div>
            <w:div w:id="228348682">
              <w:marLeft w:val="0"/>
              <w:marRight w:val="0"/>
              <w:marTop w:val="240"/>
              <w:marBottom w:val="0"/>
              <w:divBdr>
                <w:top w:val="none" w:sz="0" w:space="0" w:color="auto"/>
                <w:left w:val="none" w:sz="0" w:space="0" w:color="auto"/>
                <w:bottom w:val="none" w:sz="0" w:space="0" w:color="auto"/>
                <w:right w:val="none" w:sz="0" w:space="0" w:color="auto"/>
              </w:divBdr>
            </w:div>
            <w:div w:id="271784143">
              <w:marLeft w:val="0"/>
              <w:marRight w:val="0"/>
              <w:marTop w:val="240"/>
              <w:marBottom w:val="0"/>
              <w:divBdr>
                <w:top w:val="none" w:sz="0" w:space="0" w:color="auto"/>
                <w:left w:val="none" w:sz="0" w:space="0" w:color="auto"/>
                <w:bottom w:val="none" w:sz="0" w:space="0" w:color="auto"/>
                <w:right w:val="none" w:sz="0" w:space="0" w:color="auto"/>
              </w:divBdr>
            </w:div>
            <w:div w:id="285817470">
              <w:marLeft w:val="0"/>
              <w:marRight w:val="0"/>
              <w:marTop w:val="240"/>
              <w:marBottom w:val="0"/>
              <w:divBdr>
                <w:top w:val="none" w:sz="0" w:space="0" w:color="auto"/>
                <w:left w:val="none" w:sz="0" w:space="0" w:color="auto"/>
                <w:bottom w:val="none" w:sz="0" w:space="0" w:color="auto"/>
                <w:right w:val="none" w:sz="0" w:space="0" w:color="auto"/>
              </w:divBdr>
            </w:div>
            <w:div w:id="291794638">
              <w:marLeft w:val="0"/>
              <w:marRight w:val="0"/>
              <w:marTop w:val="240"/>
              <w:marBottom w:val="0"/>
              <w:divBdr>
                <w:top w:val="none" w:sz="0" w:space="0" w:color="auto"/>
                <w:left w:val="none" w:sz="0" w:space="0" w:color="auto"/>
                <w:bottom w:val="none" w:sz="0" w:space="0" w:color="auto"/>
                <w:right w:val="none" w:sz="0" w:space="0" w:color="auto"/>
              </w:divBdr>
            </w:div>
            <w:div w:id="325328294">
              <w:marLeft w:val="0"/>
              <w:marRight w:val="0"/>
              <w:marTop w:val="240"/>
              <w:marBottom w:val="0"/>
              <w:divBdr>
                <w:top w:val="none" w:sz="0" w:space="0" w:color="auto"/>
                <w:left w:val="none" w:sz="0" w:space="0" w:color="auto"/>
                <w:bottom w:val="none" w:sz="0" w:space="0" w:color="auto"/>
                <w:right w:val="none" w:sz="0" w:space="0" w:color="auto"/>
              </w:divBdr>
            </w:div>
            <w:div w:id="328211746">
              <w:marLeft w:val="0"/>
              <w:marRight w:val="0"/>
              <w:marTop w:val="240"/>
              <w:marBottom w:val="0"/>
              <w:divBdr>
                <w:top w:val="none" w:sz="0" w:space="0" w:color="auto"/>
                <w:left w:val="none" w:sz="0" w:space="0" w:color="auto"/>
                <w:bottom w:val="none" w:sz="0" w:space="0" w:color="auto"/>
                <w:right w:val="none" w:sz="0" w:space="0" w:color="auto"/>
              </w:divBdr>
            </w:div>
            <w:div w:id="328294020">
              <w:marLeft w:val="0"/>
              <w:marRight w:val="0"/>
              <w:marTop w:val="240"/>
              <w:marBottom w:val="0"/>
              <w:divBdr>
                <w:top w:val="none" w:sz="0" w:space="0" w:color="auto"/>
                <w:left w:val="none" w:sz="0" w:space="0" w:color="auto"/>
                <w:bottom w:val="none" w:sz="0" w:space="0" w:color="auto"/>
                <w:right w:val="none" w:sz="0" w:space="0" w:color="auto"/>
              </w:divBdr>
            </w:div>
            <w:div w:id="354426027">
              <w:marLeft w:val="0"/>
              <w:marRight w:val="0"/>
              <w:marTop w:val="240"/>
              <w:marBottom w:val="0"/>
              <w:divBdr>
                <w:top w:val="none" w:sz="0" w:space="0" w:color="auto"/>
                <w:left w:val="none" w:sz="0" w:space="0" w:color="auto"/>
                <w:bottom w:val="none" w:sz="0" w:space="0" w:color="auto"/>
                <w:right w:val="none" w:sz="0" w:space="0" w:color="auto"/>
              </w:divBdr>
            </w:div>
            <w:div w:id="363486768">
              <w:marLeft w:val="0"/>
              <w:marRight w:val="0"/>
              <w:marTop w:val="240"/>
              <w:marBottom w:val="0"/>
              <w:divBdr>
                <w:top w:val="none" w:sz="0" w:space="0" w:color="auto"/>
                <w:left w:val="none" w:sz="0" w:space="0" w:color="auto"/>
                <w:bottom w:val="none" w:sz="0" w:space="0" w:color="auto"/>
                <w:right w:val="none" w:sz="0" w:space="0" w:color="auto"/>
              </w:divBdr>
            </w:div>
            <w:div w:id="379983205">
              <w:marLeft w:val="0"/>
              <w:marRight w:val="0"/>
              <w:marTop w:val="240"/>
              <w:marBottom w:val="0"/>
              <w:divBdr>
                <w:top w:val="none" w:sz="0" w:space="0" w:color="auto"/>
                <w:left w:val="none" w:sz="0" w:space="0" w:color="auto"/>
                <w:bottom w:val="none" w:sz="0" w:space="0" w:color="auto"/>
                <w:right w:val="none" w:sz="0" w:space="0" w:color="auto"/>
              </w:divBdr>
            </w:div>
            <w:div w:id="380446415">
              <w:marLeft w:val="0"/>
              <w:marRight w:val="0"/>
              <w:marTop w:val="240"/>
              <w:marBottom w:val="0"/>
              <w:divBdr>
                <w:top w:val="none" w:sz="0" w:space="0" w:color="auto"/>
                <w:left w:val="none" w:sz="0" w:space="0" w:color="auto"/>
                <w:bottom w:val="none" w:sz="0" w:space="0" w:color="auto"/>
                <w:right w:val="none" w:sz="0" w:space="0" w:color="auto"/>
              </w:divBdr>
            </w:div>
            <w:div w:id="382944090">
              <w:marLeft w:val="0"/>
              <w:marRight w:val="0"/>
              <w:marTop w:val="240"/>
              <w:marBottom w:val="0"/>
              <w:divBdr>
                <w:top w:val="none" w:sz="0" w:space="0" w:color="auto"/>
                <w:left w:val="none" w:sz="0" w:space="0" w:color="auto"/>
                <w:bottom w:val="none" w:sz="0" w:space="0" w:color="auto"/>
                <w:right w:val="none" w:sz="0" w:space="0" w:color="auto"/>
              </w:divBdr>
            </w:div>
            <w:div w:id="410740092">
              <w:marLeft w:val="0"/>
              <w:marRight w:val="0"/>
              <w:marTop w:val="240"/>
              <w:marBottom w:val="0"/>
              <w:divBdr>
                <w:top w:val="none" w:sz="0" w:space="0" w:color="auto"/>
                <w:left w:val="none" w:sz="0" w:space="0" w:color="auto"/>
                <w:bottom w:val="none" w:sz="0" w:space="0" w:color="auto"/>
                <w:right w:val="none" w:sz="0" w:space="0" w:color="auto"/>
              </w:divBdr>
            </w:div>
            <w:div w:id="430587975">
              <w:marLeft w:val="0"/>
              <w:marRight w:val="0"/>
              <w:marTop w:val="240"/>
              <w:marBottom w:val="0"/>
              <w:divBdr>
                <w:top w:val="none" w:sz="0" w:space="0" w:color="auto"/>
                <w:left w:val="none" w:sz="0" w:space="0" w:color="auto"/>
                <w:bottom w:val="none" w:sz="0" w:space="0" w:color="auto"/>
                <w:right w:val="none" w:sz="0" w:space="0" w:color="auto"/>
              </w:divBdr>
            </w:div>
            <w:div w:id="460266165">
              <w:marLeft w:val="0"/>
              <w:marRight w:val="0"/>
              <w:marTop w:val="240"/>
              <w:marBottom w:val="0"/>
              <w:divBdr>
                <w:top w:val="none" w:sz="0" w:space="0" w:color="auto"/>
                <w:left w:val="none" w:sz="0" w:space="0" w:color="auto"/>
                <w:bottom w:val="none" w:sz="0" w:space="0" w:color="auto"/>
                <w:right w:val="none" w:sz="0" w:space="0" w:color="auto"/>
              </w:divBdr>
            </w:div>
            <w:div w:id="483014865">
              <w:marLeft w:val="0"/>
              <w:marRight w:val="0"/>
              <w:marTop w:val="240"/>
              <w:marBottom w:val="0"/>
              <w:divBdr>
                <w:top w:val="none" w:sz="0" w:space="0" w:color="auto"/>
                <w:left w:val="none" w:sz="0" w:space="0" w:color="auto"/>
                <w:bottom w:val="none" w:sz="0" w:space="0" w:color="auto"/>
                <w:right w:val="none" w:sz="0" w:space="0" w:color="auto"/>
              </w:divBdr>
            </w:div>
            <w:div w:id="485711663">
              <w:marLeft w:val="0"/>
              <w:marRight w:val="0"/>
              <w:marTop w:val="240"/>
              <w:marBottom w:val="0"/>
              <w:divBdr>
                <w:top w:val="none" w:sz="0" w:space="0" w:color="auto"/>
                <w:left w:val="none" w:sz="0" w:space="0" w:color="auto"/>
                <w:bottom w:val="none" w:sz="0" w:space="0" w:color="auto"/>
                <w:right w:val="none" w:sz="0" w:space="0" w:color="auto"/>
              </w:divBdr>
            </w:div>
            <w:div w:id="524832976">
              <w:marLeft w:val="0"/>
              <w:marRight w:val="0"/>
              <w:marTop w:val="240"/>
              <w:marBottom w:val="0"/>
              <w:divBdr>
                <w:top w:val="none" w:sz="0" w:space="0" w:color="auto"/>
                <w:left w:val="none" w:sz="0" w:space="0" w:color="auto"/>
                <w:bottom w:val="none" w:sz="0" w:space="0" w:color="auto"/>
                <w:right w:val="none" w:sz="0" w:space="0" w:color="auto"/>
              </w:divBdr>
            </w:div>
            <w:div w:id="538203313">
              <w:marLeft w:val="0"/>
              <w:marRight w:val="0"/>
              <w:marTop w:val="240"/>
              <w:marBottom w:val="0"/>
              <w:divBdr>
                <w:top w:val="none" w:sz="0" w:space="0" w:color="auto"/>
                <w:left w:val="none" w:sz="0" w:space="0" w:color="auto"/>
                <w:bottom w:val="none" w:sz="0" w:space="0" w:color="auto"/>
                <w:right w:val="none" w:sz="0" w:space="0" w:color="auto"/>
              </w:divBdr>
            </w:div>
            <w:div w:id="558394544">
              <w:marLeft w:val="0"/>
              <w:marRight w:val="0"/>
              <w:marTop w:val="240"/>
              <w:marBottom w:val="0"/>
              <w:divBdr>
                <w:top w:val="none" w:sz="0" w:space="0" w:color="auto"/>
                <w:left w:val="none" w:sz="0" w:space="0" w:color="auto"/>
                <w:bottom w:val="none" w:sz="0" w:space="0" w:color="auto"/>
                <w:right w:val="none" w:sz="0" w:space="0" w:color="auto"/>
              </w:divBdr>
            </w:div>
            <w:div w:id="567544964">
              <w:marLeft w:val="0"/>
              <w:marRight w:val="0"/>
              <w:marTop w:val="240"/>
              <w:marBottom w:val="0"/>
              <w:divBdr>
                <w:top w:val="none" w:sz="0" w:space="0" w:color="auto"/>
                <w:left w:val="none" w:sz="0" w:space="0" w:color="auto"/>
                <w:bottom w:val="none" w:sz="0" w:space="0" w:color="auto"/>
                <w:right w:val="none" w:sz="0" w:space="0" w:color="auto"/>
              </w:divBdr>
            </w:div>
            <w:div w:id="592904367">
              <w:marLeft w:val="0"/>
              <w:marRight w:val="0"/>
              <w:marTop w:val="240"/>
              <w:marBottom w:val="0"/>
              <w:divBdr>
                <w:top w:val="none" w:sz="0" w:space="0" w:color="auto"/>
                <w:left w:val="none" w:sz="0" w:space="0" w:color="auto"/>
                <w:bottom w:val="none" w:sz="0" w:space="0" w:color="auto"/>
                <w:right w:val="none" w:sz="0" w:space="0" w:color="auto"/>
              </w:divBdr>
            </w:div>
            <w:div w:id="636642269">
              <w:marLeft w:val="0"/>
              <w:marRight w:val="0"/>
              <w:marTop w:val="240"/>
              <w:marBottom w:val="0"/>
              <w:divBdr>
                <w:top w:val="none" w:sz="0" w:space="0" w:color="auto"/>
                <w:left w:val="none" w:sz="0" w:space="0" w:color="auto"/>
                <w:bottom w:val="none" w:sz="0" w:space="0" w:color="auto"/>
                <w:right w:val="none" w:sz="0" w:space="0" w:color="auto"/>
              </w:divBdr>
            </w:div>
            <w:div w:id="649945788">
              <w:marLeft w:val="0"/>
              <w:marRight w:val="0"/>
              <w:marTop w:val="240"/>
              <w:marBottom w:val="0"/>
              <w:divBdr>
                <w:top w:val="none" w:sz="0" w:space="0" w:color="auto"/>
                <w:left w:val="none" w:sz="0" w:space="0" w:color="auto"/>
                <w:bottom w:val="none" w:sz="0" w:space="0" w:color="auto"/>
                <w:right w:val="none" w:sz="0" w:space="0" w:color="auto"/>
              </w:divBdr>
            </w:div>
            <w:div w:id="669140726">
              <w:marLeft w:val="0"/>
              <w:marRight w:val="0"/>
              <w:marTop w:val="240"/>
              <w:marBottom w:val="0"/>
              <w:divBdr>
                <w:top w:val="none" w:sz="0" w:space="0" w:color="auto"/>
                <w:left w:val="none" w:sz="0" w:space="0" w:color="auto"/>
                <w:bottom w:val="none" w:sz="0" w:space="0" w:color="auto"/>
                <w:right w:val="none" w:sz="0" w:space="0" w:color="auto"/>
              </w:divBdr>
            </w:div>
            <w:div w:id="676225497">
              <w:marLeft w:val="0"/>
              <w:marRight w:val="0"/>
              <w:marTop w:val="240"/>
              <w:marBottom w:val="0"/>
              <w:divBdr>
                <w:top w:val="none" w:sz="0" w:space="0" w:color="auto"/>
                <w:left w:val="none" w:sz="0" w:space="0" w:color="auto"/>
                <w:bottom w:val="none" w:sz="0" w:space="0" w:color="auto"/>
                <w:right w:val="none" w:sz="0" w:space="0" w:color="auto"/>
              </w:divBdr>
            </w:div>
            <w:div w:id="704790170">
              <w:marLeft w:val="0"/>
              <w:marRight w:val="0"/>
              <w:marTop w:val="240"/>
              <w:marBottom w:val="0"/>
              <w:divBdr>
                <w:top w:val="none" w:sz="0" w:space="0" w:color="auto"/>
                <w:left w:val="none" w:sz="0" w:space="0" w:color="auto"/>
                <w:bottom w:val="none" w:sz="0" w:space="0" w:color="auto"/>
                <w:right w:val="none" w:sz="0" w:space="0" w:color="auto"/>
              </w:divBdr>
            </w:div>
            <w:div w:id="827526124">
              <w:marLeft w:val="0"/>
              <w:marRight w:val="0"/>
              <w:marTop w:val="240"/>
              <w:marBottom w:val="0"/>
              <w:divBdr>
                <w:top w:val="none" w:sz="0" w:space="0" w:color="auto"/>
                <w:left w:val="none" w:sz="0" w:space="0" w:color="auto"/>
                <w:bottom w:val="none" w:sz="0" w:space="0" w:color="auto"/>
                <w:right w:val="none" w:sz="0" w:space="0" w:color="auto"/>
              </w:divBdr>
            </w:div>
            <w:div w:id="835071751">
              <w:marLeft w:val="0"/>
              <w:marRight w:val="0"/>
              <w:marTop w:val="240"/>
              <w:marBottom w:val="0"/>
              <w:divBdr>
                <w:top w:val="none" w:sz="0" w:space="0" w:color="auto"/>
                <w:left w:val="none" w:sz="0" w:space="0" w:color="auto"/>
                <w:bottom w:val="none" w:sz="0" w:space="0" w:color="auto"/>
                <w:right w:val="none" w:sz="0" w:space="0" w:color="auto"/>
              </w:divBdr>
            </w:div>
            <w:div w:id="839123868">
              <w:marLeft w:val="0"/>
              <w:marRight w:val="0"/>
              <w:marTop w:val="240"/>
              <w:marBottom w:val="0"/>
              <w:divBdr>
                <w:top w:val="none" w:sz="0" w:space="0" w:color="auto"/>
                <w:left w:val="none" w:sz="0" w:space="0" w:color="auto"/>
                <w:bottom w:val="none" w:sz="0" w:space="0" w:color="auto"/>
                <w:right w:val="none" w:sz="0" w:space="0" w:color="auto"/>
              </w:divBdr>
            </w:div>
            <w:div w:id="847452350">
              <w:marLeft w:val="0"/>
              <w:marRight w:val="0"/>
              <w:marTop w:val="240"/>
              <w:marBottom w:val="0"/>
              <w:divBdr>
                <w:top w:val="none" w:sz="0" w:space="0" w:color="auto"/>
                <w:left w:val="none" w:sz="0" w:space="0" w:color="auto"/>
                <w:bottom w:val="none" w:sz="0" w:space="0" w:color="auto"/>
                <w:right w:val="none" w:sz="0" w:space="0" w:color="auto"/>
              </w:divBdr>
            </w:div>
            <w:div w:id="878779105">
              <w:marLeft w:val="0"/>
              <w:marRight w:val="0"/>
              <w:marTop w:val="240"/>
              <w:marBottom w:val="0"/>
              <w:divBdr>
                <w:top w:val="none" w:sz="0" w:space="0" w:color="auto"/>
                <w:left w:val="none" w:sz="0" w:space="0" w:color="auto"/>
                <w:bottom w:val="none" w:sz="0" w:space="0" w:color="auto"/>
                <w:right w:val="none" w:sz="0" w:space="0" w:color="auto"/>
              </w:divBdr>
            </w:div>
            <w:div w:id="916407044">
              <w:marLeft w:val="0"/>
              <w:marRight w:val="0"/>
              <w:marTop w:val="240"/>
              <w:marBottom w:val="0"/>
              <w:divBdr>
                <w:top w:val="none" w:sz="0" w:space="0" w:color="auto"/>
                <w:left w:val="none" w:sz="0" w:space="0" w:color="auto"/>
                <w:bottom w:val="none" w:sz="0" w:space="0" w:color="auto"/>
                <w:right w:val="none" w:sz="0" w:space="0" w:color="auto"/>
              </w:divBdr>
            </w:div>
            <w:div w:id="933826233">
              <w:marLeft w:val="0"/>
              <w:marRight w:val="0"/>
              <w:marTop w:val="240"/>
              <w:marBottom w:val="0"/>
              <w:divBdr>
                <w:top w:val="none" w:sz="0" w:space="0" w:color="auto"/>
                <w:left w:val="none" w:sz="0" w:space="0" w:color="auto"/>
                <w:bottom w:val="none" w:sz="0" w:space="0" w:color="auto"/>
                <w:right w:val="none" w:sz="0" w:space="0" w:color="auto"/>
              </w:divBdr>
            </w:div>
            <w:div w:id="945845979">
              <w:marLeft w:val="0"/>
              <w:marRight w:val="0"/>
              <w:marTop w:val="240"/>
              <w:marBottom w:val="0"/>
              <w:divBdr>
                <w:top w:val="none" w:sz="0" w:space="0" w:color="auto"/>
                <w:left w:val="none" w:sz="0" w:space="0" w:color="auto"/>
                <w:bottom w:val="none" w:sz="0" w:space="0" w:color="auto"/>
                <w:right w:val="none" w:sz="0" w:space="0" w:color="auto"/>
              </w:divBdr>
            </w:div>
            <w:div w:id="953824450">
              <w:marLeft w:val="0"/>
              <w:marRight w:val="0"/>
              <w:marTop w:val="240"/>
              <w:marBottom w:val="0"/>
              <w:divBdr>
                <w:top w:val="none" w:sz="0" w:space="0" w:color="auto"/>
                <w:left w:val="none" w:sz="0" w:space="0" w:color="auto"/>
                <w:bottom w:val="none" w:sz="0" w:space="0" w:color="auto"/>
                <w:right w:val="none" w:sz="0" w:space="0" w:color="auto"/>
              </w:divBdr>
            </w:div>
            <w:div w:id="957419146">
              <w:marLeft w:val="0"/>
              <w:marRight w:val="0"/>
              <w:marTop w:val="240"/>
              <w:marBottom w:val="0"/>
              <w:divBdr>
                <w:top w:val="none" w:sz="0" w:space="0" w:color="auto"/>
                <w:left w:val="none" w:sz="0" w:space="0" w:color="auto"/>
                <w:bottom w:val="none" w:sz="0" w:space="0" w:color="auto"/>
                <w:right w:val="none" w:sz="0" w:space="0" w:color="auto"/>
              </w:divBdr>
            </w:div>
            <w:div w:id="982734936">
              <w:marLeft w:val="0"/>
              <w:marRight w:val="0"/>
              <w:marTop w:val="240"/>
              <w:marBottom w:val="0"/>
              <w:divBdr>
                <w:top w:val="none" w:sz="0" w:space="0" w:color="auto"/>
                <w:left w:val="none" w:sz="0" w:space="0" w:color="auto"/>
                <w:bottom w:val="none" w:sz="0" w:space="0" w:color="auto"/>
                <w:right w:val="none" w:sz="0" w:space="0" w:color="auto"/>
              </w:divBdr>
            </w:div>
            <w:div w:id="987398108">
              <w:marLeft w:val="0"/>
              <w:marRight w:val="0"/>
              <w:marTop w:val="240"/>
              <w:marBottom w:val="0"/>
              <w:divBdr>
                <w:top w:val="none" w:sz="0" w:space="0" w:color="auto"/>
                <w:left w:val="none" w:sz="0" w:space="0" w:color="auto"/>
                <w:bottom w:val="none" w:sz="0" w:space="0" w:color="auto"/>
                <w:right w:val="none" w:sz="0" w:space="0" w:color="auto"/>
              </w:divBdr>
            </w:div>
            <w:div w:id="996231325">
              <w:marLeft w:val="0"/>
              <w:marRight w:val="0"/>
              <w:marTop w:val="240"/>
              <w:marBottom w:val="0"/>
              <w:divBdr>
                <w:top w:val="none" w:sz="0" w:space="0" w:color="auto"/>
                <w:left w:val="none" w:sz="0" w:space="0" w:color="auto"/>
                <w:bottom w:val="none" w:sz="0" w:space="0" w:color="auto"/>
                <w:right w:val="none" w:sz="0" w:space="0" w:color="auto"/>
              </w:divBdr>
            </w:div>
            <w:div w:id="1002053032">
              <w:marLeft w:val="0"/>
              <w:marRight w:val="0"/>
              <w:marTop w:val="240"/>
              <w:marBottom w:val="0"/>
              <w:divBdr>
                <w:top w:val="none" w:sz="0" w:space="0" w:color="auto"/>
                <w:left w:val="none" w:sz="0" w:space="0" w:color="auto"/>
                <w:bottom w:val="none" w:sz="0" w:space="0" w:color="auto"/>
                <w:right w:val="none" w:sz="0" w:space="0" w:color="auto"/>
              </w:divBdr>
            </w:div>
            <w:div w:id="1018584263">
              <w:marLeft w:val="0"/>
              <w:marRight w:val="0"/>
              <w:marTop w:val="240"/>
              <w:marBottom w:val="0"/>
              <w:divBdr>
                <w:top w:val="none" w:sz="0" w:space="0" w:color="auto"/>
                <w:left w:val="none" w:sz="0" w:space="0" w:color="auto"/>
                <w:bottom w:val="none" w:sz="0" w:space="0" w:color="auto"/>
                <w:right w:val="none" w:sz="0" w:space="0" w:color="auto"/>
              </w:divBdr>
            </w:div>
            <w:div w:id="1036388491">
              <w:marLeft w:val="0"/>
              <w:marRight w:val="0"/>
              <w:marTop w:val="240"/>
              <w:marBottom w:val="0"/>
              <w:divBdr>
                <w:top w:val="none" w:sz="0" w:space="0" w:color="auto"/>
                <w:left w:val="none" w:sz="0" w:space="0" w:color="auto"/>
                <w:bottom w:val="none" w:sz="0" w:space="0" w:color="auto"/>
                <w:right w:val="none" w:sz="0" w:space="0" w:color="auto"/>
              </w:divBdr>
            </w:div>
            <w:div w:id="1044871587">
              <w:marLeft w:val="0"/>
              <w:marRight w:val="0"/>
              <w:marTop w:val="240"/>
              <w:marBottom w:val="0"/>
              <w:divBdr>
                <w:top w:val="none" w:sz="0" w:space="0" w:color="auto"/>
                <w:left w:val="none" w:sz="0" w:space="0" w:color="auto"/>
                <w:bottom w:val="none" w:sz="0" w:space="0" w:color="auto"/>
                <w:right w:val="none" w:sz="0" w:space="0" w:color="auto"/>
              </w:divBdr>
            </w:div>
            <w:div w:id="1060592934">
              <w:marLeft w:val="0"/>
              <w:marRight w:val="0"/>
              <w:marTop w:val="240"/>
              <w:marBottom w:val="0"/>
              <w:divBdr>
                <w:top w:val="none" w:sz="0" w:space="0" w:color="auto"/>
                <w:left w:val="none" w:sz="0" w:space="0" w:color="auto"/>
                <w:bottom w:val="none" w:sz="0" w:space="0" w:color="auto"/>
                <w:right w:val="none" w:sz="0" w:space="0" w:color="auto"/>
              </w:divBdr>
            </w:div>
            <w:div w:id="1061102032">
              <w:marLeft w:val="0"/>
              <w:marRight w:val="0"/>
              <w:marTop w:val="240"/>
              <w:marBottom w:val="0"/>
              <w:divBdr>
                <w:top w:val="none" w:sz="0" w:space="0" w:color="auto"/>
                <w:left w:val="none" w:sz="0" w:space="0" w:color="auto"/>
                <w:bottom w:val="none" w:sz="0" w:space="0" w:color="auto"/>
                <w:right w:val="none" w:sz="0" w:space="0" w:color="auto"/>
              </w:divBdr>
            </w:div>
            <w:div w:id="1070810657">
              <w:marLeft w:val="0"/>
              <w:marRight w:val="0"/>
              <w:marTop w:val="240"/>
              <w:marBottom w:val="0"/>
              <w:divBdr>
                <w:top w:val="none" w:sz="0" w:space="0" w:color="auto"/>
                <w:left w:val="none" w:sz="0" w:space="0" w:color="auto"/>
                <w:bottom w:val="none" w:sz="0" w:space="0" w:color="auto"/>
                <w:right w:val="none" w:sz="0" w:space="0" w:color="auto"/>
              </w:divBdr>
            </w:div>
            <w:div w:id="1075080690">
              <w:marLeft w:val="0"/>
              <w:marRight w:val="0"/>
              <w:marTop w:val="240"/>
              <w:marBottom w:val="0"/>
              <w:divBdr>
                <w:top w:val="none" w:sz="0" w:space="0" w:color="auto"/>
                <w:left w:val="none" w:sz="0" w:space="0" w:color="auto"/>
                <w:bottom w:val="none" w:sz="0" w:space="0" w:color="auto"/>
                <w:right w:val="none" w:sz="0" w:space="0" w:color="auto"/>
              </w:divBdr>
            </w:div>
            <w:div w:id="1085107846">
              <w:marLeft w:val="0"/>
              <w:marRight w:val="0"/>
              <w:marTop w:val="240"/>
              <w:marBottom w:val="0"/>
              <w:divBdr>
                <w:top w:val="none" w:sz="0" w:space="0" w:color="auto"/>
                <w:left w:val="none" w:sz="0" w:space="0" w:color="auto"/>
                <w:bottom w:val="none" w:sz="0" w:space="0" w:color="auto"/>
                <w:right w:val="none" w:sz="0" w:space="0" w:color="auto"/>
              </w:divBdr>
            </w:div>
            <w:div w:id="1103653000">
              <w:marLeft w:val="0"/>
              <w:marRight w:val="0"/>
              <w:marTop w:val="240"/>
              <w:marBottom w:val="0"/>
              <w:divBdr>
                <w:top w:val="none" w:sz="0" w:space="0" w:color="auto"/>
                <w:left w:val="none" w:sz="0" w:space="0" w:color="auto"/>
                <w:bottom w:val="none" w:sz="0" w:space="0" w:color="auto"/>
                <w:right w:val="none" w:sz="0" w:space="0" w:color="auto"/>
              </w:divBdr>
            </w:div>
            <w:div w:id="1118792988">
              <w:marLeft w:val="0"/>
              <w:marRight w:val="0"/>
              <w:marTop w:val="240"/>
              <w:marBottom w:val="0"/>
              <w:divBdr>
                <w:top w:val="none" w:sz="0" w:space="0" w:color="auto"/>
                <w:left w:val="none" w:sz="0" w:space="0" w:color="auto"/>
                <w:bottom w:val="none" w:sz="0" w:space="0" w:color="auto"/>
                <w:right w:val="none" w:sz="0" w:space="0" w:color="auto"/>
              </w:divBdr>
            </w:div>
            <w:div w:id="1138953190">
              <w:marLeft w:val="0"/>
              <w:marRight w:val="0"/>
              <w:marTop w:val="240"/>
              <w:marBottom w:val="0"/>
              <w:divBdr>
                <w:top w:val="none" w:sz="0" w:space="0" w:color="auto"/>
                <w:left w:val="none" w:sz="0" w:space="0" w:color="auto"/>
                <w:bottom w:val="none" w:sz="0" w:space="0" w:color="auto"/>
                <w:right w:val="none" w:sz="0" w:space="0" w:color="auto"/>
              </w:divBdr>
            </w:div>
            <w:div w:id="1140919984">
              <w:marLeft w:val="0"/>
              <w:marRight w:val="0"/>
              <w:marTop w:val="240"/>
              <w:marBottom w:val="0"/>
              <w:divBdr>
                <w:top w:val="none" w:sz="0" w:space="0" w:color="auto"/>
                <w:left w:val="none" w:sz="0" w:space="0" w:color="auto"/>
                <w:bottom w:val="none" w:sz="0" w:space="0" w:color="auto"/>
                <w:right w:val="none" w:sz="0" w:space="0" w:color="auto"/>
              </w:divBdr>
            </w:div>
            <w:div w:id="1162355382">
              <w:marLeft w:val="0"/>
              <w:marRight w:val="0"/>
              <w:marTop w:val="240"/>
              <w:marBottom w:val="0"/>
              <w:divBdr>
                <w:top w:val="none" w:sz="0" w:space="0" w:color="auto"/>
                <w:left w:val="none" w:sz="0" w:space="0" w:color="auto"/>
                <w:bottom w:val="none" w:sz="0" w:space="0" w:color="auto"/>
                <w:right w:val="none" w:sz="0" w:space="0" w:color="auto"/>
              </w:divBdr>
            </w:div>
            <w:div w:id="1167212353">
              <w:marLeft w:val="0"/>
              <w:marRight w:val="0"/>
              <w:marTop w:val="240"/>
              <w:marBottom w:val="0"/>
              <w:divBdr>
                <w:top w:val="none" w:sz="0" w:space="0" w:color="auto"/>
                <w:left w:val="none" w:sz="0" w:space="0" w:color="auto"/>
                <w:bottom w:val="none" w:sz="0" w:space="0" w:color="auto"/>
                <w:right w:val="none" w:sz="0" w:space="0" w:color="auto"/>
              </w:divBdr>
            </w:div>
            <w:div w:id="1170145641">
              <w:marLeft w:val="0"/>
              <w:marRight w:val="0"/>
              <w:marTop w:val="240"/>
              <w:marBottom w:val="0"/>
              <w:divBdr>
                <w:top w:val="none" w:sz="0" w:space="0" w:color="auto"/>
                <w:left w:val="none" w:sz="0" w:space="0" w:color="auto"/>
                <w:bottom w:val="none" w:sz="0" w:space="0" w:color="auto"/>
                <w:right w:val="none" w:sz="0" w:space="0" w:color="auto"/>
              </w:divBdr>
            </w:div>
            <w:div w:id="1194002485">
              <w:marLeft w:val="0"/>
              <w:marRight w:val="0"/>
              <w:marTop w:val="240"/>
              <w:marBottom w:val="0"/>
              <w:divBdr>
                <w:top w:val="none" w:sz="0" w:space="0" w:color="auto"/>
                <w:left w:val="none" w:sz="0" w:space="0" w:color="auto"/>
                <w:bottom w:val="none" w:sz="0" w:space="0" w:color="auto"/>
                <w:right w:val="none" w:sz="0" w:space="0" w:color="auto"/>
              </w:divBdr>
            </w:div>
            <w:div w:id="1200358318">
              <w:marLeft w:val="0"/>
              <w:marRight w:val="0"/>
              <w:marTop w:val="240"/>
              <w:marBottom w:val="0"/>
              <w:divBdr>
                <w:top w:val="none" w:sz="0" w:space="0" w:color="auto"/>
                <w:left w:val="none" w:sz="0" w:space="0" w:color="auto"/>
                <w:bottom w:val="none" w:sz="0" w:space="0" w:color="auto"/>
                <w:right w:val="none" w:sz="0" w:space="0" w:color="auto"/>
              </w:divBdr>
            </w:div>
            <w:div w:id="1208102465">
              <w:marLeft w:val="0"/>
              <w:marRight w:val="0"/>
              <w:marTop w:val="240"/>
              <w:marBottom w:val="0"/>
              <w:divBdr>
                <w:top w:val="none" w:sz="0" w:space="0" w:color="auto"/>
                <w:left w:val="none" w:sz="0" w:space="0" w:color="auto"/>
                <w:bottom w:val="none" w:sz="0" w:space="0" w:color="auto"/>
                <w:right w:val="none" w:sz="0" w:space="0" w:color="auto"/>
              </w:divBdr>
            </w:div>
            <w:div w:id="1208832055">
              <w:marLeft w:val="0"/>
              <w:marRight w:val="0"/>
              <w:marTop w:val="240"/>
              <w:marBottom w:val="0"/>
              <w:divBdr>
                <w:top w:val="none" w:sz="0" w:space="0" w:color="auto"/>
                <w:left w:val="none" w:sz="0" w:space="0" w:color="auto"/>
                <w:bottom w:val="none" w:sz="0" w:space="0" w:color="auto"/>
                <w:right w:val="none" w:sz="0" w:space="0" w:color="auto"/>
              </w:divBdr>
            </w:div>
            <w:div w:id="1216358030">
              <w:marLeft w:val="0"/>
              <w:marRight w:val="0"/>
              <w:marTop w:val="240"/>
              <w:marBottom w:val="0"/>
              <w:divBdr>
                <w:top w:val="none" w:sz="0" w:space="0" w:color="auto"/>
                <w:left w:val="none" w:sz="0" w:space="0" w:color="auto"/>
                <w:bottom w:val="none" w:sz="0" w:space="0" w:color="auto"/>
                <w:right w:val="none" w:sz="0" w:space="0" w:color="auto"/>
              </w:divBdr>
            </w:div>
            <w:div w:id="1270091365">
              <w:marLeft w:val="0"/>
              <w:marRight w:val="0"/>
              <w:marTop w:val="240"/>
              <w:marBottom w:val="0"/>
              <w:divBdr>
                <w:top w:val="none" w:sz="0" w:space="0" w:color="auto"/>
                <w:left w:val="none" w:sz="0" w:space="0" w:color="auto"/>
                <w:bottom w:val="none" w:sz="0" w:space="0" w:color="auto"/>
                <w:right w:val="none" w:sz="0" w:space="0" w:color="auto"/>
              </w:divBdr>
            </w:div>
            <w:div w:id="1285423948">
              <w:marLeft w:val="0"/>
              <w:marRight w:val="0"/>
              <w:marTop w:val="240"/>
              <w:marBottom w:val="0"/>
              <w:divBdr>
                <w:top w:val="none" w:sz="0" w:space="0" w:color="auto"/>
                <w:left w:val="none" w:sz="0" w:space="0" w:color="auto"/>
                <w:bottom w:val="none" w:sz="0" w:space="0" w:color="auto"/>
                <w:right w:val="none" w:sz="0" w:space="0" w:color="auto"/>
              </w:divBdr>
            </w:div>
            <w:div w:id="1291395631">
              <w:marLeft w:val="0"/>
              <w:marRight w:val="0"/>
              <w:marTop w:val="240"/>
              <w:marBottom w:val="0"/>
              <w:divBdr>
                <w:top w:val="none" w:sz="0" w:space="0" w:color="auto"/>
                <w:left w:val="none" w:sz="0" w:space="0" w:color="auto"/>
                <w:bottom w:val="none" w:sz="0" w:space="0" w:color="auto"/>
                <w:right w:val="none" w:sz="0" w:space="0" w:color="auto"/>
              </w:divBdr>
            </w:div>
            <w:div w:id="1291474278">
              <w:marLeft w:val="0"/>
              <w:marRight w:val="0"/>
              <w:marTop w:val="240"/>
              <w:marBottom w:val="0"/>
              <w:divBdr>
                <w:top w:val="none" w:sz="0" w:space="0" w:color="auto"/>
                <w:left w:val="none" w:sz="0" w:space="0" w:color="auto"/>
                <w:bottom w:val="none" w:sz="0" w:space="0" w:color="auto"/>
                <w:right w:val="none" w:sz="0" w:space="0" w:color="auto"/>
              </w:divBdr>
            </w:div>
            <w:div w:id="1303777126">
              <w:marLeft w:val="0"/>
              <w:marRight w:val="0"/>
              <w:marTop w:val="240"/>
              <w:marBottom w:val="0"/>
              <w:divBdr>
                <w:top w:val="none" w:sz="0" w:space="0" w:color="auto"/>
                <w:left w:val="none" w:sz="0" w:space="0" w:color="auto"/>
                <w:bottom w:val="none" w:sz="0" w:space="0" w:color="auto"/>
                <w:right w:val="none" w:sz="0" w:space="0" w:color="auto"/>
              </w:divBdr>
            </w:div>
            <w:div w:id="1315258562">
              <w:marLeft w:val="0"/>
              <w:marRight w:val="0"/>
              <w:marTop w:val="240"/>
              <w:marBottom w:val="0"/>
              <w:divBdr>
                <w:top w:val="none" w:sz="0" w:space="0" w:color="auto"/>
                <w:left w:val="none" w:sz="0" w:space="0" w:color="auto"/>
                <w:bottom w:val="none" w:sz="0" w:space="0" w:color="auto"/>
                <w:right w:val="none" w:sz="0" w:space="0" w:color="auto"/>
              </w:divBdr>
            </w:div>
            <w:div w:id="1332681346">
              <w:marLeft w:val="0"/>
              <w:marRight w:val="0"/>
              <w:marTop w:val="240"/>
              <w:marBottom w:val="0"/>
              <w:divBdr>
                <w:top w:val="none" w:sz="0" w:space="0" w:color="auto"/>
                <w:left w:val="none" w:sz="0" w:space="0" w:color="auto"/>
                <w:bottom w:val="none" w:sz="0" w:space="0" w:color="auto"/>
                <w:right w:val="none" w:sz="0" w:space="0" w:color="auto"/>
              </w:divBdr>
            </w:div>
            <w:div w:id="1343319170">
              <w:marLeft w:val="0"/>
              <w:marRight w:val="0"/>
              <w:marTop w:val="240"/>
              <w:marBottom w:val="0"/>
              <w:divBdr>
                <w:top w:val="none" w:sz="0" w:space="0" w:color="auto"/>
                <w:left w:val="none" w:sz="0" w:space="0" w:color="auto"/>
                <w:bottom w:val="none" w:sz="0" w:space="0" w:color="auto"/>
                <w:right w:val="none" w:sz="0" w:space="0" w:color="auto"/>
              </w:divBdr>
            </w:div>
            <w:div w:id="1355034683">
              <w:marLeft w:val="0"/>
              <w:marRight w:val="0"/>
              <w:marTop w:val="240"/>
              <w:marBottom w:val="0"/>
              <w:divBdr>
                <w:top w:val="none" w:sz="0" w:space="0" w:color="auto"/>
                <w:left w:val="none" w:sz="0" w:space="0" w:color="auto"/>
                <w:bottom w:val="none" w:sz="0" w:space="0" w:color="auto"/>
                <w:right w:val="none" w:sz="0" w:space="0" w:color="auto"/>
              </w:divBdr>
            </w:div>
            <w:div w:id="1374772026">
              <w:marLeft w:val="0"/>
              <w:marRight w:val="0"/>
              <w:marTop w:val="240"/>
              <w:marBottom w:val="0"/>
              <w:divBdr>
                <w:top w:val="none" w:sz="0" w:space="0" w:color="auto"/>
                <w:left w:val="none" w:sz="0" w:space="0" w:color="auto"/>
                <w:bottom w:val="none" w:sz="0" w:space="0" w:color="auto"/>
                <w:right w:val="none" w:sz="0" w:space="0" w:color="auto"/>
              </w:divBdr>
            </w:div>
            <w:div w:id="1376008849">
              <w:marLeft w:val="0"/>
              <w:marRight w:val="0"/>
              <w:marTop w:val="240"/>
              <w:marBottom w:val="0"/>
              <w:divBdr>
                <w:top w:val="none" w:sz="0" w:space="0" w:color="auto"/>
                <w:left w:val="none" w:sz="0" w:space="0" w:color="auto"/>
                <w:bottom w:val="none" w:sz="0" w:space="0" w:color="auto"/>
                <w:right w:val="none" w:sz="0" w:space="0" w:color="auto"/>
              </w:divBdr>
            </w:div>
            <w:div w:id="1390150678">
              <w:marLeft w:val="0"/>
              <w:marRight w:val="0"/>
              <w:marTop w:val="240"/>
              <w:marBottom w:val="0"/>
              <w:divBdr>
                <w:top w:val="none" w:sz="0" w:space="0" w:color="auto"/>
                <w:left w:val="none" w:sz="0" w:space="0" w:color="auto"/>
                <w:bottom w:val="none" w:sz="0" w:space="0" w:color="auto"/>
                <w:right w:val="none" w:sz="0" w:space="0" w:color="auto"/>
              </w:divBdr>
            </w:div>
            <w:div w:id="1407217417">
              <w:marLeft w:val="0"/>
              <w:marRight w:val="0"/>
              <w:marTop w:val="240"/>
              <w:marBottom w:val="0"/>
              <w:divBdr>
                <w:top w:val="none" w:sz="0" w:space="0" w:color="auto"/>
                <w:left w:val="none" w:sz="0" w:space="0" w:color="auto"/>
                <w:bottom w:val="none" w:sz="0" w:space="0" w:color="auto"/>
                <w:right w:val="none" w:sz="0" w:space="0" w:color="auto"/>
              </w:divBdr>
            </w:div>
            <w:div w:id="1417631857">
              <w:marLeft w:val="0"/>
              <w:marRight w:val="0"/>
              <w:marTop w:val="240"/>
              <w:marBottom w:val="0"/>
              <w:divBdr>
                <w:top w:val="none" w:sz="0" w:space="0" w:color="auto"/>
                <w:left w:val="none" w:sz="0" w:space="0" w:color="auto"/>
                <w:bottom w:val="none" w:sz="0" w:space="0" w:color="auto"/>
                <w:right w:val="none" w:sz="0" w:space="0" w:color="auto"/>
              </w:divBdr>
            </w:div>
            <w:div w:id="1430616164">
              <w:marLeft w:val="0"/>
              <w:marRight w:val="0"/>
              <w:marTop w:val="240"/>
              <w:marBottom w:val="0"/>
              <w:divBdr>
                <w:top w:val="none" w:sz="0" w:space="0" w:color="auto"/>
                <w:left w:val="none" w:sz="0" w:space="0" w:color="auto"/>
                <w:bottom w:val="none" w:sz="0" w:space="0" w:color="auto"/>
                <w:right w:val="none" w:sz="0" w:space="0" w:color="auto"/>
              </w:divBdr>
            </w:div>
            <w:div w:id="1433083977">
              <w:marLeft w:val="0"/>
              <w:marRight w:val="0"/>
              <w:marTop w:val="240"/>
              <w:marBottom w:val="0"/>
              <w:divBdr>
                <w:top w:val="none" w:sz="0" w:space="0" w:color="auto"/>
                <w:left w:val="none" w:sz="0" w:space="0" w:color="auto"/>
                <w:bottom w:val="none" w:sz="0" w:space="0" w:color="auto"/>
                <w:right w:val="none" w:sz="0" w:space="0" w:color="auto"/>
              </w:divBdr>
            </w:div>
            <w:div w:id="1437628191">
              <w:marLeft w:val="0"/>
              <w:marRight w:val="0"/>
              <w:marTop w:val="240"/>
              <w:marBottom w:val="0"/>
              <w:divBdr>
                <w:top w:val="none" w:sz="0" w:space="0" w:color="auto"/>
                <w:left w:val="none" w:sz="0" w:space="0" w:color="auto"/>
                <w:bottom w:val="none" w:sz="0" w:space="0" w:color="auto"/>
                <w:right w:val="none" w:sz="0" w:space="0" w:color="auto"/>
              </w:divBdr>
            </w:div>
            <w:div w:id="1469784650">
              <w:marLeft w:val="0"/>
              <w:marRight w:val="0"/>
              <w:marTop w:val="240"/>
              <w:marBottom w:val="0"/>
              <w:divBdr>
                <w:top w:val="none" w:sz="0" w:space="0" w:color="auto"/>
                <w:left w:val="none" w:sz="0" w:space="0" w:color="auto"/>
                <w:bottom w:val="none" w:sz="0" w:space="0" w:color="auto"/>
                <w:right w:val="none" w:sz="0" w:space="0" w:color="auto"/>
              </w:divBdr>
            </w:div>
            <w:div w:id="1490252049">
              <w:marLeft w:val="0"/>
              <w:marRight w:val="0"/>
              <w:marTop w:val="240"/>
              <w:marBottom w:val="0"/>
              <w:divBdr>
                <w:top w:val="none" w:sz="0" w:space="0" w:color="auto"/>
                <w:left w:val="none" w:sz="0" w:space="0" w:color="auto"/>
                <w:bottom w:val="none" w:sz="0" w:space="0" w:color="auto"/>
                <w:right w:val="none" w:sz="0" w:space="0" w:color="auto"/>
              </w:divBdr>
            </w:div>
            <w:div w:id="1501462247">
              <w:marLeft w:val="0"/>
              <w:marRight w:val="0"/>
              <w:marTop w:val="240"/>
              <w:marBottom w:val="0"/>
              <w:divBdr>
                <w:top w:val="none" w:sz="0" w:space="0" w:color="auto"/>
                <w:left w:val="none" w:sz="0" w:space="0" w:color="auto"/>
                <w:bottom w:val="none" w:sz="0" w:space="0" w:color="auto"/>
                <w:right w:val="none" w:sz="0" w:space="0" w:color="auto"/>
              </w:divBdr>
            </w:div>
            <w:div w:id="1516772512">
              <w:marLeft w:val="0"/>
              <w:marRight w:val="0"/>
              <w:marTop w:val="240"/>
              <w:marBottom w:val="0"/>
              <w:divBdr>
                <w:top w:val="none" w:sz="0" w:space="0" w:color="auto"/>
                <w:left w:val="none" w:sz="0" w:space="0" w:color="auto"/>
                <w:bottom w:val="none" w:sz="0" w:space="0" w:color="auto"/>
                <w:right w:val="none" w:sz="0" w:space="0" w:color="auto"/>
              </w:divBdr>
            </w:div>
            <w:div w:id="1554349362">
              <w:marLeft w:val="0"/>
              <w:marRight w:val="0"/>
              <w:marTop w:val="240"/>
              <w:marBottom w:val="0"/>
              <w:divBdr>
                <w:top w:val="none" w:sz="0" w:space="0" w:color="auto"/>
                <w:left w:val="none" w:sz="0" w:space="0" w:color="auto"/>
                <w:bottom w:val="none" w:sz="0" w:space="0" w:color="auto"/>
                <w:right w:val="none" w:sz="0" w:space="0" w:color="auto"/>
              </w:divBdr>
            </w:div>
            <w:div w:id="1576554589">
              <w:marLeft w:val="0"/>
              <w:marRight w:val="0"/>
              <w:marTop w:val="240"/>
              <w:marBottom w:val="0"/>
              <w:divBdr>
                <w:top w:val="none" w:sz="0" w:space="0" w:color="auto"/>
                <w:left w:val="none" w:sz="0" w:space="0" w:color="auto"/>
                <w:bottom w:val="none" w:sz="0" w:space="0" w:color="auto"/>
                <w:right w:val="none" w:sz="0" w:space="0" w:color="auto"/>
              </w:divBdr>
            </w:div>
            <w:div w:id="1604914753">
              <w:marLeft w:val="0"/>
              <w:marRight w:val="0"/>
              <w:marTop w:val="240"/>
              <w:marBottom w:val="0"/>
              <w:divBdr>
                <w:top w:val="none" w:sz="0" w:space="0" w:color="auto"/>
                <w:left w:val="none" w:sz="0" w:space="0" w:color="auto"/>
                <w:bottom w:val="none" w:sz="0" w:space="0" w:color="auto"/>
                <w:right w:val="none" w:sz="0" w:space="0" w:color="auto"/>
              </w:divBdr>
            </w:div>
            <w:div w:id="1615012671">
              <w:marLeft w:val="0"/>
              <w:marRight w:val="0"/>
              <w:marTop w:val="240"/>
              <w:marBottom w:val="0"/>
              <w:divBdr>
                <w:top w:val="none" w:sz="0" w:space="0" w:color="auto"/>
                <w:left w:val="none" w:sz="0" w:space="0" w:color="auto"/>
                <w:bottom w:val="none" w:sz="0" w:space="0" w:color="auto"/>
                <w:right w:val="none" w:sz="0" w:space="0" w:color="auto"/>
              </w:divBdr>
            </w:div>
            <w:div w:id="1622224692">
              <w:marLeft w:val="0"/>
              <w:marRight w:val="0"/>
              <w:marTop w:val="240"/>
              <w:marBottom w:val="0"/>
              <w:divBdr>
                <w:top w:val="none" w:sz="0" w:space="0" w:color="auto"/>
                <w:left w:val="none" w:sz="0" w:space="0" w:color="auto"/>
                <w:bottom w:val="none" w:sz="0" w:space="0" w:color="auto"/>
                <w:right w:val="none" w:sz="0" w:space="0" w:color="auto"/>
              </w:divBdr>
            </w:div>
            <w:div w:id="1641425042">
              <w:marLeft w:val="0"/>
              <w:marRight w:val="0"/>
              <w:marTop w:val="240"/>
              <w:marBottom w:val="0"/>
              <w:divBdr>
                <w:top w:val="none" w:sz="0" w:space="0" w:color="auto"/>
                <w:left w:val="none" w:sz="0" w:space="0" w:color="auto"/>
                <w:bottom w:val="none" w:sz="0" w:space="0" w:color="auto"/>
                <w:right w:val="none" w:sz="0" w:space="0" w:color="auto"/>
              </w:divBdr>
            </w:div>
            <w:div w:id="1663703538">
              <w:marLeft w:val="0"/>
              <w:marRight w:val="0"/>
              <w:marTop w:val="240"/>
              <w:marBottom w:val="0"/>
              <w:divBdr>
                <w:top w:val="none" w:sz="0" w:space="0" w:color="auto"/>
                <w:left w:val="none" w:sz="0" w:space="0" w:color="auto"/>
                <w:bottom w:val="none" w:sz="0" w:space="0" w:color="auto"/>
                <w:right w:val="none" w:sz="0" w:space="0" w:color="auto"/>
              </w:divBdr>
            </w:div>
            <w:div w:id="1694190518">
              <w:marLeft w:val="0"/>
              <w:marRight w:val="0"/>
              <w:marTop w:val="240"/>
              <w:marBottom w:val="0"/>
              <w:divBdr>
                <w:top w:val="none" w:sz="0" w:space="0" w:color="auto"/>
                <w:left w:val="none" w:sz="0" w:space="0" w:color="auto"/>
                <w:bottom w:val="none" w:sz="0" w:space="0" w:color="auto"/>
                <w:right w:val="none" w:sz="0" w:space="0" w:color="auto"/>
              </w:divBdr>
            </w:div>
            <w:div w:id="1715930040">
              <w:marLeft w:val="0"/>
              <w:marRight w:val="0"/>
              <w:marTop w:val="240"/>
              <w:marBottom w:val="0"/>
              <w:divBdr>
                <w:top w:val="none" w:sz="0" w:space="0" w:color="auto"/>
                <w:left w:val="none" w:sz="0" w:space="0" w:color="auto"/>
                <w:bottom w:val="none" w:sz="0" w:space="0" w:color="auto"/>
                <w:right w:val="none" w:sz="0" w:space="0" w:color="auto"/>
              </w:divBdr>
            </w:div>
            <w:div w:id="1735932937">
              <w:marLeft w:val="0"/>
              <w:marRight w:val="0"/>
              <w:marTop w:val="240"/>
              <w:marBottom w:val="0"/>
              <w:divBdr>
                <w:top w:val="none" w:sz="0" w:space="0" w:color="auto"/>
                <w:left w:val="none" w:sz="0" w:space="0" w:color="auto"/>
                <w:bottom w:val="none" w:sz="0" w:space="0" w:color="auto"/>
                <w:right w:val="none" w:sz="0" w:space="0" w:color="auto"/>
              </w:divBdr>
            </w:div>
            <w:div w:id="1753964949">
              <w:marLeft w:val="0"/>
              <w:marRight w:val="0"/>
              <w:marTop w:val="240"/>
              <w:marBottom w:val="0"/>
              <w:divBdr>
                <w:top w:val="none" w:sz="0" w:space="0" w:color="auto"/>
                <w:left w:val="none" w:sz="0" w:space="0" w:color="auto"/>
                <w:bottom w:val="none" w:sz="0" w:space="0" w:color="auto"/>
                <w:right w:val="none" w:sz="0" w:space="0" w:color="auto"/>
              </w:divBdr>
            </w:div>
            <w:div w:id="1757088777">
              <w:marLeft w:val="0"/>
              <w:marRight w:val="0"/>
              <w:marTop w:val="240"/>
              <w:marBottom w:val="0"/>
              <w:divBdr>
                <w:top w:val="none" w:sz="0" w:space="0" w:color="auto"/>
                <w:left w:val="none" w:sz="0" w:space="0" w:color="auto"/>
                <w:bottom w:val="none" w:sz="0" w:space="0" w:color="auto"/>
                <w:right w:val="none" w:sz="0" w:space="0" w:color="auto"/>
              </w:divBdr>
            </w:div>
            <w:div w:id="1801068672">
              <w:marLeft w:val="0"/>
              <w:marRight w:val="0"/>
              <w:marTop w:val="240"/>
              <w:marBottom w:val="0"/>
              <w:divBdr>
                <w:top w:val="none" w:sz="0" w:space="0" w:color="auto"/>
                <w:left w:val="none" w:sz="0" w:space="0" w:color="auto"/>
                <w:bottom w:val="none" w:sz="0" w:space="0" w:color="auto"/>
                <w:right w:val="none" w:sz="0" w:space="0" w:color="auto"/>
              </w:divBdr>
            </w:div>
            <w:div w:id="1805007006">
              <w:marLeft w:val="0"/>
              <w:marRight w:val="0"/>
              <w:marTop w:val="240"/>
              <w:marBottom w:val="0"/>
              <w:divBdr>
                <w:top w:val="none" w:sz="0" w:space="0" w:color="auto"/>
                <w:left w:val="none" w:sz="0" w:space="0" w:color="auto"/>
                <w:bottom w:val="none" w:sz="0" w:space="0" w:color="auto"/>
                <w:right w:val="none" w:sz="0" w:space="0" w:color="auto"/>
              </w:divBdr>
            </w:div>
            <w:div w:id="1816993122">
              <w:marLeft w:val="0"/>
              <w:marRight w:val="0"/>
              <w:marTop w:val="240"/>
              <w:marBottom w:val="0"/>
              <w:divBdr>
                <w:top w:val="none" w:sz="0" w:space="0" w:color="auto"/>
                <w:left w:val="none" w:sz="0" w:space="0" w:color="auto"/>
                <w:bottom w:val="none" w:sz="0" w:space="0" w:color="auto"/>
                <w:right w:val="none" w:sz="0" w:space="0" w:color="auto"/>
              </w:divBdr>
            </w:div>
            <w:div w:id="1824272617">
              <w:marLeft w:val="0"/>
              <w:marRight w:val="0"/>
              <w:marTop w:val="240"/>
              <w:marBottom w:val="0"/>
              <w:divBdr>
                <w:top w:val="none" w:sz="0" w:space="0" w:color="auto"/>
                <w:left w:val="none" w:sz="0" w:space="0" w:color="auto"/>
                <w:bottom w:val="none" w:sz="0" w:space="0" w:color="auto"/>
                <w:right w:val="none" w:sz="0" w:space="0" w:color="auto"/>
              </w:divBdr>
            </w:div>
            <w:div w:id="1831288613">
              <w:marLeft w:val="0"/>
              <w:marRight w:val="0"/>
              <w:marTop w:val="240"/>
              <w:marBottom w:val="0"/>
              <w:divBdr>
                <w:top w:val="none" w:sz="0" w:space="0" w:color="auto"/>
                <w:left w:val="none" w:sz="0" w:space="0" w:color="auto"/>
                <w:bottom w:val="none" w:sz="0" w:space="0" w:color="auto"/>
                <w:right w:val="none" w:sz="0" w:space="0" w:color="auto"/>
              </w:divBdr>
            </w:div>
            <w:div w:id="1831407911">
              <w:marLeft w:val="0"/>
              <w:marRight w:val="0"/>
              <w:marTop w:val="240"/>
              <w:marBottom w:val="0"/>
              <w:divBdr>
                <w:top w:val="none" w:sz="0" w:space="0" w:color="auto"/>
                <w:left w:val="none" w:sz="0" w:space="0" w:color="auto"/>
                <w:bottom w:val="none" w:sz="0" w:space="0" w:color="auto"/>
                <w:right w:val="none" w:sz="0" w:space="0" w:color="auto"/>
              </w:divBdr>
            </w:div>
            <w:div w:id="1831825180">
              <w:marLeft w:val="0"/>
              <w:marRight w:val="0"/>
              <w:marTop w:val="240"/>
              <w:marBottom w:val="0"/>
              <w:divBdr>
                <w:top w:val="none" w:sz="0" w:space="0" w:color="auto"/>
                <w:left w:val="none" w:sz="0" w:space="0" w:color="auto"/>
                <w:bottom w:val="none" w:sz="0" w:space="0" w:color="auto"/>
                <w:right w:val="none" w:sz="0" w:space="0" w:color="auto"/>
              </w:divBdr>
            </w:div>
            <w:div w:id="1849056732">
              <w:marLeft w:val="0"/>
              <w:marRight w:val="0"/>
              <w:marTop w:val="240"/>
              <w:marBottom w:val="0"/>
              <w:divBdr>
                <w:top w:val="none" w:sz="0" w:space="0" w:color="auto"/>
                <w:left w:val="none" w:sz="0" w:space="0" w:color="auto"/>
                <w:bottom w:val="none" w:sz="0" w:space="0" w:color="auto"/>
                <w:right w:val="none" w:sz="0" w:space="0" w:color="auto"/>
              </w:divBdr>
            </w:div>
            <w:div w:id="1856266512">
              <w:marLeft w:val="0"/>
              <w:marRight w:val="0"/>
              <w:marTop w:val="240"/>
              <w:marBottom w:val="0"/>
              <w:divBdr>
                <w:top w:val="none" w:sz="0" w:space="0" w:color="auto"/>
                <w:left w:val="none" w:sz="0" w:space="0" w:color="auto"/>
                <w:bottom w:val="none" w:sz="0" w:space="0" w:color="auto"/>
                <w:right w:val="none" w:sz="0" w:space="0" w:color="auto"/>
              </w:divBdr>
            </w:div>
            <w:div w:id="1861044009">
              <w:marLeft w:val="0"/>
              <w:marRight w:val="0"/>
              <w:marTop w:val="240"/>
              <w:marBottom w:val="0"/>
              <w:divBdr>
                <w:top w:val="none" w:sz="0" w:space="0" w:color="auto"/>
                <w:left w:val="none" w:sz="0" w:space="0" w:color="auto"/>
                <w:bottom w:val="none" w:sz="0" w:space="0" w:color="auto"/>
                <w:right w:val="none" w:sz="0" w:space="0" w:color="auto"/>
              </w:divBdr>
            </w:div>
            <w:div w:id="1903757384">
              <w:marLeft w:val="0"/>
              <w:marRight w:val="0"/>
              <w:marTop w:val="240"/>
              <w:marBottom w:val="0"/>
              <w:divBdr>
                <w:top w:val="none" w:sz="0" w:space="0" w:color="auto"/>
                <w:left w:val="none" w:sz="0" w:space="0" w:color="auto"/>
                <w:bottom w:val="none" w:sz="0" w:space="0" w:color="auto"/>
                <w:right w:val="none" w:sz="0" w:space="0" w:color="auto"/>
              </w:divBdr>
            </w:div>
            <w:div w:id="1908758837">
              <w:marLeft w:val="0"/>
              <w:marRight w:val="0"/>
              <w:marTop w:val="240"/>
              <w:marBottom w:val="0"/>
              <w:divBdr>
                <w:top w:val="none" w:sz="0" w:space="0" w:color="auto"/>
                <w:left w:val="none" w:sz="0" w:space="0" w:color="auto"/>
                <w:bottom w:val="none" w:sz="0" w:space="0" w:color="auto"/>
                <w:right w:val="none" w:sz="0" w:space="0" w:color="auto"/>
              </w:divBdr>
            </w:div>
            <w:div w:id="1965768867">
              <w:marLeft w:val="0"/>
              <w:marRight w:val="0"/>
              <w:marTop w:val="240"/>
              <w:marBottom w:val="0"/>
              <w:divBdr>
                <w:top w:val="none" w:sz="0" w:space="0" w:color="auto"/>
                <w:left w:val="none" w:sz="0" w:space="0" w:color="auto"/>
                <w:bottom w:val="none" w:sz="0" w:space="0" w:color="auto"/>
                <w:right w:val="none" w:sz="0" w:space="0" w:color="auto"/>
              </w:divBdr>
            </w:div>
            <w:div w:id="1981953726">
              <w:marLeft w:val="0"/>
              <w:marRight w:val="0"/>
              <w:marTop w:val="240"/>
              <w:marBottom w:val="0"/>
              <w:divBdr>
                <w:top w:val="none" w:sz="0" w:space="0" w:color="auto"/>
                <w:left w:val="none" w:sz="0" w:space="0" w:color="auto"/>
                <w:bottom w:val="none" w:sz="0" w:space="0" w:color="auto"/>
                <w:right w:val="none" w:sz="0" w:space="0" w:color="auto"/>
              </w:divBdr>
            </w:div>
            <w:div w:id="2022127104">
              <w:marLeft w:val="0"/>
              <w:marRight w:val="0"/>
              <w:marTop w:val="240"/>
              <w:marBottom w:val="0"/>
              <w:divBdr>
                <w:top w:val="none" w:sz="0" w:space="0" w:color="auto"/>
                <w:left w:val="none" w:sz="0" w:space="0" w:color="auto"/>
                <w:bottom w:val="none" w:sz="0" w:space="0" w:color="auto"/>
                <w:right w:val="none" w:sz="0" w:space="0" w:color="auto"/>
              </w:divBdr>
            </w:div>
            <w:div w:id="2040274039">
              <w:marLeft w:val="0"/>
              <w:marRight w:val="0"/>
              <w:marTop w:val="240"/>
              <w:marBottom w:val="0"/>
              <w:divBdr>
                <w:top w:val="none" w:sz="0" w:space="0" w:color="auto"/>
                <w:left w:val="none" w:sz="0" w:space="0" w:color="auto"/>
                <w:bottom w:val="none" w:sz="0" w:space="0" w:color="auto"/>
                <w:right w:val="none" w:sz="0" w:space="0" w:color="auto"/>
              </w:divBdr>
            </w:div>
            <w:div w:id="2048946777">
              <w:marLeft w:val="0"/>
              <w:marRight w:val="0"/>
              <w:marTop w:val="240"/>
              <w:marBottom w:val="0"/>
              <w:divBdr>
                <w:top w:val="none" w:sz="0" w:space="0" w:color="auto"/>
                <w:left w:val="none" w:sz="0" w:space="0" w:color="auto"/>
                <w:bottom w:val="none" w:sz="0" w:space="0" w:color="auto"/>
                <w:right w:val="none" w:sz="0" w:space="0" w:color="auto"/>
              </w:divBdr>
            </w:div>
            <w:div w:id="2050446227">
              <w:marLeft w:val="0"/>
              <w:marRight w:val="0"/>
              <w:marTop w:val="240"/>
              <w:marBottom w:val="0"/>
              <w:divBdr>
                <w:top w:val="none" w:sz="0" w:space="0" w:color="auto"/>
                <w:left w:val="none" w:sz="0" w:space="0" w:color="auto"/>
                <w:bottom w:val="none" w:sz="0" w:space="0" w:color="auto"/>
                <w:right w:val="none" w:sz="0" w:space="0" w:color="auto"/>
              </w:divBdr>
            </w:div>
            <w:div w:id="2089158365">
              <w:marLeft w:val="0"/>
              <w:marRight w:val="0"/>
              <w:marTop w:val="240"/>
              <w:marBottom w:val="0"/>
              <w:divBdr>
                <w:top w:val="none" w:sz="0" w:space="0" w:color="auto"/>
                <w:left w:val="none" w:sz="0" w:space="0" w:color="auto"/>
                <w:bottom w:val="none" w:sz="0" w:space="0" w:color="auto"/>
                <w:right w:val="none" w:sz="0" w:space="0" w:color="auto"/>
              </w:divBdr>
            </w:div>
            <w:div w:id="2092238794">
              <w:marLeft w:val="0"/>
              <w:marRight w:val="0"/>
              <w:marTop w:val="240"/>
              <w:marBottom w:val="0"/>
              <w:divBdr>
                <w:top w:val="none" w:sz="0" w:space="0" w:color="auto"/>
                <w:left w:val="none" w:sz="0" w:space="0" w:color="auto"/>
                <w:bottom w:val="none" w:sz="0" w:space="0" w:color="auto"/>
                <w:right w:val="none" w:sz="0" w:space="0" w:color="auto"/>
              </w:divBdr>
            </w:div>
            <w:div w:id="2093236615">
              <w:marLeft w:val="0"/>
              <w:marRight w:val="0"/>
              <w:marTop w:val="240"/>
              <w:marBottom w:val="0"/>
              <w:divBdr>
                <w:top w:val="none" w:sz="0" w:space="0" w:color="auto"/>
                <w:left w:val="none" w:sz="0" w:space="0" w:color="auto"/>
                <w:bottom w:val="none" w:sz="0" w:space="0" w:color="auto"/>
                <w:right w:val="none" w:sz="0" w:space="0" w:color="auto"/>
              </w:divBdr>
            </w:div>
            <w:div w:id="2135318986">
              <w:marLeft w:val="0"/>
              <w:marRight w:val="0"/>
              <w:marTop w:val="240"/>
              <w:marBottom w:val="0"/>
              <w:divBdr>
                <w:top w:val="none" w:sz="0" w:space="0" w:color="auto"/>
                <w:left w:val="none" w:sz="0" w:space="0" w:color="auto"/>
                <w:bottom w:val="none" w:sz="0" w:space="0" w:color="auto"/>
                <w:right w:val="none" w:sz="0" w:space="0" w:color="auto"/>
              </w:divBdr>
            </w:div>
            <w:div w:id="2138136815">
              <w:marLeft w:val="0"/>
              <w:marRight w:val="0"/>
              <w:marTop w:val="240"/>
              <w:marBottom w:val="0"/>
              <w:divBdr>
                <w:top w:val="none" w:sz="0" w:space="0" w:color="auto"/>
                <w:left w:val="none" w:sz="0" w:space="0" w:color="auto"/>
                <w:bottom w:val="none" w:sz="0" w:space="0" w:color="auto"/>
                <w:right w:val="none" w:sz="0" w:space="0" w:color="auto"/>
              </w:divBdr>
            </w:div>
          </w:divsChild>
        </w:div>
        <w:div w:id="812135066">
          <w:marLeft w:val="0"/>
          <w:marRight w:val="0"/>
          <w:marTop w:val="240"/>
          <w:marBottom w:val="0"/>
          <w:divBdr>
            <w:top w:val="none" w:sz="0" w:space="0" w:color="auto"/>
            <w:left w:val="none" w:sz="0" w:space="0" w:color="auto"/>
            <w:bottom w:val="none" w:sz="0" w:space="0" w:color="auto"/>
            <w:right w:val="none" w:sz="0" w:space="0" w:color="auto"/>
          </w:divBdr>
        </w:div>
        <w:div w:id="820659665">
          <w:marLeft w:val="0"/>
          <w:marRight w:val="0"/>
          <w:marTop w:val="240"/>
          <w:marBottom w:val="0"/>
          <w:divBdr>
            <w:top w:val="none" w:sz="0" w:space="0" w:color="auto"/>
            <w:left w:val="none" w:sz="0" w:space="0" w:color="auto"/>
            <w:bottom w:val="none" w:sz="0" w:space="0" w:color="auto"/>
            <w:right w:val="none" w:sz="0" w:space="0" w:color="auto"/>
          </w:divBdr>
        </w:div>
        <w:div w:id="852958472">
          <w:marLeft w:val="0"/>
          <w:marRight w:val="0"/>
          <w:marTop w:val="0"/>
          <w:marBottom w:val="0"/>
          <w:divBdr>
            <w:top w:val="none" w:sz="0" w:space="0" w:color="auto"/>
            <w:left w:val="none" w:sz="0" w:space="0" w:color="auto"/>
            <w:bottom w:val="none" w:sz="0" w:space="0" w:color="auto"/>
            <w:right w:val="none" w:sz="0" w:space="0" w:color="auto"/>
          </w:divBdr>
          <w:divsChild>
            <w:div w:id="34745676">
              <w:marLeft w:val="0"/>
              <w:marRight w:val="0"/>
              <w:marTop w:val="240"/>
              <w:marBottom w:val="0"/>
              <w:divBdr>
                <w:top w:val="none" w:sz="0" w:space="0" w:color="auto"/>
                <w:left w:val="none" w:sz="0" w:space="0" w:color="auto"/>
                <w:bottom w:val="none" w:sz="0" w:space="0" w:color="auto"/>
                <w:right w:val="none" w:sz="0" w:space="0" w:color="auto"/>
              </w:divBdr>
            </w:div>
            <w:div w:id="42293052">
              <w:marLeft w:val="0"/>
              <w:marRight w:val="0"/>
              <w:marTop w:val="240"/>
              <w:marBottom w:val="0"/>
              <w:divBdr>
                <w:top w:val="none" w:sz="0" w:space="0" w:color="auto"/>
                <w:left w:val="none" w:sz="0" w:space="0" w:color="auto"/>
                <w:bottom w:val="none" w:sz="0" w:space="0" w:color="auto"/>
                <w:right w:val="none" w:sz="0" w:space="0" w:color="auto"/>
              </w:divBdr>
            </w:div>
            <w:div w:id="66849416">
              <w:marLeft w:val="0"/>
              <w:marRight w:val="0"/>
              <w:marTop w:val="240"/>
              <w:marBottom w:val="0"/>
              <w:divBdr>
                <w:top w:val="none" w:sz="0" w:space="0" w:color="auto"/>
                <w:left w:val="none" w:sz="0" w:space="0" w:color="auto"/>
                <w:bottom w:val="none" w:sz="0" w:space="0" w:color="auto"/>
                <w:right w:val="none" w:sz="0" w:space="0" w:color="auto"/>
              </w:divBdr>
            </w:div>
            <w:div w:id="100955230">
              <w:marLeft w:val="0"/>
              <w:marRight w:val="0"/>
              <w:marTop w:val="240"/>
              <w:marBottom w:val="0"/>
              <w:divBdr>
                <w:top w:val="none" w:sz="0" w:space="0" w:color="auto"/>
                <w:left w:val="none" w:sz="0" w:space="0" w:color="auto"/>
                <w:bottom w:val="none" w:sz="0" w:space="0" w:color="auto"/>
                <w:right w:val="none" w:sz="0" w:space="0" w:color="auto"/>
              </w:divBdr>
            </w:div>
            <w:div w:id="168568891">
              <w:marLeft w:val="0"/>
              <w:marRight w:val="0"/>
              <w:marTop w:val="240"/>
              <w:marBottom w:val="0"/>
              <w:divBdr>
                <w:top w:val="none" w:sz="0" w:space="0" w:color="auto"/>
                <w:left w:val="none" w:sz="0" w:space="0" w:color="auto"/>
                <w:bottom w:val="none" w:sz="0" w:space="0" w:color="auto"/>
                <w:right w:val="none" w:sz="0" w:space="0" w:color="auto"/>
              </w:divBdr>
            </w:div>
            <w:div w:id="220335697">
              <w:marLeft w:val="0"/>
              <w:marRight w:val="0"/>
              <w:marTop w:val="240"/>
              <w:marBottom w:val="0"/>
              <w:divBdr>
                <w:top w:val="none" w:sz="0" w:space="0" w:color="auto"/>
                <w:left w:val="none" w:sz="0" w:space="0" w:color="auto"/>
                <w:bottom w:val="none" w:sz="0" w:space="0" w:color="auto"/>
                <w:right w:val="none" w:sz="0" w:space="0" w:color="auto"/>
              </w:divBdr>
            </w:div>
            <w:div w:id="255213112">
              <w:marLeft w:val="0"/>
              <w:marRight w:val="0"/>
              <w:marTop w:val="240"/>
              <w:marBottom w:val="0"/>
              <w:divBdr>
                <w:top w:val="none" w:sz="0" w:space="0" w:color="auto"/>
                <w:left w:val="none" w:sz="0" w:space="0" w:color="auto"/>
                <w:bottom w:val="none" w:sz="0" w:space="0" w:color="auto"/>
                <w:right w:val="none" w:sz="0" w:space="0" w:color="auto"/>
              </w:divBdr>
            </w:div>
            <w:div w:id="293216749">
              <w:marLeft w:val="0"/>
              <w:marRight w:val="0"/>
              <w:marTop w:val="240"/>
              <w:marBottom w:val="0"/>
              <w:divBdr>
                <w:top w:val="none" w:sz="0" w:space="0" w:color="auto"/>
                <w:left w:val="none" w:sz="0" w:space="0" w:color="auto"/>
                <w:bottom w:val="none" w:sz="0" w:space="0" w:color="auto"/>
                <w:right w:val="none" w:sz="0" w:space="0" w:color="auto"/>
              </w:divBdr>
            </w:div>
            <w:div w:id="346098391">
              <w:marLeft w:val="0"/>
              <w:marRight w:val="0"/>
              <w:marTop w:val="240"/>
              <w:marBottom w:val="0"/>
              <w:divBdr>
                <w:top w:val="none" w:sz="0" w:space="0" w:color="auto"/>
                <w:left w:val="none" w:sz="0" w:space="0" w:color="auto"/>
                <w:bottom w:val="none" w:sz="0" w:space="0" w:color="auto"/>
                <w:right w:val="none" w:sz="0" w:space="0" w:color="auto"/>
              </w:divBdr>
            </w:div>
            <w:div w:id="346565747">
              <w:marLeft w:val="0"/>
              <w:marRight w:val="0"/>
              <w:marTop w:val="240"/>
              <w:marBottom w:val="0"/>
              <w:divBdr>
                <w:top w:val="none" w:sz="0" w:space="0" w:color="auto"/>
                <w:left w:val="none" w:sz="0" w:space="0" w:color="auto"/>
                <w:bottom w:val="none" w:sz="0" w:space="0" w:color="auto"/>
                <w:right w:val="none" w:sz="0" w:space="0" w:color="auto"/>
              </w:divBdr>
            </w:div>
            <w:div w:id="358357241">
              <w:marLeft w:val="0"/>
              <w:marRight w:val="0"/>
              <w:marTop w:val="240"/>
              <w:marBottom w:val="0"/>
              <w:divBdr>
                <w:top w:val="none" w:sz="0" w:space="0" w:color="auto"/>
                <w:left w:val="none" w:sz="0" w:space="0" w:color="auto"/>
                <w:bottom w:val="none" w:sz="0" w:space="0" w:color="auto"/>
                <w:right w:val="none" w:sz="0" w:space="0" w:color="auto"/>
              </w:divBdr>
            </w:div>
            <w:div w:id="363671744">
              <w:marLeft w:val="0"/>
              <w:marRight w:val="0"/>
              <w:marTop w:val="240"/>
              <w:marBottom w:val="0"/>
              <w:divBdr>
                <w:top w:val="none" w:sz="0" w:space="0" w:color="auto"/>
                <w:left w:val="none" w:sz="0" w:space="0" w:color="auto"/>
                <w:bottom w:val="none" w:sz="0" w:space="0" w:color="auto"/>
                <w:right w:val="none" w:sz="0" w:space="0" w:color="auto"/>
              </w:divBdr>
            </w:div>
            <w:div w:id="371393301">
              <w:marLeft w:val="0"/>
              <w:marRight w:val="0"/>
              <w:marTop w:val="240"/>
              <w:marBottom w:val="0"/>
              <w:divBdr>
                <w:top w:val="none" w:sz="0" w:space="0" w:color="auto"/>
                <w:left w:val="none" w:sz="0" w:space="0" w:color="auto"/>
                <w:bottom w:val="none" w:sz="0" w:space="0" w:color="auto"/>
                <w:right w:val="none" w:sz="0" w:space="0" w:color="auto"/>
              </w:divBdr>
            </w:div>
            <w:div w:id="381752402">
              <w:marLeft w:val="0"/>
              <w:marRight w:val="0"/>
              <w:marTop w:val="240"/>
              <w:marBottom w:val="0"/>
              <w:divBdr>
                <w:top w:val="none" w:sz="0" w:space="0" w:color="auto"/>
                <w:left w:val="none" w:sz="0" w:space="0" w:color="auto"/>
                <w:bottom w:val="none" w:sz="0" w:space="0" w:color="auto"/>
                <w:right w:val="none" w:sz="0" w:space="0" w:color="auto"/>
              </w:divBdr>
            </w:div>
            <w:div w:id="385688388">
              <w:marLeft w:val="0"/>
              <w:marRight w:val="0"/>
              <w:marTop w:val="240"/>
              <w:marBottom w:val="0"/>
              <w:divBdr>
                <w:top w:val="none" w:sz="0" w:space="0" w:color="auto"/>
                <w:left w:val="none" w:sz="0" w:space="0" w:color="auto"/>
                <w:bottom w:val="none" w:sz="0" w:space="0" w:color="auto"/>
                <w:right w:val="none" w:sz="0" w:space="0" w:color="auto"/>
              </w:divBdr>
            </w:div>
            <w:div w:id="403651978">
              <w:marLeft w:val="0"/>
              <w:marRight w:val="0"/>
              <w:marTop w:val="240"/>
              <w:marBottom w:val="0"/>
              <w:divBdr>
                <w:top w:val="none" w:sz="0" w:space="0" w:color="auto"/>
                <w:left w:val="none" w:sz="0" w:space="0" w:color="auto"/>
                <w:bottom w:val="none" w:sz="0" w:space="0" w:color="auto"/>
                <w:right w:val="none" w:sz="0" w:space="0" w:color="auto"/>
              </w:divBdr>
            </w:div>
            <w:div w:id="407657311">
              <w:marLeft w:val="0"/>
              <w:marRight w:val="0"/>
              <w:marTop w:val="240"/>
              <w:marBottom w:val="0"/>
              <w:divBdr>
                <w:top w:val="none" w:sz="0" w:space="0" w:color="auto"/>
                <w:left w:val="none" w:sz="0" w:space="0" w:color="auto"/>
                <w:bottom w:val="none" w:sz="0" w:space="0" w:color="auto"/>
                <w:right w:val="none" w:sz="0" w:space="0" w:color="auto"/>
              </w:divBdr>
            </w:div>
            <w:div w:id="410271669">
              <w:marLeft w:val="0"/>
              <w:marRight w:val="0"/>
              <w:marTop w:val="240"/>
              <w:marBottom w:val="0"/>
              <w:divBdr>
                <w:top w:val="none" w:sz="0" w:space="0" w:color="auto"/>
                <w:left w:val="none" w:sz="0" w:space="0" w:color="auto"/>
                <w:bottom w:val="none" w:sz="0" w:space="0" w:color="auto"/>
                <w:right w:val="none" w:sz="0" w:space="0" w:color="auto"/>
              </w:divBdr>
            </w:div>
            <w:div w:id="411465742">
              <w:marLeft w:val="0"/>
              <w:marRight w:val="0"/>
              <w:marTop w:val="240"/>
              <w:marBottom w:val="0"/>
              <w:divBdr>
                <w:top w:val="none" w:sz="0" w:space="0" w:color="auto"/>
                <w:left w:val="none" w:sz="0" w:space="0" w:color="auto"/>
                <w:bottom w:val="none" w:sz="0" w:space="0" w:color="auto"/>
                <w:right w:val="none" w:sz="0" w:space="0" w:color="auto"/>
              </w:divBdr>
            </w:div>
            <w:div w:id="426274250">
              <w:marLeft w:val="0"/>
              <w:marRight w:val="0"/>
              <w:marTop w:val="240"/>
              <w:marBottom w:val="0"/>
              <w:divBdr>
                <w:top w:val="none" w:sz="0" w:space="0" w:color="auto"/>
                <w:left w:val="none" w:sz="0" w:space="0" w:color="auto"/>
                <w:bottom w:val="none" w:sz="0" w:space="0" w:color="auto"/>
                <w:right w:val="none" w:sz="0" w:space="0" w:color="auto"/>
              </w:divBdr>
            </w:div>
            <w:div w:id="439960041">
              <w:marLeft w:val="0"/>
              <w:marRight w:val="0"/>
              <w:marTop w:val="240"/>
              <w:marBottom w:val="0"/>
              <w:divBdr>
                <w:top w:val="none" w:sz="0" w:space="0" w:color="auto"/>
                <w:left w:val="none" w:sz="0" w:space="0" w:color="auto"/>
                <w:bottom w:val="none" w:sz="0" w:space="0" w:color="auto"/>
                <w:right w:val="none" w:sz="0" w:space="0" w:color="auto"/>
              </w:divBdr>
            </w:div>
            <w:div w:id="441071690">
              <w:marLeft w:val="0"/>
              <w:marRight w:val="0"/>
              <w:marTop w:val="240"/>
              <w:marBottom w:val="0"/>
              <w:divBdr>
                <w:top w:val="none" w:sz="0" w:space="0" w:color="auto"/>
                <w:left w:val="none" w:sz="0" w:space="0" w:color="auto"/>
                <w:bottom w:val="none" w:sz="0" w:space="0" w:color="auto"/>
                <w:right w:val="none" w:sz="0" w:space="0" w:color="auto"/>
              </w:divBdr>
            </w:div>
            <w:div w:id="468204124">
              <w:marLeft w:val="0"/>
              <w:marRight w:val="0"/>
              <w:marTop w:val="240"/>
              <w:marBottom w:val="0"/>
              <w:divBdr>
                <w:top w:val="none" w:sz="0" w:space="0" w:color="auto"/>
                <w:left w:val="none" w:sz="0" w:space="0" w:color="auto"/>
                <w:bottom w:val="none" w:sz="0" w:space="0" w:color="auto"/>
                <w:right w:val="none" w:sz="0" w:space="0" w:color="auto"/>
              </w:divBdr>
            </w:div>
            <w:div w:id="487790150">
              <w:marLeft w:val="0"/>
              <w:marRight w:val="0"/>
              <w:marTop w:val="240"/>
              <w:marBottom w:val="0"/>
              <w:divBdr>
                <w:top w:val="none" w:sz="0" w:space="0" w:color="auto"/>
                <w:left w:val="none" w:sz="0" w:space="0" w:color="auto"/>
                <w:bottom w:val="none" w:sz="0" w:space="0" w:color="auto"/>
                <w:right w:val="none" w:sz="0" w:space="0" w:color="auto"/>
              </w:divBdr>
            </w:div>
            <w:div w:id="504587347">
              <w:marLeft w:val="0"/>
              <w:marRight w:val="0"/>
              <w:marTop w:val="240"/>
              <w:marBottom w:val="0"/>
              <w:divBdr>
                <w:top w:val="none" w:sz="0" w:space="0" w:color="auto"/>
                <w:left w:val="none" w:sz="0" w:space="0" w:color="auto"/>
                <w:bottom w:val="none" w:sz="0" w:space="0" w:color="auto"/>
                <w:right w:val="none" w:sz="0" w:space="0" w:color="auto"/>
              </w:divBdr>
            </w:div>
            <w:div w:id="509026667">
              <w:marLeft w:val="0"/>
              <w:marRight w:val="0"/>
              <w:marTop w:val="240"/>
              <w:marBottom w:val="0"/>
              <w:divBdr>
                <w:top w:val="none" w:sz="0" w:space="0" w:color="auto"/>
                <w:left w:val="none" w:sz="0" w:space="0" w:color="auto"/>
                <w:bottom w:val="none" w:sz="0" w:space="0" w:color="auto"/>
                <w:right w:val="none" w:sz="0" w:space="0" w:color="auto"/>
              </w:divBdr>
            </w:div>
            <w:div w:id="540170098">
              <w:marLeft w:val="0"/>
              <w:marRight w:val="0"/>
              <w:marTop w:val="240"/>
              <w:marBottom w:val="0"/>
              <w:divBdr>
                <w:top w:val="none" w:sz="0" w:space="0" w:color="auto"/>
                <w:left w:val="none" w:sz="0" w:space="0" w:color="auto"/>
                <w:bottom w:val="none" w:sz="0" w:space="0" w:color="auto"/>
                <w:right w:val="none" w:sz="0" w:space="0" w:color="auto"/>
              </w:divBdr>
            </w:div>
            <w:div w:id="541359201">
              <w:marLeft w:val="0"/>
              <w:marRight w:val="0"/>
              <w:marTop w:val="240"/>
              <w:marBottom w:val="0"/>
              <w:divBdr>
                <w:top w:val="none" w:sz="0" w:space="0" w:color="auto"/>
                <w:left w:val="none" w:sz="0" w:space="0" w:color="auto"/>
                <w:bottom w:val="none" w:sz="0" w:space="0" w:color="auto"/>
                <w:right w:val="none" w:sz="0" w:space="0" w:color="auto"/>
              </w:divBdr>
            </w:div>
            <w:div w:id="597256816">
              <w:marLeft w:val="0"/>
              <w:marRight w:val="0"/>
              <w:marTop w:val="240"/>
              <w:marBottom w:val="0"/>
              <w:divBdr>
                <w:top w:val="none" w:sz="0" w:space="0" w:color="auto"/>
                <w:left w:val="none" w:sz="0" w:space="0" w:color="auto"/>
                <w:bottom w:val="none" w:sz="0" w:space="0" w:color="auto"/>
                <w:right w:val="none" w:sz="0" w:space="0" w:color="auto"/>
              </w:divBdr>
            </w:div>
            <w:div w:id="632176572">
              <w:marLeft w:val="0"/>
              <w:marRight w:val="0"/>
              <w:marTop w:val="240"/>
              <w:marBottom w:val="0"/>
              <w:divBdr>
                <w:top w:val="none" w:sz="0" w:space="0" w:color="auto"/>
                <w:left w:val="none" w:sz="0" w:space="0" w:color="auto"/>
                <w:bottom w:val="none" w:sz="0" w:space="0" w:color="auto"/>
                <w:right w:val="none" w:sz="0" w:space="0" w:color="auto"/>
              </w:divBdr>
            </w:div>
            <w:div w:id="638414603">
              <w:marLeft w:val="0"/>
              <w:marRight w:val="0"/>
              <w:marTop w:val="240"/>
              <w:marBottom w:val="0"/>
              <w:divBdr>
                <w:top w:val="none" w:sz="0" w:space="0" w:color="auto"/>
                <w:left w:val="none" w:sz="0" w:space="0" w:color="auto"/>
                <w:bottom w:val="none" w:sz="0" w:space="0" w:color="auto"/>
                <w:right w:val="none" w:sz="0" w:space="0" w:color="auto"/>
              </w:divBdr>
            </w:div>
            <w:div w:id="653992362">
              <w:marLeft w:val="0"/>
              <w:marRight w:val="0"/>
              <w:marTop w:val="240"/>
              <w:marBottom w:val="0"/>
              <w:divBdr>
                <w:top w:val="none" w:sz="0" w:space="0" w:color="auto"/>
                <w:left w:val="none" w:sz="0" w:space="0" w:color="auto"/>
                <w:bottom w:val="none" w:sz="0" w:space="0" w:color="auto"/>
                <w:right w:val="none" w:sz="0" w:space="0" w:color="auto"/>
              </w:divBdr>
            </w:div>
            <w:div w:id="719481746">
              <w:marLeft w:val="0"/>
              <w:marRight w:val="0"/>
              <w:marTop w:val="240"/>
              <w:marBottom w:val="0"/>
              <w:divBdr>
                <w:top w:val="none" w:sz="0" w:space="0" w:color="auto"/>
                <w:left w:val="none" w:sz="0" w:space="0" w:color="auto"/>
                <w:bottom w:val="none" w:sz="0" w:space="0" w:color="auto"/>
                <w:right w:val="none" w:sz="0" w:space="0" w:color="auto"/>
              </w:divBdr>
            </w:div>
            <w:div w:id="731854956">
              <w:marLeft w:val="0"/>
              <w:marRight w:val="0"/>
              <w:marTop w:val="240"/>
              <w:marBottom w:val="0"/>
              <w:divBdr>
                <w:top w:val="none" w:sz="0" w:space="0" w:color="auto"/>
                <w:left w:val="none" w:sz="0" w:space="0" w:color="auto"/>
                <w:bottom w:val="none" w:sz="0" w:space="0" w:color="auto"/>
                <w:right w:val="none" w:sz="0" w:space="0" w:color="auto"/>
              </w:divBdr>
            </w:div>
            <w:div w:id="758719216">
              <w:marLeft w:val="0"/>
              <w:marRight w:val="0"/>
              <w:marTop w:val="240"/>
              <w:marBottom w:val="0"/>
              <w:divBdr>
                <w:top w:val="none" w:sz="0" w:space="0" w:color="auto"/>
                <w:left w:val="none" w:sz="0" w:space="0" w:color="auto"/>
                <w:bottom w:val="none" w:sz="0" w:space="0" w:color="auto"/>
                <w:right w:val="none" w:sz="0" w:space="0" w:color="auto"/>
              </w:divBdr>
            </w:div>
            <w:div w:id="815758013">
              <w:marLeft w:val="0"/>
              <w:marRight w:val="0"/>
              <w:marTop w:val="240"/>
              <w:marBottom w:val="0"/>
              <w:divBdr>
                <w:top w:val="none" w:sz="0" w:space="0" w:color="auto"/>
                <w:left w:val="none" w:sz="0" w:space="0" w:color="auto"/>
                <w:bottom w:val="none" w:sz="0" w:space="0" w:color="auto"/>
                <w:right w:val="none" w:sz="0" w:space="0" w:color="auto"/>
              </w:divBdr>
            </w:div>
            <w:div w:id="828902995">
              <w:marLeft w:val="0"/>
              <w:marRight w:val="0"/>
              <w:marTop w:val="240"/>
              <w:marBottom w:val="0"/>
              <w:divBdr>
                <w:top w:val="none" w:sz="0" w:space="0" w:color="auto"/>
                <w:left w:val="none" w:sz="0" w:space="0" w:color="auto"/>
                <w:bottom w:val="none" w:sz="0" w:space="0" w:color="auto"/>
                <w:right w:val="none" w:sz="0" w:space="0" w:color="auto"/>
              </w:divBdr>
            </w:div>
            <w:div w:id="853809795">
              <w:marLeft w:val="0"/>
              <w:marRight w:val="0"/>
              <w:marTop w:val="240"/>
              <w:marBottom w:val="0"/>
              <w:divBdr>
                <w:top w:val="none" w:sz="0" w:space="0" w:color="auto"/>
                <w:left w:val="none" w:sz="0" w:space="0" w:color="auto"/>
                <w:bottom w:val="none" w:sz="0" w:space="0" w:color="auto"/>
                <w:right w:val="none" w:sz="0" w:space="0" w:color="auto"/>
              </w:divBdr>
            </w:div>
            <w:div w:id="875192485">
              <w:marLeft w:val="0"/>
              <w:marRight w:val="0"/>
              <w:marTop w:val="240"/>
              <w:marBottom w:val="0"/>
              <w:divBdr>
                <w:top w:val="none" w:sz="0" w:space="0" w:color="auto"/>
                <w:left w:val="none" w:sz="0" w:space="0" w:color="auto"/>
                <w:bottom w:val="none" w:sz="0" w:space="0" w:color="auto"/>
                <w:right w:val="none" w:sz="0" w:space="0" w:color="auto"/>
              </w:divBdr>
            </w:div>
            <w:div w:id="951978885">
              <w:marLeft w:val="0"/>
              <w:marRight w:val="0"/>
              <w:marTop w:val="240"/>
              <w:marBottom w:val="0"/>
              <w:divBdr>
                <w:top w:val="none" w:sz="0" w:space="0" w:color="auto"/>
                <w:left w:val="none" w:sz="0" w:space="0" w:color="auto"/>
                <w:bottom w:val="none" w:sz="0" w:space="0" w:color="auto"/>
                <w:right w:val="none" w:sz="0" w:space="0" w:color="auto"/>
              </w:divBdr>
            </w:div>
            <w:div w:id="1009140672">
              <w:marLeft w:val="0"/>
              <w:marRight w:val="0"/>
              <w:marTop w:val="240"/>
              <w:marBottom w:val="0"/>
              <w:divBdr>
                <w:top w:val="none" w:sz="0" w:space="0" w:color="auto"/>
                <w:left w:val="none" w:sz="0" w:space="0" w:color="auto"/>
                <w:bottom w:val="none" w:sz="0" w:space="0" w:color="auto"/>
                <w:right w:val="none" w:sz="0" w:space="0" w:color="auto"/>
              </w:divBdr>
            </w:div>
            <w:div w:id="1055667608">
              <w:marLeft w:val="0"/>
              <w:marRight w:val="0"/>
              <w:marTop w:val="240"/>
              <w:marBottom w:val="0"/>
              <w:divBdr>
                <w:top w:val="none" w:sz="0" w:space="0" w:color="auto"/>
                <w:left w:val="none" w:sz="0" w:space="0" w:color="auto"/>
                <w:bottom w:val="none" w:sz="0" w:space="0" w:color="auto"/>
                <w:right w:val="none" w:sz="0" w:space="0" w:color="auto"/>
              </w:divBdr>
            </w:div>
            <w:div w:id="1131481116">
              <w:marLeft w:val="0"/>
              <w:marRight w:val="0"/>
              <w:marTop w:val="240"/>
              <w:marBottom w:val="0"/>
              <w:divBdr>
                <w:top w:val="none" w:sz="0" w:space="0" w:color="auto"/>
                <w:left w:val="none" w:sz="0" w:space="0" w:color="auto"/>
                <w:bottom w:val="none" w:sz="0" w:space="0" w:color="auto"/>
                <w:right w:val="none" w:sz="0" w:space="0" w:color="auto"/>
              </w:divBdr>
            </w:div>
            <w:div w:id="1139571218">
              <w:marLeft w:val="0"/>
              <w:marRight w:val="0"/>
              <w:marTop w:val="240"/>
              <w:marBottom w:val="0"/>
              <w:divBdr>
                <w:top w:val="none" w:sz="0" w:space="0" w:color="auto"/>
                <w:left w:val="none" w:sz="0" w:space="0" w:color="auto"/>
                <w:bottom w:val="none" w:sz="0" w:space="0" w:color="auto"/>
                <w:right w:val="none" w:sz="0" w:space="0" w:color="auto"/>
              </w:divBdr>
            </w:div>
            <w:div w:id="1165167251">
              <w:marLeft w:val="0"/>
              <w:marRight w:val="0"/>
              <w:marTop w:val="240"/>
              <w:marBottom w:val="0"/>
              <w:divBdr>
                <w:top w:val="none" w:sz="0" w:space="0" w:color="auto"/>
                <w:left w:val="none" w:sz="0" w:space="0" w:color="auto"/>
                <w:bottom w:val="none" w:sz="0" w:space="0" w:color="auto"/>
                <w:right w:val="none" w:sz="0" w:space="0" w:color="auto"/>
              </w:divBdr>
            </w:div>
            <w:div w:id="1175002148">
              <w:marLeft w:val="0"/>
              <w:marRight w:val="0"/>
              <w:marTop w:val="240"/>
              <w:marBottom w:val="0"/>
              <w:divBdr>
                <w:top w:val="none" w:sz="0" w:space="0" w:color="auto"/>
                <w:left w:val="none" w:sz="0" w:space="0" w:color="auto"/>
                <w:bottom w:val="none" w:sz="0" w:space="0" w:color="auto"/>
                <w:right w:val="none" w:sz="0" w:space="0" w:color="auto"/>
              </w:divBdr>
            </w:div>
            <w:div w:id="1219628189">
              <w:marLeft w:val="0"/>
              <w:marRight w:val="0"/>
              <w:marTop w:val="240"/>
              <w:marBottom w:val="0"/>
              <w:divBdr>
                <w:top w:val="none" w:sz="0" w:space="0" w:color="auto"/>
                <w:left w:val="none" w:sz="0" w:space="0" w:color="auto"/>
                <w:bottom w:val="none" w:sz="0" w:space="0" w:color="auto"/>
                <w:right w:val="none" w:sz="0" w:space="0" w:color="auto"/>
              </w:divBdr>
            </w:div>
            <w:div w:id="1245644974">
              <w:marLeft w:val="0"/>
              <w:marRight w:val="0"/>
              <w:marTop w:val="240"/>
              <w:marBottom w:val="0"/>
              <w:divBdr>
                <w:top w:val="none" w:sz="0" w:space="0" w:color="auto"/>
                <w:left w:val="none" w:sz="0" w:space="0" w:color="auto"/>
                <w:bottom w:val="none" w:sz="0" w:space="0" w:color="auto"/>
                <w:right w:val="none" w:sz="0" w:space="0" w:color="auto"/>
              </w:divBdr>
            </w:div>
            <w:div w:id="1286079973">
              <w:marLeft w:val="0"/>
              <w:marRight w:val="0"/>
              <w:marTop w:val="240"/>
              <w:marBottom w:val="0"/>
              <w:divBdr>
                <w:top w:val="none" w:sz="0" w:space="0" w:color="auto"/>
                <w:left w:val="none" w:sz="0" w:space="0" w:color="auto"/>
                <w:bottom w:val="none" w:sz="0" w:space="0" w:color="auto"/>
                <w:right w:val="none" w:sz="0" w:space="0" w:color="auto"/>
              </w:divBdr>
            </w:div>
            <w:div w:id="1320383151">
              <w:marLeft w:val="0"/>
              <w:marRight w:val="0"/>
              <w:marTop w:val="240"/>
              <w:marBottom w:val="0"/>
              <w:divBdr>
                <w:top w:val="none" w:sz="0" w:space="0" w:color="auto"/>
                <w:left w:val="none" w:sz="0" w:space="0" w:color="auto"/>
                <w:bottom w:val="none" w:sz="0" w:space="0" w:color="auto"/>
                <w:right w:val="none" w:sz="0" w:space="0" w:color="auto"/>
              </w:divBdr>
            </w:div>
            <w:div w:id="1351445940">
              <w:marLeft w:val="0"/>
              <w:marRight w:val="0"/>
              <w:marTop w:val="240"/>
              <w:marBottom w:val="0"/>
              <w:divBdr>
                <w:top w:val="none" w:sz="0" w:space="0" w:color="auto"/>
                <w:left w:val="none" w:sz="0" w:space="0" w:color="auto"/>
                <w:bottom w:val="none" w:sz="0" w:space="0" w:color="auto"/>
                <w:right w:val="none" w:sz="0" w:space="0" w:color="auto"/>
              </w:divBdr>
            </w:div>
            <w:div w:id="1397049720">
              <w:marLeft w:val="0"/>
              <w:marRight w:val="0"/>
              <w:marTop w:val="240"/>
              <w:marBottom w:val="0"/>
              <w:divBdr>
                <w:top w:val="none" w:sz="0" w:space="0" w:color="auto"/>
                <w:left w:val="none" w:sz="0" w:space="0" w:color="auto"/>
                <w:bottom w:val="none" w:sz="0" w:space="0" w:color="auto"/>
                <w:right w:val="none" w:sz="0" w:space="0" w:color="auto"/>
              </w:divBdr>
            </w:div>
            <w:div w:id="1427144306">
              <w:marLeft w:val="0"/>
              <w:marRight w:val="0"/>
              <w:marTop w:val="240"/>
              <w:marBottom w:val="0"/>
              <w:divBdr>
                <w:top w:val="none" w:sz="0" w:space="0" w:color="auto"/>
                <w:left w:val="none" w:sz="0" w:space="0" w:color="auto"/>
                <w:bottom w:val="none" w:sz="0" w:space="0" w:color="auto"/>
                <w:right w:val="none" w:sz="0" w:space="0" w:color="auto"/>
              </w:divBdr>
            </w:div>
            <w:div w:id="1446533278">
              <w:marLeft w:val="0"/>
              <w:marRight w:val="0"/>
              <w:marTop w:val="240"/>
              <w:marBottom w:val="0"/>
              <w:divBdr>
                <w:top w:val="none" w:sz="0" w:space="0" w:color="auto"/>
                <w:left w:val="none" w:sz="0" w:space="0" w:color="auto"/>
                <w:bottom w:val="none" w:sz="0" w:space="0" w:color="auto"/>
                <w:right w:val="none" w:sz="0" w:space="0" w:color="auto"/>
              </w:divBdr>
            </w:div>
            <w:div w:id="1448937132">
              <w:marLeft w:val="0"/>
              <w:marRight w:val="0"/>
              <w:marTop w:val="240"/>
              <w:marBottom w:val="0"/>
              <w:divBdr>
                <w:top w:val="none" w:sz="0" w:space="0" w:color="auto"/>
                <w:left w:val="none" w:sz="0" w:space="0" w:color="auto"/>
                <w:bottom w:val="none" w:sz="0" w:space="0" w:color="auto"/>
                <w:right w:val="none" w:sz="0" w:space="0" w:color="auto"/>
              </w:divBdr>
            </w:div>
            <w:div w:id="1456216357">
              <w:marLeft w:val="0"/>
              <w:marRight w:val="0"/>
              <w:marTop w:val="240"/>
              <w:marBottom w:val="0"/>
              <w:divBdr>
                <w:top w:val="none" w:sz="0" w:space="0" w:color="auto"/>
                <w:left w:val="none" w:sz="0" w:space="0" w:color="auto"/>
                <w:bottom w:val="none" w:sz="0" w:space="0" w:color="auto"/>
                <w:right w:val="none" w:sz="0" w:space="0" w:color="auto"/>
              </w:divBdr>
            </w:div>
            <w:div w:id="1512069255">
              <w:marLeft w:val="0"/>
              <w:marRight w:val="0"/>
              <w:marTop w:val="240"/>
              <w:marBottom w:val="0"/>
              <w:divBdr>
                <w:top w:val="none" w:sz="0" w:space="0" w:color="auto"/>
                <w:left w:val="none" w:sz="0" w:space="0" w:color="auto"/>
                <w:bottom w:val="none" w:sz="0" w:space="0" w:color="auto"/>
                <w:right w:val="none" w:sz="0" w:space="0" w:color="auto"/>
              </w:divBdr>
            </w:div>
            <w:div w:id="1538591356">
              <w:marLeft w:val="0"/>
              <w:marRight w:val="0"/>
              <w:marTop w:val="240"/>
              <w:marBottom w:val="0"/>
              <w:divBdr>
                <w:top w:val="none" w:sz="0" w:space="0" w:color="auto"/>
                <w:left w:val="none" w:sz="0" w:space="0" w:color="auto"/>
                <w:bottom w:val="none" w:sz="0" w:space="0" w:color="auto"/>
                <w:right w:val="none" w:sz="0" w:space="0" w:color="auto"/>
              </w:divBdr>
            </w:div>
            <w:div w:id="1547991072">
              <w:marLeft w:val="0"/>
              <w:marRight w:val="0"/>
              <w:marTop w:val="240"/>
              <w:marBottom w:val="0"/>
              <w:divBdr>
                <w:top w:val="none" w:sz="0" w:space="0" w:color="auto"/>
                <w:left w:val="none" w:sz="0" w:space="0" w:color="auto"/>
                <w:bottom w:val="none" w:sz="0" w:space="0" w:color="auto"/>
                <w:right w:val="none" w:sz="0" w:space="0" w:color="auto"/>
              </w:divBdr>
            </w:div>
            <w:div w:id="1582328122">
              <w:marLeft w:val="0"/>
              <w:marRight w:val="0"/>
              <w:marTop w:val="240"/>
              <w:marBottom w:val="0"/>
              <w:divBdr>
                <w:top w:val="none" w:sz="0" w:space="0" w:color="auto"/>
                <w:left w:val="none" w:sz="0" w:space="0" w:color="auto"/>
                <w:bottom w:val="none" w:sz="0" w:space="0" w:color="auto"/>
                <w:right w:val="none" w:sz="0" w:space="0" w:color="auto"/>
              </w:divBdr>
            </w:div>
            <w:div w:id="1664434355">
              <w:marLeft w:val="0"/>
              <w:marRight w:val="0"/>
              <w:marTop w:val="240"/>
              <w:marBottom w:val="0"/>
              <w:divBdr>
                <w:top w:val="none" w:sz="0" w:space="0" w:color="auto"/>
                <w:left w:val="none" w:sz="0" w:space="0" w:color="auto"/>
                <w:bottom w:val="none" w:sz="0" w:space="0" w:color="auto"/>
                <w:right w:val="none" w:sz="0" w:space="0" w:color="auto"/>
              </w:divBdr>
            </w:div>
            <w:div w:id="1682734413">
              <w:marLeft w:val="0"/>
              <w:marRight w:val="0"/>
              <w:marTop w:val="240"/>
              <w:marBottom w:val="0"/>
              <w:divBdr>
                <w:top w:val="none" w:sz="0" w:space="0" w:color="auto"/>
                <w:left w:val="none" w:sz="0" w:space="0" w:color="auto"/>
                <w:bottom w:val="none" w:sz="0" w:space="0" w:color="auto"/>
                <w:right w:val="none" w:sz="0" w:space="0" w:color="auto"/>
              </w:divBdr>
            </w:div>
            <w:div w:id="1730152269">
              <w:marLeft w:val="0"/>
              <w:marRight w:val="0"/>
              <w:marTop w:val="240"/>
              <w:marBottom w:val="0"/>
              <w:divBdr>
                <w:top w:val="none" w:sz="0" w:space="0" w:color="auto"/>
                <w:left w:val="none" w:sz="0" w:space="0" w:color="auto"/>
                <w:bottom w:val="none" w:sz="0" w:space="0" w:color="auto"/>
                <w:right w:val="none" w:sz="0" w:space="0" w:color="auto"/>
              </w:divBdr>
            </w:div>
            <w:div w:id="1741250997">
              <w:marLeft w:val="0"/>
              <w:marRight w:val="0"/>
              <w:marTop w:val="240"/>
              <w:marBottom w:val="0"/>
              <w:divBdr>
                <w:top w:val="none" w:sz="0" w:space="0" w:color="auto"/>
                <w:left w:val="none" w:sz="0" w:space="0" w:color="auto"/>
                <w:bottom w:val="none" w:sz="0" w:space="0" w:color="auto"/>
                <w:right w:val="none" w:sz="0" w:space="0" w:color="auto"/>
              </w:divBdr>
            </w:div>
            <w:div w:id="1853648084">
              <w:marLeft w:val="0"/>
              <w:marRight w:val="0"/>
              <w:marTop w:val="240"/>
              <w:marBottom w:val="0"/>
              <w:divBdr>
                <w:top w:val="none" w:sz="0" w:space="0" w:color="auto"/>
                <w:left w:val="none" w:sz="0" w:space="0" w:color="auto"/>
                <w:bottom w:val="none" w:sz="0" w:space="0" w:color="auto"/>
                <w:right w:val="none" w:sz="0" w:space="0" w:color="auto"/>
              </w:divBdr>
            </w:div>
            <w:div w:id="1895847277">
              <w:marLeft w:val="0"/>
              <w:marRight w:val="0"/>
              <w:marTop w:val="240"/>
              <w:marBottom w:val="0"/>
              <w:divBdr>
                <w:top w:val="none" w:sz="0" w:space="0" w:color="auto"/>
                <w:left w:val="none" w:sz="0" w:space="0" w:color="auto"/>
                <w:bottom w:val="none" w:sz="0" w:space="0" w:color="auto"/>
                <w:right w:val="none" w:sz="0" w:space="0" w:color="auto"/>
              </w:divBdr>
            </w:div>
            <w:div w:id="1917013139">
              <w:marLeft w:val="0"/>
              <w:marRight w:val="0"/>
              <w:marTop w:val="240"/>
              <w:marBottom w:val="0"/>
              <w:divBdr>
                <w:top w:val="none" w:sz="0" w:space="0" w:color="auto"/>
                <w:left w:val="none" w:sz="0" w:space="0" w:color="auto"/>
                <w:bottom w:val="none" w:sz="0" w:space="0" w:color="auto"/>
                <w:right w:val="none" w:sz="0" w:space="0" w:color="auto"/>
              </w:divBdr>
            </w:div>
            <w:div w:id="1931310843">
              <w:marLeft w:val="0"/>
              <w:marRight w:val="0"/>
              <w:marTop w:val="240"/>
              <w:marBottom w:val="0"/>
              <w:divBdr>
                <w:top w:val="none" w:sz="0" w:space="0" w:color="auto"/>
                <w:left w:val="none" w:sz="0" w:space="0" w:color="auto"/>
                <w:bottom w:val="none" w:sz="0" w:space="0" w:color="auto"/>
                <w:right w:val="none" w:sz="0" w:space="0" w:color="auto"/>
              </w:divBdr>
            </w:div>
            <w:div w:id="1937591679">
              <w:marLeft w:val="0"/>
              <w:marRight w:val="0"/>
              <w:marTop w:val="240"/>
              <w:marBottom w:val="0"/>
              <w:divBdr>
                <w:top w:val="none" w:sz="0" w:space="0" w:color="auto"/>
                <w:left w:val="none" w:sz="0" w:space="0" w:color="auto"/>
                <w:bottom w:val="none" w:sz="0" w:space="0" w:color="auto"/>
                <w:right w:val="none" w:sz="0" w:space="0" w:color="auto"/>
              </w:divBdr>
            </w:div>
            <w:div w:id="1956326764">
              <w:marLeft w:val="0"/>
              <w:marRight w:val="0"/>
              <w:marTop w:val="240"/>
              <w:marBottom w:val="0"/>
              <w:divBdr>
                <w:top w:val="none" w:sz="0" w:space="0" w:color="auto"/>
                <w:left w:val="none" w:sz="0" w:space="0" w:color="auto"/>
                <w:bottom w:val="none" w:sz="0" w:space="0" w:color="auto"/>
                <w:right w:val="none" w:sz="0" w:space="0" w:color="auto"/>
              </w:divBdr>
            </w:div>
            <w:div w:id="1984192498">
              <w:marLeft w:val="0"/>
              <w:marRight w:val="0"/>
              <w:marTop w:val="240"/>
              <w:marBottom w:val="0"/>
              <w:divBdr>
                <w:top w:val="none" w:sz="0" w:space="0" w:color="auto"/>
                <w:left w:val="none" w:sz="0" w:space="0" w:color="auto"/>
                <w:bottom w:val="none" w:sz="0" w:space="0" w:color="auto"/>
                <w:right w:val="none" w:sz="0" w:space="0" w:color="auto"/>
              </w:divBdr>
            </w:div>
            <w:div w:id="1996647267">
              <w:marLeft w:val="0"/>
              <w:marRight w:val="0"/>
              <w:marTop w:val="240"/>
              <w:marBottom w:val="0"/>
              <w:divBdr>
                <w:top w:val="none" w:sz="0" w:space="0" w:color="auto"/>
                <w:left w:val="none" w:sz="0" w:space="0" w:color="auto"/>
                <w:bottom w:val="none" w:sz="0" w:space="0" w:color="auto"/>
                <w:right w:val="none" w:sz="0" w:space="0" w:color="auto"/>
              </w:divBdr>
            </w:div>
            <w:div w:id="2002082783">
              <w:marLeft w:val="0"/>
              <w:marRight w:val="0"/>
              <w:marTop w:val="240"/>
              <w:marBottom w:val="0"/>
              <w:divBdr>
                <w:top w:val="none" w:sz="0" w:space="0" w:color="auto"/>
                <w:left w:val="none" w:sz="0" w:space="0" w:color="auto"/>
                <w:bottom w:val="none" w:sz="0" w:space="0" w:color="auto"/>
                <w:right w:val="none" w:sz="0" w:space="0" w:color="auto"/>
              </w:divBdr>
            </w:div>
            <w:div w:id="2009365273">
              <w:marLeft w:val="0"/>
              <w:marRight w:val="0"/>
              <w:marTop w:val="240"/>
              <w:marBottom w:val="0"/>
              <w:divBdr>
                <w:top w:val="none" w:sz="0" w:space="0" w:color="auto"/>
                <w:left w:val="none" w:sz="0" w:space="0" w:color="auto"/>
                <w:bottom w:val="none" w:sz="0" w:space="0" w:color="auto"/>
                <w:right w:val="none" w:sz="0" w:space="0" w:color="auto"/>
              </w:divBdr>
            </w:div>
            <w:div w:id="2129928825">
              <w:marLeft w:val="0"/>
              <w:marRight w:val="0"/>
              <w:marTop w:val="240"/>
              <w:marBottom w:val="0"/>
              <w:divBdr>
                <w:top w:val="none" w:sz="0" w:space="0" w:color="auto"/>
                <w:left w:val="none" w:sz="0" w:space="0" w:color="auto"/>
                <w:bottom w:val="none" w:sz="0" w:space="0" w:color="auto"/>
                <w:right w:val="none" w:sz="0" w:space="0" w:color="auto"/>
              </w:divBdr>
            </w:div>
          </w:divsChild>
        </w:div>
        <w:div w:id="952326534">
          <w:marLeft w:val="0"/>
          <w:marRight w:val="0"/>
          <w:marTop w:val="0"/>
          <w:marBottom w:val="0"/>
          <w:divBdr>
            <w:top w:val="none" w:sz="0" w:space="0" w:color="auto"/>
            <w:left w:val="none" w:sz="0" w:space="0" w:color="auto"/>
            <w:bottom w:val="none" w:sz="0" w:space="0" w:color="auto"/>
            <w:right w:val="none" w:sz="0" w:space="0" w:color="auto"/>
          </w:divBdr>
          <w:divsChild>
            <w:div w:id="158230605">
              <w:marLeft w:val="0"/>
              <w:marRight w:val="0"/>
              <w:marTop w:val="240"/>
              <w:marBottom w:val="0"/>
              <w:divBdr>
                <w:top w:val="none" w:sz="0" w:space="0" w:color="auto"/>
                <w:left w:val="none" w:sz="0" w:space="0" w:color="auto"/>
                <w:bottom w:val="none" w:sz="0" w:space="0" w:color="auto"/>
                <w:right w:val="none" w:sz="0" w:space="0" w:color="auto"/>
              </w:divBdr>
            </w:div>
            <w:div w:id="182979598">
              <w:marLeft w:val="0"/>
              <w:marRight w:val="0"/>
              <w:marTop w:val="240"/>
              <w:marBottom w:val="0"/>
              <w:divBdr>
                <w:top w:val="none" w:sz="0" w:space="0" w:color="auto"/>
                <w:left w:val="none" w:sz="0" w:space="0" w:color="auto"/>
                <w:bottom w:val="none" w:sz="0" w:space="0" w:color="auto"/>
                <w:right w:val="none" w:sz="0" w:space="0" w:color="auto"/>
              </w:divBdr>
            </w:div>
            <w:div w:id="355815332">
              <w:marLeft w:val="0"/>
              <w:marRight w:val="0"/>
              <w:marTop w:val="240"/>
              <w:marBottom w:val="0"/>
              <w:divBdr>
                <w:top w:val="none" w:sz="0" w:space="0" w:color="auto"/>
                <w:left w:val="none" w:sz="0" w:space="0" w:color="auto"/>
                <w:bottom w:val="none" w:sz="0" w:space="0" w:color="auto"/>
                <w:right w:val="none" w:sz="0" w:space="0" w:color="auto"/>
              </w:divBdr>
            </w:div>
            <w:div w:id="447160967">
              <w:marLeft w:val="0"/>
              <w:marRight w:val="0"/>
              <w:marTop w:val="240"/>
              <w:marBottom w:val="0"/>
              <w:divBdr>
                <w:top w:val="none" w:sz="0" w:space="0" w:color="auto"/>
                <w:left w:val="none" w:sz="0" w:space="0" w:color="auto"/>
                <w:bottom w:val="none" w:sz="0" w:space="0" w:color="auto"/>
                <w:right w:val="none" w:sz="0" w:space="0" w:color="auto"/>
              </w:divBdr>
            </w:div>
            <w:div w:id="493573822">
              <w:marLeft w:val="0"/>
              <w:marRight w:val="0"/>
              <w:marTop w:val="240"/>
              <w:marBottom w:val="0"/>
              <w:divBdr>
                <w:top w:val="none" w:sz="0" w:space="0" w:color="auto"/>
                <w:left w:val="none" w:sz="0" w:space="0" w:color="auto"/>
                <w:bottom w:val="none" w:sz="0" w:space="0" w:color="auto"/>
                <w:right w:val="none" w:sz="0" w:space="0" w:color="auto"/>
              </w:divBdr>
            </w:div>
            <w:div w:id="493765604">
              <w:marLeft w:val="0"/>
              <w:marRight w:val="0"/>
              <w:marTop w:val="240"/>
              <w:marBottom w:val="0"/>
              <w:divBdr>
                <w:top w:val="none" w:sz="0" w:space="0" w:color="auto"/>
                <w:left w:val="none" w:sz="0" w:space="0" w:color="auto"/>
                <w:bottom w:val="none" w:sz="0" w:space="0" w:color="auto"/>
                <w:right w:val="none" w:sz="0" w:space="0" w:color="auto"/>
              </w:divBdr>
            </w:div>
            <w:div w:id="504248543">
              <w:marLeft w:val="0"/>
              <w:marRight w:val="0"/>
              <w:marTop w:val="240"/>
              <w:marBottom w:val="0"/>
              <w:divBdr>
                <w:top w:val="none" w:sz="0" w:space="0" w:color="auto"/>
                <w:left w:val="none" w:sz="0" w:space="0" w:color="auto"/>
                <w:bottom w:val="none" w:sz="0" w:space="0" w:color="auto"/>
                <w:right w:val="none" w:sz="0" w:space="0" w:color="auto"/>
              </w:divBdr>
            </w:div>
            <w:div w:id="734932311">
              <w:marLeft w:val="0"/>
              <w:marRight w:val="0"/>
              <w:marTop w:val="240"/>
              <w:marBottom w:val="0"/>
              <w:divBdr>
                <w:top w:val="none" w:sz="0" w:space="0" w:color="auto"/>
                <w:left w:val="none" w:sz="0" w:space="0" w:color="auto"/>
                <w:bottom w:val="none" w:sz="0" w:space="0" w:color="auto"/>
                <w:right w:val="none" w:sz="0" w:space="0" w:color="auto"/>
              </w:divBdr>
            </w:div>
            <w:div w:id="923996576">
              <w:marLeft w:val="0"/>
              <w:marRight w:val="0"/>
              <w:marTop w:val="240"/>
              <w:marBottom w:val="0"/>
              <w:divBdr>
                <w:top w:val="none" w:sz="0" w:space="0" w:color="auto"/>
                <w:left w:val="none" w:sz="0" w:space="0" w:color="auto"/>
                <w:bottom w:val="none" w:sz="0" w:space="0" w:color="auto"/>
                <w:right w:val="none" w:sz="0" w:space="0" w:color="auto"/>
              </w:divBdr>
            </w:div>
            <w:div w:id="1051074318">
              <w:marLeft w:val="0"/>
              <w:marRight w:val="0"/>
              <w:marTop w:val="240"/>
              <w:marBottom w:val="0"/>
              <w:divBdr>
                <w:top w:val="none" w:sz="0" w:space="0" w:color="auto"/>
                <w:left w:val="none" w:sz="0" w:space="0" w:color="auto"/>
                <w:bottom w:val="none" w:sz="0" w:space="0" w:color="auto"/>
                <w:right w:val="none" w:sz="0" w:space="0" w:color="auto"/>
              </w:divBdr>
            </w:div>
            <w:div w:id="1102264602">
              <w:marLeft w:val="0"/>
              <w:marRight w:val="0"/>
              <w:marTop w:val="240"/>
              <w:marBottom w:val="0"/>
              <w:divBdr>
                <w:top w:val="none" w:sz="0" w:space="0" w:color="auto"/>
                <w:left w:val="none" w:sz="0" w:space="0" w:color="auto"/>
                <w:bottom w:val="none" w:sz="0" w:space="0" w:color="auto"/>
                <w:right w:val="none" w:sz="0" w:space="0" w:color="auto"/>
              </w:divBdr>
            </w:div>
            <w:div w:id="1145243838">
              <w:marLeft w:val="0"/>
              <w:marRight w:val="0"/>
              <w:marTop w:val="240"/>
              <w:marBottom w:val="0"/>
              <w:divBdr>
                <w:top w:val="none" w:sz="0" w:space="0" w:color="auto"/>
                <w:left w:val="none" w:sz="0" w:space="0" w:color="auto"/>
                <w:bottom w:val="none" w:sz="0" w:space="0" w:color="auto"/>
                <w:right w:val="none" w:sz="0" w:space="0" w:color="auto"/>
              </w:divBdr>
            </w:div>
            <w:div w:id="1318993476">
              <w:marLeft w:val="0"/>
              <w:marRight w:val="0"/>
              <w:marTop w:val="240"/>
              <w:marBottom w:val="0"/>
              <w:divBdr>
                <w:top w:val="none" w:sz="0" w:space="0" w:color="auto"/>
                <w:left w:val="none" w:sz="0" w:space="0" w:color="auto"/>
                <w:bottom w:val="none" w:sz="0" w:space="0" w:color="auto"/>
                <w:right w:val="none" w:sz="0" w:space="0" w:color="auto"/>
              </w:divBdr>
            </w:div>
            <w:div w:id="1337658773">
              <w:marLeft w:val="0"/>
              <w:marRight w:val="0"/>
              <w:marTop w:val="240"/>
              <w:marBottom w:val="0"/>
              <w:divBdr>
                <w:top w:val="none" w:sz="0" w:space="0" w:color="auto"/>
                <w:left w:val="none" w:sz="0" w:space="0" w:color="auto"/>
                <w:bottom w:val="none" w:sz="0" w:space="0" w:color="auto"/>
                <w:right w:val="none" w:sz="0" w:space="0" w:color="auto"/>
              </w:divBdr>
            </w:div>
            <w:div w:id="1347946710">
              <w:marLeft w:val="0"/>
              <w:marRight w:val="0"/>
              <w:marTop w:val="240"/>
              <w:marBottom w:val="0"/>
              <w:divBdr>
                <w:top w:val="none" w:sz="0" w:space="0" w:color="auto"/>
                <w:left w:val="none" w:sz="0" w:space="0" w:color="auto"/>
                <w:bottom w:val="none" w:sz="0" w:space="0" w:color="auto"/>
                <w:right w:val="none" w:sz="0" w:space="0" w:color="auto"/>
              </w:divBdr>
            </w:div>
            <w:div w:id="1429545214">
              <w:marLeft w:val="0"/>
              <w:marRight w:val="0"/>
              <w:marTop w:val="240"/>
              <w:marBottom w:val="0"/>
              <w:divBdr>
                <w:top w:val="none" w:sz="0" w:space="0" w:color="auto"/>
                <w:left w:val="none" w:sz="0" w:space="0" w:color="auto"/>
                <w:bottom w:val="none" w:sz="0" w:space="0" w:color="auto"/>
                <w:right w:val="none" w:sz="0" w:space="0" w:color="auto"/>
              </w:divBdr>
            </w:div>
            <w:div w:id="1674992321">
              <w:marLeft w:val="0"/>
              <w:marRight w:val="0"/>
              <w:marTop w:val="240"/>
              <w:marBottom w:val="0"/>
              <w:divBdr>
                <w:top w:val="none" w:sz="0" w:space="0" w:color="auto"/>
                <w:left w:val="none" w:sz="0" w:space="0" w:color="auto"/>
                <w:bottom w:val="none" w:sz="0" w:space="0" w:color="auto"/>
                <w:right w:val="none" w:sz="0" w:space="0" w:color="auto"/>
              </w:divBdr>
            </w:div>
            <w:div w:id="1727990466">
              <w:marLeft w:val="0"/>
              <w:marRight w:val="0"/>
              <w:marTop w:val="240"/>
              <w:marBottom w:val="0"/>
              <w:divBdr>
                <w:top w:val="none" w:sz="0" w:space="0" w:color="auto"/>
                <w:left w:val="none" w:sz="0" w:space="0" w:color="auto"/>
                <w:bottom w:val="none" w:sz="0" w:space="0" w:color="auto"/>
                <w:right w:val="none" w:sz="0" w:space="0" w:color="auto"/>
              </w:divBdr>
            </w:div>
            <w:div w:id="1790776400">
              <w:marLeft w:val="0"/>
              <w:marRight w:val="0"/>
              <w:marTop w:val="240"/>
              <w:marBottom w:val="0"/>
              <w:divBdr>
                <w:top w:val="none" w:sz="0" w:space="0" w:color="auto"/>
                <w:left w:val="none" w:sz="0" w:space="0" w:color="auto"/>
                <w:bottom w:val="none" w:sz="0" w:space="0" w:color="auto"/>
                <w:right w:val="none" w:sz="0" w:space="0" w:color="auto"/>
              </w:divBdr>
            </w:div>
            <w:div w:id="1831755142">
              <w:marLeft w:val="0"/>
              <w:marRight w:val="0"/>
              <w:marTop w:val="240"/>
              <w:marBottom w:val="0"/>
              <w:divBdr>
                <w:top w:val="none" w:sz="0" w:space="0" w:color="auto"/>
                <w:left w:val="none" w:sz="0" w:space="0" w:color="auto"/>
                <w:bottom w:val="none" w:sz="0" w:space="0" w:color="auto"/>
                <w:right w:val="none" w:sz="0" w:space="0" w:color="auto"/>
              </w:divBdr>
            </w:div>
            <w:div w:id="2036349353">
              <w:marLeft w:val="0"/>
              <w:marRight w:val="0"/>
              <w:marTop w:val="240"/>
              <w:marBottom w:val="0"/>
              <w:divBdr>
                <w:top w:val="none" w:sz="0" w:space="0" w:color="auto"/>
                <w:left w:val="none" w:sz="0" w:space="0" w:color="auto"/>
                <w:bottom w:val="none" w:sz="0" w:space="0" w:color="auto"/>
                <w:right w:val="none" w:sz="0" w:space="0" w:color="auto"/>
              </w:divBdr>
            </w:div>
            <w:div w:id="2045514474">
              <w:marLeft w:val="0"/>
              <w:marRight w:val="0"/>
              <w:marTop w:val="240"/>
              <w:marBottom w:val="0"/>
              <w:divBdr>
                <w:top w:val="none" w:sz="0" w:space="0" w:color="auto"/>
                <w:left w:val="none" w:sz="0" w:space="0" w:color="auto"/>
                <w:bottom w:val="none" w:sz="0" w:space="0" w:color="auto"/>
                <w:right w:val="none" w:sz="0" w:space="0" w:color="auto"/>
              </w:divBdr>
            </w:div>
            <w:div w:id="2051109882">
              <w:marLeft w:val="0"/>
              <w:marRight w:val="0"/>
              <w:marTop w:val="240"/>
              <w:marBottom w:val="0"/>
              <w:divBdr>
                <w:top w:val="none" w:sz="0" w:space="0" w:color="auto"/>
                <w:left w:val="none" w:sz="0" w:space="0" w:color="auto"/>
                <w:bottom w:val="none" w:sz="0" w:space="0" w:color="auto"/>
                <w:right w:val="none" w:sz="0" w:space="0" w:color="auto"/>
              </w:divBdr>
            </w:div>
            <w:div w:id="2091808881">
              <w:marLeft w:val="0"/>
              <w:marRight w:val="0"/>
              <w:marTop w:val="240"/>
              <w:marBottom w:val="0"/>
              <w:divBdr>
                <w:top w:val="none" w:sz="0" w:space="0" w:color="auto"/>
                <w:left w:val="none" w:sz="0" w:space="0" w:color="auto"/>
                <w:bottom w:val="none" w:sz="0" w:space="0" w:color="auto"/>
                <w:right w:val="none" w:sz="0" w:space="0" w:color="auto"/>
              </w:divBdr>
            </w:div>
            <w:div w:id="2117166541">
              <w:marLeft w:val="0"/>
              <w:marRight w:val="0"/>
              <w:marTop w:val="240"/>
              <w:marBottom w:val="0"/>
              <w:divBdr>
                <w:top w:val="none" w:sz="0" w:space="0" w:color="auto"/>
                <w:left w:val="none" w:sz="0" w:space="0" w:color="auto"/>
                <w:bottom w:val="none" w:sz="0" w:space="0" w:color="auto"/>
                <w:right w:val="none" w:sz="0" w:space="0" w:color="auto"/>
              </w:divBdr>
            </w:div>
          </w:divsChild>
        </w:div>
        <w:div w:id="968823584">
          <w:marLeft w:val="0"/>
          <w:marRight w:val="0"/>
          <w:marTop w:val="240"/>
          <w:marBottom w:val="0"/>
          <w:divBdr>
            <w:top w:val="none" w:sz="0" w:space="0" w:color="auto"/>
            <w:left w:val="none" w:sz="0" w:space="0" w:color="auto"/>
            <w:bottom w:val="none" w:sz="0" w:space="0" w:color="auto"/>
            <w:right w:val="none" w:sz="0" w:space="0" w:color="auto"/>
          </w:divBdr>
        </w:div>
        <w:div w:id="993485815">
          <w:marLeft w:val="0"/>
          <w:marRight w:val="0"/>
          <w:marTop w:val="240"/>
          <w:marBottom w:val="0"/>
          <w:divBdr>
            <w:top w:val="none" w:sz="0" w:space="0" w:color="auto"/>
            <w:left w:val="none" w:sz="0" w:space="0" w:color="auto"/>
            <w:bottom w:val="none" w:sz="0" w:space="0" w:color="auto"/>
            <w:right w:val="none" w:sz="0" w:space="0" w:color="auto"/>
          </w:divBdr>
        </w:div>
        <w:div w:id="1017385638">
          <w:marLeft w:val="0"/>
          <w:marRight w:val="0"/>
          <w:marTop w:val="240"/>
          <w:marBottom w:val="0"/>
          <w:divBdr>
            <w:top w:val="none" w:sz="0" w:space="0" w:color="auto"/>
            <w:left w:val="none" w:sz="0" w:space="0" w:color="auto"/>
            <w:bottom w:val="none" w:sz="0" w:space="0" w:color="auto"/>
            <w:right w:val="none" w:sz="0" w:space="0" w:color="auto"/>
          </w:divBdr>
        </w:div>
        <w:div w:id="1096172421">
          <w:marLeft w:val="0"/>
          <w:marRight w:val="0"/>
          <w:marTop w:val="240"/>
          <w:marBottom w:val="0"/>
          <w:divBdr>
            <w:top w:val="none" w:sz="0" w:space="0" w:color="auto"/>
            <w:left w:val="none" w:sz="0" w:space="0" w:color="auto"/>
            <w:bottom w:val="none" w:sz="0" w:space="0" w:color="auto"/>
            <w:right w:val="none" w:sz="0" w:space="0" w:color="auto"/>
          </w:divBdr>
        </w:div>
        <w:div w:id="1104378932">
          <w:marLeft w:val="0"/>
          <w:marRight w:val="0"/>
          <w:marTop w:val="240"/>
          <w:marBottom w:val="0"/>
          <w:divBdr>
            <w:top w:val="none" w:sz="0" w:space="0" w:color="auto"/>
            <w:left w:val="none" w:sz="0" w:space="0" w:color="auto"/>
            <w:bottom w:val="none" w:sz="0" w:space="0" w:color="auto"/>
            <w:right w:val="none" w:sz="0" w:space="0" w:color="auto"/>
          </w:divBdr>
        </w:div>
        <w:div w:id="1140417959">
          <w:marLeft w:val="0"/>
          <w:marRight w:val="0"/>
          <w:marTop w:val="0"/>
          <w:marBottom w:val="0"/>
          <w:divBdr>
            <w:top w:val="none" w:sz="0" w:space="0" w:color="auto"/>
            <w:left w:val="none" w:sz="0" w:space="0" w:color="auto"/>
            <w:bottom w:val="none" w:sz="0" w:space="0" w:color="auto"/>
            <w:right w:val="none" w:sz="0" w:space="0" w:color="auto"/>
          </w:divBdr>
          <w:divsChild>
            <w:div w:id="615523753">
              <w:marLeft w:val="0"/>
              <w:marRight w:val="0"/>
              <w:marTop w:val="240"/>
              <w:marBottom w:val="0"/>
              <w:divBdr>
                <w:top w:val="none" w:sz="0" w:space="0" w:color="auto"/>
                <w:left w:val="none" w:sz="0" w:space="0" w:color="auto"/>
                <w:bottom w:val="none" w:sz="0" w:space="0" w:color="auto"/>
                <w:right w:val="none" w:sz="0" w:space="0" w:color="auto"/>
              </w:divBdr>
            </w:div>
            <w:div w:id="900596956">
              <w:marLeft w:val="0"/>
              <w:marRight w:val="0"/>
              <w:marTop w:val="240"/>
              <w:marBottom w:val="0"/>
              <w:divBdr>
                <w:top w:val="none" w:sz="0" w:space="0" w:color="auto"/>
                <w:left w:val="none" w:sz="0" w:space="0" w:color="auto"/>
                <w:bottom w:val="none" w:sz="0" w:space="0" w:color="auto"/>
                <w:right w:val="none" w:sz="0" w:space="0" w:color="auto"/>
              </w:divBdr>
            </w:div>
            <w:div w:id="1129974545">
              <w:marLeft w:val="0"/>
              <w:marRight w:val="0"/>
              <w:marTop w:val="240"/>
              <w:marBottom w:val="0"/>
              <w:divBdr>
                <w:top w:val="none" w:sz="0" w:space="0" w:color="auto"/>
                <w:left w:val="none" w:sz="0" w:space="0" w:color="auto"/>
                <w:bottom w:val="none" w:sz="0" w:space="0" w:color="auto"/>
                <w:right w:val="none" w:sz="0" w:space="0" w:color="auto"/>
              </w:divBdr>
            </w:div>
            <w:div w:id="1688167060">
              <w:marLeft w:val="0"/>
              <w:marRight w:val="0"/>
              <w:marTop w:val="240"/>
              <w:marBottom w:val="0"/>
              <w:divBdr>
                <w:top w:val="none" w:sz="0" w:space="0" w:color="auto"/>
                <w:left w:val="none" w:sz="0" w:space="0" w:color="auto"/>
                <w:bottom w:val="none" w:sz="0" w:space="0" w:color="auto"/>
                <w:right w:val="none" w:sz="0" w:space="0" w:color="auto"/>
              </w:divBdr>
            </w:div>
            <w:div w:id="1743944937">
              <w:marLeft w:val="0"/>
              <w:marRight w:val="0"/>
              <w:marTop w:val="240"/>
              <w:marBottom w:val="0"/>
              <w:divBdr>
                <w:top w:val="none" w:sz="0" w:space="0" w:color="auto"/>
                <w:left w:val="none" w:sz="0" w:space="0" w:color="auto"/>
                <w:bottom w:val="none" w:sz="0" w:space="0" w:color="auto"/>
                <w:right w:val="none" w:sz="0" w:space="0" w:color="auto"/>
              </w:divBdr>
            </w:div>
            <w:div w:id="1973057257">
              <w:marLeft w:val="0"/>
              <w:marRight w:val="0"/>
              <w:marTop w:val="240"/>
              <w:marBottom w:val="0"/>
              <w:divBdr>
                <w:top w:val="none" w:sz="0" w:space="0" w:color="auto"/>
                <w:left w:val="none" w:sz="0" w:space="0" w:color="auto"/>
                <w:bottom w:val="none" w:sz="0" w:space="0" w:color="auto"/>
                <w:right w:val="none" w:sz="0" w:space="0" w:color="auto"/>
              </w:divBdr>
            </w:div>
          </w:divsChild>
        </w:div>
        <w:div w:id="1272322173">
          <w:marLeft w:val="0"/>
          <w:marRight w:val="0"/>
          <w:marTop w:val="0"/>
          <w:marBottom w:val="0"/>
          <w:divBdr>
            <w:top w:val="none" w:sz="0" w:space="0" w:color="auto"/>
            <w:left w:val="none" w:sz="0" w:space="0" w:color="auto"/>
            <w:bottom w:val="none" w:sz="0" w:space="0" w:color="auto"/>
            <w:right w:val="none" w:sz="0" w:space="0" w:color="auto"/>
          </w:divBdr>
          <w:divsChild>
            <w:div w:id="491721924">
              <w:marLeft w:val="0"/>
              <w:marRight w:val="0"/>
              <w:marTop w:val="240"/>
              <w:marBottom w:val="0"/>
              <w:divBdr>
                <w:top w:val="none" w:sz="0" w:space="0" w:color="auto"/>
                <w:left w:val="none" w:sz="0" w:space="0" w:color="auto"/>
                <w:bottom w:val="none" w:sz="0" w:space="0" w:color="auto"/>
                <w:right w:val="none" w:sz="0" w:space="0" w:color="auto"/>
              </w:divBdr>
            </w:div>
            <w:div w:id="671297331">
              <w:marLeft w:val="0"/>
              <w:marRight w:val="0"/>
              <w:marTop w:val="240"/>
              <w:marBottom w:val="0"/>
              <w:divBdr>
                <w:top w:val="none" w:sz="0" w:space="0" w:color="auto"/>
                <w:left w:val="none" w:sz="0" w:space="0" w:color="auto"/>
                <w:bottom w:val="none" w:sz="0" w:space="0" w:color="auto"/>
                <w:right w:val="none" w:sz="0" w:space="0" w:color="auto"/>
              </w:divBdr>
            </w:div>
            <w:div w:id="701832082">
              <w:marLeft w:val="0"/>
              <w:marRight w:val="0"/>
              <w:marTop w:val="240"/>
              <w:marBottom w:val="0"/>
              <w:divBdr>
                <w:top w:val="none" w:sz="0" w:space="0" w:color="auto"/>
                <w:left w:val="none" w:sz="0" w:space="0" w:color="auto"/>
                <w:bottom w:val="none" w:sz="0" w:space="0" w:color="auto"/>
                <w:right w:val="none" w:sz="0" w:space="0" w:color="auto"/>
              </w:divBdr>
            </w:div>
            <w:div w:id="740711889">
              <w:marLeft w:val="0"/>
              <w:marRight w:val="0"/>
              <w:marTop w:val="240"/>
              <w:marBottom w:val="0"/>
              <w:divBdr>
                <w:top w:val="none" w:sz="0" w:space="0" w:color="auto"/>
                <w:left w:val="none" w:sz="0" w:space="0" w:color="auto"/>
                <w:bottom w:val="none" w:sz="0" w:space="0" w:color="auto"/>
                <w:right w:val="none" w:sz="0" w:space="0" w:color="auto"/>
              </w:divBdr>
            </w:div>
            <w:div w:id="955261048">
              <w:marLeft w:val="0"/>
              <w:marRight w:val="0"/>
              <w:marTop w:val="240"/>
              <w:marBottom w:val="0"/>
              <w:divBdr>
                <w:top w:val="none" w:sz="0" w:space="0" w:color="auto"/>
                <w:left w:val="none" w:sz="0" w:space="0" w:color="auto"/>
                <w:bottom w:val="none" w:sz="0" w:space="0" w:color="auto"/>
                <w:right w:val="none" w:sz="0" w:space="0" w:color="auto"/>
              </w:divBdr>
            </w:div>
            <w:div w:id="1045787110">
              <w:marLeft w:val="0"/>
              <w:marRight w:val="0"/>
              <w:marTop w:val="240"/>
              <w:marBottom w:val="0"/>
              <w:divBdr>
                <w:top w:val="none" w:sz="0" w:space="0" w:color="auto"/>
                <w:left w:val="none" w:sz="0" w:space="0" w:color="auto"/>
                <w:bottom w:val="none" w:sz="0" w:space="0" w:color="auto"/>
                <w:right w:val="none" w:sz="0" w:space="0" w:color="auto"/>
              </w:divBdr>
            </w:div>
            <w:div w:id="1104768022">
              <w:marLeft w:val="0"/>
              <w:marRight w:val="0"/>
              <w:marTop w:val="240"/>
              <w:marBottom w:val="0"/>
              <w:divBdr>
                <w:top w:val="none" w:sz="0" w:space="0" w:color="auto"/>
                <w:left w:val="none" w:sz="0" w:space="0" w:color="auto"/>
                <w:bottom w:val="none" w:sz="0" w:space="0" w:color="auto"/>
                <w:right w:val="none" w:sz="0" w:space="0" w:color="auto"/>
              </w:divBdr>
            </w:div>
            <w:div w:id="1352024578">
              <w:marLeft w:val="0"/>
              <w:marRight w:val="0"/>
              <w:marTop w:val="240"/>
              <w:marBottom w:val="0"/>
              <w:divBdr>
                <w:top w:val="none" w:sz="0" w:space="0" w:color="auto"/>
                <w:left w:val="none" w:sz="0" w:space="0" w:color="auto"/>
                <w:bottom w:val="none" w:sz="0" w:space="0" w:color="auto"/>
                <w:right w:val="none" w:sz="0" w:space="0" w:color="auto"/>
              </w:divBdr>
            </w:div>
            <w:div w:id="1844389371">
              <w:marLeft w:val="0"/>
              <w:marRight w:val="0"/>
              <w:marTop w:val="240"/>
              <w:marBottom w:val="0"/>
              <w:divBdr>
                <w:top w:val="none" w:sz="0" w:space="0" w:color="auto"/>
                <w:left w:val="none" w:sz="0" w:space="0" w:color="auto"/>
                <w:bottom w:val="none" w:sz="0" w:space="0" w:color="auto"/>
                <w:right w:val="none" w:sz="0" w:space="0" w:color="auto"/>
              </w:divBdr>
            </w:div>
          </w:divsChild>
        </w:div>
        <w:div w:id="1372880522">
          <w:marLeft w:val="0"/>
          <w:marRight w:val="0"/>
          <w:marTop w:val="240"/>
          <w:marBottom w:val="0"/>
          <w:divBdr>
            <w:top w:val="none" w:sz="0" w:space="0" w:color="auto"/>
            <w:left w:val="none" w:sz="0" w:space="0" w:color="auto"/>
            <w:bottom w:val="none" w:sz="0" w:space="0" w:color="auto"/>
            <w:right w:val="none" w:sz="0" w:space="0" w:color="auto"/>
          </w:divBdr>
        </w:div>
        <w:div w:id="1953588271">
          <w:marLeft w:val="0"/>
          <w:marRight w:val="0"/>
          <w:marTop w:val="240"/>
          <w:marBottom w:val="0"/>
          <w:divBdr>
            <w:top w:val="none" w:sz="0" w:space="0" w:color="auto"/>
            <w:left w:val="none" w:sz="0" w:space="0" w:color="auto"/>
            <w:bottom w:val="none" w:sz="0" w:space="0" w:color="auto"/>
            <w:right w:val="none" w:sz="0" w:space="0" w:color="auto"/>
          </w:divBdr>
        </w:div>
        <w:div w:id="1983465949">
          <w:marLeft w:val="0"/>
          <w:marRight w:val="0"/>
          <w:marTop w:val="240"/>
          <w:marBottom w:val="0"/>
          <w:divBdr>
            <w:top w:val="none" w:sz="0" w:space="0" w:color="auto"/>
            <w:left w:val="none" w:sz="0" w:space="0" w:color="auto"/>
            <w:bottom w:val="none" w:sz="0" w:space="0" w:color="auto"/>
            <w:right w:val="none" w:sz="0" w:space="0" w:color="auto"/>
          </w:divBdr>
        </w:div>
        <w:div w:id="1994018468">
          <w:marLeft w:val="0"/>
          <w:marRight w:val="0"/>
          <w:marTop w:val="240"/>
          <w:marBottom w:val="0"/>
          <w:divBdr>
            <w:top w:val="none" w:sz="0" w:space="0" w:color="auto"/>
            <w:left w:val="none" w:sz="0" w:space="0" w:color="auto"/>
            <w:bottom w:val="none" w:sz="0" w:space="0" w:color="auto"/>
            <w:right w:val="none" w:sz="0" w:space="0" w:color="auto"/>
          </w:divBdr>
        </w:div>
        <w:div w:id="2028213515">
          <w:marLeft w:val="0"/>
          <w:marRight w:val="0"/>
          <w:marTop w:val="0"/>
          <w:marBottom w:val="0"/>
          <w:divBdr>
            <w:top w:val="none" w:sz="0" w:space="0" w:color="auto"/>
            <w:left w:val="none" w:sz="0" w:space="0" w:color="auto"/>
            <w:bottom w:val="none" w:sz="0" w:space="0" w:color="auto"/>
            <w:right w:val="none" w:sz="0" w:space="0" w:color="auto"/>
          </w:divBdr>
          <w:divsChild>
            <w:div w:id="238099649">
              <w:marLeft w:val="0"/>
              <w:marRight w:val="0"/>
              <w:marTop w:val="240"/>
              <w:marBottom w:val="0"/>
              <w:divBdr>
                <w:top w:val="none" w:sz="0" w:space="0" w:color="auto"/>
                <w:left w:val="none" w:sz="0" w:space="0" w:color="auto"/>
                <w:bottom w:val="none" w:sz="0" w:space="0" w:color="auto"/>
                <w:right w:val="none" w:sz="0" w:space="0" w:color="auto"/>
              </w:divBdr>
            </w:div>
            <w:div w:id="808714621">
              <w:marLeft w:val="0"/>
              <w:marRight w:val="0"/>
              <w:marTop w:val="240"/>
              <w:marBottom w:val="0"/>
              <w:divBdr>
                <w:top w:val="none" w:sz="0" w:space="0" w:color="auto"/>
                <w:left w:val="none" w:sz="0" w:space="0" w:color="auto"/>
                <w:bottom w:val="none" w:sz="0" w:space="0" w:color="auto"/>
                <w:right w:val="none" w:sz="0" w:space="0" w:color="auto"/>
              </w:divBdr>
            </w:div>
            <w:div w:id="967859109">
              <w:marLeft w:val="0"/>
              <w:marRight w:val="0"/>
              <w:marTop w:val="240"/>
              <w:marBottom w:val="0"/>
              <w:divBdr>
                <w:top w:val="none" w:sz="0" w:space="0" w:color="auto"/>
                <w:left w:val="none" w:sz="0" w:space="0" w:color="auto"/>
                <w:bottom w:val="none" w:sz="0" w:space="0" w:color="auto"/>
                <w:right w:val="none" w:sz="0" w:space="0" w:color="auto"/>
              </w:divBdr>
            </w:div>
            <w:div w:id="1503473638">
              <w:marLeft w:val="0"/>
              <w:marRight w:val="0"/>
              <w:marTop w:val="240"/>
              <w:marBottom w:val="0"/>
              <w:divBdr>
                <w:top w:val="none" w:sz="0" w:space="0" w:color="auto"/>
                <w:left w:val="none" w:sz="0" w:space="0" w:color="auto"/>
                <w:bottom w:val="none" w:sz="0" w:space="0" w:color="auto"/>
                <w:right w:val="none" w:sz="0" w:space="0" w:color="auto"/>
              </w:divBdr>
            </w:div>
            <w:div w:id="1949578495">
              <w:marLeft w:val="0"/>
              <w:marRight w:val="0"/>
              <w:marTop w:val="240"/>
              <w:marBottom w:val="0"/>
              <w:divBdr>
                <w:top w:val="none" w:sz="0" w:space="0" w:color="auto"/>
                <w:left w:val="none" w:sz="0" w:space="0" w:color="auto"/>
                <w:bottom w:val="none" w:sz="0" w:space="0" w:color="auto"/>
                <w:right w:val="none" w:sz="0" w:space="0" w:color="auto"/>
              </w:divBdr>
            </w:div>
            <w:div w:id="1956477036">
              <w:marLeft w:val="0"/>
              <w:marRight w:val="0"/>
              <w:marTop w:val="240"/>
              <w:marBottom w:val="0"/>
              <w:divBdr>
                <w:top w:val="none" w:sz="0" w:space="0" w:color="auto"/>
                <w:left w:val="none" w:sz="0" w:space="0" w:color="auto"/>
                <w:bottom w:val="none" w:sz="0" w:space="0" w:color="auto"/>
                <w:right w:val="none" w:sz="0" w:space="0" w:color="auto"/>
              </w:divBdr>
            </w:div>
            <w:div w:id="2137480582">
              <w:marLeft w:val="0"/>
              <w:marRight w:val="0"/>
              <w:marTop w:val="240"/>
              <w:marBottom w:val="0"/>
              <w:divBdr>
                <w:top w:val="none" w:sz="0" w:space="0" w:color="auto"/>
                <w:left w:val="none" w:sz="0" w:space="0" w:color="auto"/>
                <w:bottom w:val="none" w:sz="0" w:space="0" w:color="auto"/>
                <w:right w:val="none" w:sz="0" w:space="0" w:color="auto"/>
              </w:divBdr>
            </w:div>
          </w:divsChild>
        </w:div>
        <w:div w:id="20689107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censadm@fiskeristyrelsen.dk" TargetMode="Externa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oter" Target="footer1.xml"/><Relationship Id="rId27" Type="http://schemas.microsoft.com/office/2011/relationships/people" Target="peop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C9D0D8-1F34-414B-B8BF-595FF9D6A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65</Pages>
  <Words>29957</Words>
  <Characters>182742</Characters>
  <Application>Microsoft Office Word</Application>
  <DocSecurity>0</DocSecurity>
  <Lines>1522</Lines>
  <Paragraphs>424</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212275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Chemnitz Mortensen (NaturErhvervstyrelsen)</dc:creator>
  <cp:lastModifiedBy>Martin Chemnitz Mortensen</cp:lastModifiedBy>
  <cp:revision>2</cp:revision>
  <cp:lastPrinted>2018-02-07T13:25:00Z</cp:lastPrinted>
  <dcterms:created xsi:type="dcterms:W3CDTF">2018-10-03T15:21:00Z</dcterms:created>
  <dcterms:modified xsi:type="dcterms:W3CDTF">2018-10-03T15:21:00Z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